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F720E" w14:textId="29D640C9" w:rsidR="002B72BF" w:rsidRDefault="00A852D0" w:rsidP="00C81347">
      <w:r>
        <w:rPr>
          <w:noProof/>
          <w:lang w:eastAsia="en-GB"/>
        </w:rPr>
        <w:drawing>
          <wp:anchor distT="0" distB="0" distL="114300" distR="114300" simplePos="0" relativeHeight="251655680" behindDoc="0" locked="0" layoutInCell="1" allowOverlap="1" wp14:anchorId="053286B4" wp14:editId="1DD0871A">
            <wp:simplePos x="0" y="0"/>
            <wp:positionH relativeFrom="margin">
              <wp:posOffset>4057650</wp:posOffset>
            </wp:positionH>
            <wp:positionV relativeFrom="margin">
              <wp:posOffset>149860</wp:posOffset>
            </wp:positionV>
            <wp:extent cx="1797050" cy="1123315"/>
            <wp:effectExtent l="0" t="0" r="0" b="635"/>
            <wp:wrapNone/>
            <wp:docPr id="4" name="Picture 3" descr="ena 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a logo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7050" cy="1123315"/>
                    </a:xfrm>
                    <a:prstGeom prst="rect">
                      <a:avLst/>
                    </a:prstGeom>
                    <a:noFill/>
                  </pic:spPr>
                </pic:pic>
              </a:graphicData>
            </a:graphic>
            <wp14:sizeRelH relativeFrom="page">
              <wp14:pctWidth>0</wp14:pctWidth>
            </wp14:sizeRelH>
            <wp14:sizeRelV relativeFrom="page">
              <wp14:pctHeight>0</wp14:pctHeight>
            </wp14:sizeRelV>
          </wp:anchor>
        </w:drawing>
      </w:r>
    </w:p>
    <w:p w14:paraId="28F75582" w14:textId="4DD61F86" w:rsidR="002B72BF" w:rsidRDefault="00490CE6" w:rsidP="00474EAC">
      <w:pPr>
        <w:sectPr w:rsidR="002B72BF" w:rsidSect="00D6379C">
          <w:headerReference w:type="even" r:id="rId9"/>
          <w:headerReference w:type="default" r:id="rId10"/>
          <w:footerReference w:type="even" r:id="rId11"/>
          <w:footerReference w:type="default" r:id="rId12"/>
          <w:headerReference w:type="first" r:id="rId13"/>
          <w:footerReference w:type="first" r:id="rId14"/>
          <w:pgSz w:w="11906" w:h="16838" w:code="9"/>
          <w:pgMar w:top="1701" w:right="1418" w:bottom="851" w:left="1418" w:header="1134" w:footer="737" w:gutter="0"/>
          <w:cols w:space="720"/>
          <w:titlePg/>
          <w:docGrid w:linePitch="299"/>
        </w:sectPr>
      </w:pPr>
      <w:r>
        <w:rPr>
          <w:noProof/>
          <w:lang w:eastAsia="en-GB"/>
        </w:rPr>
        <mc:AlternateContent>
          <mc:Choice Requires="wps">
            <w:drawing>
              <wp:anchor distT="0" distB="0" distL="114300" distR="114300" simplePos="0" relativeHeight="251658240" behindDoc="0" locked="0" layoutInCell="0" allowOverlap="0" wp14:anchorId="36F5511E" wp14:editId="75FFFC8E">
                <wp:simplePos x="0" y="0"/>
                <wp:positionH relativeFrom="page">
                  <wp:posOffset>904875</wp:posOffset>
                </wp:positionH>
                <wp:positionV relativeFrom="page">
                  <wp:posOffset>4777740</wp:posOffset>
                </wp:positionV>
                <wp:extent cx="5854700" cy="57404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5740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B8AF5" w14:textId="00912FF0" w:rsidR="00FC1924" w:rsidRDefault="00FC1924"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FC1924" w:rsidRPr="007F51EE" w:rsidRDefault="00FC1924" w:rsidP="000256F7">
                            <w:pPr>
                              <w:pStyle w:val="COVERtitle"/>
                            </w:pPr>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type w14:anchorId="36F5511E" id="_x0000_t202" coordsize="21600,21600" o:spt="202" path="m,l,21600r21600,l21600,xe">
                <v:stroke joinstyle="miter"/>
                <v:path gradientshapeok="t" o:connecttype="rect"/>
              </v:shapetype>
              <v:shape id="Text Box 5" o:spid="_x0000_s1026" type="#_x0000_t202" style="position:absolute;left:0;text-align:left;margin-left:71.25pt;margin-top:376.2pt;width:461pt;height:4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" o:allowincell="f" o:allowoverlap="f" filled="f" fillcolor="#d8d8d8" stroked="f">
                <v:textbox style="mso-fit-shape-to-text:t">
                  <w:txbxContent>
                    <w:p w14:paraId="05AB8AF5" w14:textId="00912FF0" w:rsidR="00FC1924" w:rsidRDefault="00FC1924"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FC1924" w:rsidRPr="007F51EE" w:rsidRDefault="00FC1924" w:rsidP="000256F7">
                      <w:pPr>
                        <w:pStyle w:val="COVERtitle"/>
                      </w:pPr>
                    </w:p>
                  </w:txbxContent>
                </v:textbox>
                <w10:wrap anchorx="page" anchory="page"/>
              </v:shape>
            </w:pict>
          </mc:Fallback>
        </mc:AlternateContent>
      </w:r>
      <w:r w:rsidR="005E2CFF">
        <w:rPr>
          <w:noProof/>
          <w:lang w:eastAsia="en-GB"/>
        </w:rPr>
        <mc:AlternateContent>
          <mc:Choice Requires="wps">
            <w:drawing>
              <wp:anchor distT="0" distB="0" distL="114300" distR="114300" simplePos="0" relativeHeight="251656192" behindDoc="0" locked="0" layoutInCell="0" allowOverlap="0" wp14:anchorId="33FCABEA" wp14:editId="2EE6009A">
                <wp:simplePos x="0" y="0"/>
                <wp:positionH relativeFrom="margin">
                  <wp:align>left</wp:align>
                </wp:positionH>
                <wp:positionV relativeFrom="page">
                  <wp:posOffset>3238500</wp:posOffset>
                </wp:positionV>
                <wp:extent cx="5667375" cy="105664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66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BA37" w14:textId="77777777" w:rsidR="00FC1924" w:rsidRDefault="00FC1924" w:rsidP="00346ADB">
                            <w:pPr>
                              <w:pStyle w:val="COVERtitle"/>
                            </w:pPr>
                            <w:r w:rsidRPr="00A41AD4">
                              <w:t>Engineering Recommendation G</w:t>
                            </w:r>
                            <w:r>
                              <w:t xml:space="preserve">98 </w:t>
                            </w:r>
                          </w:p>
                          <w:p w14:paraId="3530771A" w14:textId="7DBCCF10" w:rsidR="00FC1924" w:rsidRPr="00A41AD4" w:rsidRDefault="00FC1924" w:rsidP="00346ADB">
                            <w:pPr>
                              <w:pStyle w:val="COVERtitle"/>
                            </w:pPr>
                            <w:r>
                              <w:t>Issue 1 – Amendment 2</w:t>
                            </w:r>
                          </w:p>
                          <w:p w14:paraId="1F55FDF5" w14:textId="0D84C797" w:rsidR="00FC1924" w:rsidRPr="00A41AD4" w:rsidRDefault="00FC1924" w:rsidP="00346ADB">
                            <w:pPr>
                              <w:pStyle w:val="COVERtitle"/>
                            </w:pPr>
                            <w:r>
                              <w:t>16 May 2018</w:t>
                            </w:r>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 w14:anchorId="33FCABEA" id="Text Box 3" o:spid="_x0000_s1027" type="#_x0000_t202" style="position:absolute;left:0;text-align:left;margin-left:0;margin-top:255pt;width:446.25pt;height:83.2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" o:allowincell="f" o:allowoverlap="f" filled="f" fillcolor="#d8d8d8" stroked="f">
                <v:textbox style="mso-fit-shape-to-text:t">
                  <w:txbxContent>
                    <w:p w14:paraId="472EBA37" w14:textId="77777777" w:rsidR="00FC1924" w:rsidRDefault="00FC1924" w:rsidP="00346ADB">
                      <w:pPr>
                        <w:pStyle w:val="COVERtitle"/>
                      </w:pPr>
                      <w:r w:rsidRPr="00A41AD4">
                        <w:t>Engineering Recommendation G</w:t>
                      </w:r>
                      <w:r>
                        <w:t xml:space="preserve">98 </w:t>
                      </w:r>
                    </w:p>
                    <w:p w14:paraId="3530771A" w14:textId="7DBCCF10" w:rsidR="00FC1924" w:rsidRPr="00A41AD4" w:rsidRDefault="00FC1924" w:rsidP="00346ADB">
                      <w:pPr>
                        <w:pStyle w:val="COVERtitle"/>
                      </w:pPr>
                      <w:r>
                        <w:t>Issue 1 – Amendment 2</w:t>
                      </w:r>
                    </w:p>
                    <w:p w14:paraId="1F55FDF5" w14:textId="0D84C797" w:rsidR="00FC1924" w:rsidRPr="00A41AD4" w:rsidRDefault="00FC1924" w:rsidP="00346ADB">
                      <w:pPr>
                        <w:pStyle w:val="COVERtitle"/>
                      </w:pPr>
                      <w:r>
                        <w:t>16 May 2018</w:t>
                      </w:r>
                    </w:p>
                  </w:txbxContent>
                </v:textbox>
                <w10:wrap anchorx="margin" anchory="page"/>
              </v:shape>
            </w:pict>
          </mc:Fallback>
        </mc:AlternateContent>
      </w:r>
    </w:p>
    <w:p w14:paraId="33982E93" w14:textId="4CA551F7" w:rsidR="00C45B60" w:rsidRDefault="00A852D0" w:rsidP="00393F8B">
      <w:r>
        <w:rPr>
          <w:noProof/>
          <w:lang w:eastAsia="en-GB"/>
        </w:rPr>
        <w:lastRenderedPageBreak/>
        <mc:AlternateContent>
          <mc:Choice Requires="wps">
            <w:drawing>
              <wp:anchor distT="0" distB="0" distL="114300" distR="114300" simplePos="0" relativeHeight="251658752" behindDoc="0" locked="0" layoutInCell="1" allowOverlap="1" wp14:anchorId="31E4E3E4" wp14:editId="35076EC8">
                <wp:simplePos x="0" y="0"/>
                <wp:positionH relativeFrom="column">
                  <wp:posOffset>-33020</wp:posOffset>
                </wp:positionH>
                <wp:positionV relativeFrom="paragraph">
                  <wp:posOffset>15240</wp:posOffset>
                </wp:positionV>
                <wp:extent cx="5826125" cy="3429000"/>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342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23C60" w14:textId="7E35FB26" w:rsidR="00FC1924" w:rsidRPr="00695A26" w:rsidRDefault="00FC1924" w:rsidP="00695A26">
                            <w:pPr>
                              <w:pStyle w:val="PARAGRAPH"/>
                              <w:rPr>
                                <w:rStyle w:val="Strong"/>
                                <w:i/>
                              </w:rPr>
                            </w:pPr>
                            <w:bookmarkStart w:id="0" w:name="OLE_LINK3"/>
                            <w:bookmarkStart w:id="1" w:name="OLE_LINK4"/>
                            <w:bookmarkStart w:id="2" w:name="_Hlk310941099"/>
                            <w:r w:rsidRPr="00695A26">
                              <w:rPr>
                                <w:rStyle w:val="Strong"/>
                                <w:i/>
                              </w:rPr>
                              <w:t xml:space="preserve">© </w:t>
                            </w:r>
                            <w:r>
                              <w:rPr>
                                <w:rStyle w:val="Strong"/>
                                <w:i/>
                              </w:rPr>
                              <w:t>2018</w:t>
                            </w:r>
                            <w:r w:rsidRPr="00695A26">
                              <w:rPr>
                                <w:rStyle w:val="Strong"/>
                                <w:i/>
                              </w:rPr>
                              <w:t xml:space="preserve"> Energy Networks Association</w:t>
                            </w:r>
                          </w:p>
                          <w:p w14:paraId="05F31502" w14:textId="77777777" w:rsidR="00FC1924" w:rsidRPr="00C45B60" w:rsidRDefault="00FC1924" w:rsidP="00695A26">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29438D58"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Operations Directorate</w:t>
                            </w:r>
                          </w:p>
                          <w:p w14:paraId="1F923ADE"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Energy Networks Association</w:t>
                            </w:r>
                          </w:p>
                          <w:p w14:paraId="47E91E94"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4 More London Riverside</w:t>
                            </w:r>
                          </w:p>
                          <w:p w14:paraId="5546FBFD"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 xml:space="preserve">LONDON </w:t>
                            </w:r>
                          </w:p>
                          <w:p w14:paraId="597990F1" w14:textId="1F3E0C2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SE1 2AU</w:t>
                            </w:r>
                          </w:p>
                          <w:p w14:paraId="27BA55A1" w14:textId="77777777" w:rsidR="00FC1924" w:rsidRPr="00C45B60" w:rsidRDefault="00FC1924"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0"/>
                            <w:bookmarkEnd w:id="1"/>
                            <w:bookmarkEnd w:id="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4E3E4" id="Text Box 9" o:spid="_x0000_s1028" type="#_x0000_t202" style="position:absolute;left:0;text-align:left;margin-left:-2.6pt;margin-top:1.2pt;width:458.75pt;height:27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" filled="f" stroked="f">
                <v:textbox>
                  <w:txbxContent>
                    <w:p w14:paraId="57A23C60" w14:textId="7E35FB26" w:rsidR="00FC1924" w:rsidRPr="00695A26" w:rsidRDefault="00FC1924" w:rsidP="00695A26">
                      <w:pPr>
                        <w:pStyle w:val="PARAGRAPH"/>
                        <w:rPr>
                          <w:rStyle w:val="Strong"/>
                          <w:i/>
                        </w:rPr>
                      </w:pPr>
                      <w:bookmarkStart w:id="3" w:name="OLE_LINK3"/>
                      <w:bookmarkStart w:id="4" w:name="OLE_LINK4"/>
                      <w:bookmarkStart w:id="5" w:name="_Hlk310941099"/>
                      <w:r w:rsidRPr="00695A26">
                        <w:rPr>
                          <w:rStyle w:val="Strong"/>
                          <w:i/>
                        </w:rPr>
                        <w:t xml:space="preserve">© </w:t>
                      </w:r>
                      <w:r>
                        <w:rPr>
                          <w:rStyle w:val="Strong"/>
                          <w:i/>
                        </w:rPr>
                        <w:t>2018</w:t>
                      </w:r>
                      <w:r w:rsidRPr="00695A26">
                        <w:rPr>
                          <w:rStyle w:val="Strong"/>
                          <w:i/>
                        </w:rPr>
                        <w:t xml:space="preserve"> Energy Networks Association</w:t>
                      </w:r>
                    </w:p>
                    <w:p w14:paraId="05F31502" w14:textId="77777777" w:rsidR="00FC1924" w:rsidRPr="00C45B60" w:rsidRDefault="00FC1924" w:rsidP="00695A26">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29438D58"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Operations Directorate</w:t>
                      </w:r>
                    </w:p>
                    <w:p w14:paraId="1F923ADE"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Energy Networks Association</w:t>
                      </w:r>
                    </w:p>
                    <w:p w14:paraId="47E91E94"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4 More London Riverside</w:t>
                      </w:r>
                    </w:p>
                    <w:p w14:paraId="5546FBFD" w14:textId="7777777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 xml:space="preserve">LONDON </w:t>
                      </w:r>
                    </w:p>
                    <w:p w14:paraId="597990F1" w14:textId="1F3E0C27" w:rsidR="00FC1924" w:rsidRPr="00AB750C" w:rsidRDefault="00FC1924" w:rsidP="00C61CA0">
                      <w:pPr>
                        <w:pStyle w:val="NoSpacing"/>
                        <w:jc w:val="left"/>
                        <w:rPr>
                          <w:rStyle w:val="Strong"/>
                          <w:rFonts w:ascii="Arial Bold" w:hAnsi="Arial Bold"/>
                          <w:spacing w:val="0"/>
                        </w:rPr>
                      </w:pPr>
                      <w:r w:rsidRPr="00AB750C">
                        <w:rPr>
                          <w:rStyle w:val="Strong"/>
                          <w:rFonts w:ascii="Arial Bold" w:hAnsi="Arial Bold"/>
                          <w:spacing w:val="0"/>
                        </w:rPr>
                        <w:t>SE1 2AU</w:t>
                      </w:r>
                    </w:p>
                    <w:p w14:paraId="27BA55A1" w14:textId="77777777" w:rsidR="00FC1924" w:rsidRPr="00C45B60" w:rsidRDefault="00FC1924"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3"/>
                      <w:bookmarkEnd w:id="4"/>
                      <w:bookmarkEnd w:id="5"/>
                    </w:p>
                  </w:txbxContent>
                </v:textbox>
                <w10:wrap type="square"/>
              </v:shape>
            </w:pict>
          </mc:Fallback>
        </mc:AlternateContent>
      </w:r>
    </w:p>
    <w:p w14:paraId="506F3028" w14:textId="77777777" w:rsidR="00393F8B" w:rsidRDefault="00393F8B" w:rsidP="00393F8B"/>
    <w:p w14:paraId="54973DBB" w14:textId="77777777" w:rsidR="006D1399" w:rsidRPr="00C45B60" w:rsidRDefault="006D1399" w:rsidP="00C45B60">
      <w:pPr>
        <w:pStyle w:val="PARAGRAPH"/>
        <w:jc w:val="center"/>
        <w:rPr>
          <w:rStyle w:val="Strong"/>
        </w:rPr>
      </w:pPr>
      <w:r w:rsidRPr="00C45B60">
        <w:rPr>
          <w:rStyle w:val="Strong"/>
        </w:rPr>
        <w:t>Amendments since publication</w:t>
      </w:r>
    </w:p>
    <w:p w14:paraId="4928088C" w14:textId="77777777" w:rsidR="002E7ED0" w:rsidRDefault="002E7ED0" w:rsidP="002E7ED0"/>
    <w:tbl>
      <w:tblPr>
        <w:tblW w:w="486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7"/>
        <w:gridCol w:w="6767"/>
      </w:tblGrid>
      <w:tr w:rsidR="00B55155" w:rsidRPr="0023501C" w14:paraId="75405EA4" w14:textId="77777777" w:rsidTr="00410A30">
        <w:tc>
          <w:tcPr>
            <w:tcW w:w="471" w:type="pct"/>
          </w:tcPr>
          <w:p w14:paraId="0F4F9917" w14:textId="77777777" w:rsidR="00B55155" w:rsidRPr="0023501C" w:rsidRDefault="00B55155" w:rsidP="00410A30">
            <w:pPr>
              <w:pStyle w:val="TABLE-col-heading"/>
            </w:pPr>
            <w:r w:rsidRPr="0023501C">
              <w:t>Issue</w:t>
            </w:r>
          </w:p>
        </w:tc>
        <w:tc>
          <w:tcPr>
            <w:tcW w:w="784" w:type="pct"/>
          </w:tcPr>
          <w:p w14:paraId="7BB0C638" w14:textId="77777777" w:rsidR="00B55155" w:rsidRPr="0023501C" w:rsidRDefault="00B55155" w:rsidP="00410A30">
            <w:pPr>
              <w:pStyle w:val="TABLE-col-heading"/>
            </w:pPr>
            <w:r w:rsidRPr="0023501C">
              <w:t>Date</w:t>
            </w:r>
          </w:p>
        </w:tc>
        <w:tc>
          <w:tcPr>
            <w:tcW w:w="3745" w:type="pct"/>
          </w:tcPr>
          <w:p w14:paraId="47B13B65" w14:textId="77777777" w:rsidR="00B55155" w:rsidRPr="0023501C" w:rsidRDefault="00B55155" w:rsidP="00410A30">
            <w:pPr>
              <w:pStyle w:val="TABLE-col-heading"/>
            </w:pPr>
            <w:r w:rsidRPr="0023501C">
              <w:t>Amendment</w:t>
            </w:r>
          </w:p>
        </w:tc>
      </w:tr>
      <w:tr w:rsidR="00B55155" w:rsidRPr="0023501C" w14:paraId="07AC4E9B" w14:textId="77777777" w:rsidTr="00410A30">
        <w:tc>
          <w:tcPr>
            <w:tcW w:w="471" w:type="pct"/>
          </w:tcPr>
          <w:p w14:paraId="417BA853" w14:textId="13A93E1C" w:rsidR="00B55155" w:rsidRPr="0023501C" w:rsidRDefault="00B55155" w:rsidP="00410A30">
            <w:pPr>
              <w:pStyle w:val="TABLE-cell"/>
            </w:pPr>
            <w:r>
              <w:t>G9</w:t>
            </w:r>
            <w:r w:rsidR="00AA43E8">
              <w:t>8</w:t>
            </w:r>
            <w:r w:rsidR="00EB6B12">
              <w:t>/1</w:t>
            </w:r>
            <w:r>
              <w:t>-1</w:t>
            </w:r>
          </w:p>
        </w:tc>
        <w:tc>
          <w:tcPr>
            <w:tcW w:w="784" w:type="pct"/>
          </w:tcPr>
          <w:p w14:paraId="3FF53D9C" w14:textId="32906E70" w:rsidR="00B55155" w:rsidRPr="0023501C" w:rsidRDefault="00B55155" w:rsidP="00410A30">
            <w:pPr>
              <w:pStyle w:val="TABLE-cell"/>
            </w:pPr>
            <w:r>
              <w:t>23 July 20</w:t>
            </w:r>
            <w:r w:rsidR="00AA43E8">
              <w:t>1</w:t>
            </w:r>
            <w:r>
              <w:t>8</w:t>
            </w:r>
          </w:p>
        </w:tc>
        <w:tc>
          <w:tcPr>
            <w:tcW w:w="3745" w:type="pct"/>
          </w:tcPr>
          <w:p w14:paraId="3E49721F" w14:textId="77777777" w:rsidR="00B55155" w:rsidRDefault="00B55155" w:rsidP="00410A30">
            <w:pPr>
              <w:pStyle w:val="TABLE-cell"/>
              <w:rPr>
                <w:rFonts w:cs="Arial"/>
                <w:szCs w:val="20"/>
              </w:rPr>
            </w:pPr>
            <w:proofErr w:type="spellStart"/>
            <w:r>
              <w:rPr>
                <w:rFonts w:cs="Arial"/>
                <w:szCs w:val="20"/>
              </w:rPr>
              <w:t>House keeping</w:t>
            </w:r>
            <w:proofErr w:type="spellEnd"/>
            <w:r>
              <w:rPr>
                <w:rFonts w:cs="Arial"/>
                <w:szCs w:val="20"/>
              </w:rPr>
              <w:t xml:space="preserve"> modification</w:t>
            </w:r>
          </w:p>
          <w:p w14:paraId="22ABF10C" w14:textId="77777777" w:rsidR="00B55155" w:rsidRDefault="00B55155" w:rsidP="00410A30">
            <w:pPr>
              <w:pStyle w:val="TABLE-cell"/>
              <w:numPr>
                <w:ilvl w:val="0"/>
                <w:numId w:val="44"/>
              </w:numPr>
              <w:rPr>
                <w:rFonts w:cs="Arial"/>
                <w:szCs w:val="20"/>
              </w:rPr>
            </w:pPr>
            <w:r>
              <w:rPr>
                <w:rFonts w:cs="Arial"/>
                <w:szCs w:val="20"/>
              </w:rPr>
              <w:t xml:space="preserve">To implement the Authority’s decision on DC0079, ie to disallow the use of VS protection and to provide new RoCoF requirements for type tested generation.  Changes to clauses </w:t>
            </w:r>
            <w:r w:rsidRPr="000F3F47">
              <w:rPr>
                <w:rFonts w:cs="Arial"/>
                <w:szCs w:val="20"/>
              </w:rPr>
              <w:t>9.2.1; 10.1.3; 10.3.3; 10.3.4; Form C; A.1.2.6; A.2.2.6</w:t>
            </w:r>
            <w:r>
              <w:rPr>
                <w:rFonts w:cs="Arial"/>
                <w:szCs w:val="20"/>
              </w:rPr>
              <w:t>.</w:t>
            </w:r>
          </w:p>
          <w:p w14:paraId="394B0E69" w14:textId="4BF5B488" w:rsidR="00B55155" w:rsidRDefault="00B55155" w:rsidP="00AB750C">
            <w:pPr>
              <w:pStyle w:val="TABLE-cell"/>
              <w:numPr>
                <w:ilvl w:val="0"/>
                <w:numId w:val="44"/>
              </w:numPr>
              <w:rPr>
                <w:rFonts w:cs="Arial"/>
                <w:szCs w:val="20"/>
              </w:rPr>
            </w:pPr>
            <w:r>
              <w:rPr>
                <w:rFonts w:cs="Arial"/>
                <w:szCs w:val="20"/>
              </w:rPr>
              <w:t>Correction of implementation date to 27 April 2019 throughout.</w:t>
            </w:r>
          </w:p>
          <w:p w14:paraId="2C1BABD1" w14:textId="38BF8EFF" w:rsidR="0082228E" w:rsidRDefault="0082228E" w:rsidP="00AB750C">
            <w:pPr>
              <w:pStyle w:val="TABLE-cell"/>
              <w:numPr>
                <w:ilvl w:val="0"/>
                <w:numId w:val="44"/>
              </w:numPr>
              <w:rPr>
                <w:rFonts w:cs="Arial"/>
                <w:szCs w:val="20"/>
              </w:rPr>
            </w:pPr>
            <w:r>
              <w:rPr>
                <w:rFonts w:cs="Arial"/>
                <w:szCs w:val="20"/>
              </w:rPr>
              <w:t>A small number of minor typographical corrections throughout</w:t>
            </w:r>
          </w:p>
          <w:p w14:paraId="0F749CB4" w14:textId="77777777" w:rsidR="00B55155" w:rsidRPr="0023501C" w:rsidRDefault="00B55155" w:rsidP="00410A30">
            <w:pPr>
              <w:pStyle w:val="TABLE-cell"/>
            </w:pPr>
          </w:p>
        </w:tc>
      </w:tr>
      <w:tr w:rsidR="00AA43E8" w:rsidRPr="0023501C" w14:paraId="2E86FB9E" w14:textId="77777777" w:rsidTr="00410A30">
        <w:tc>
          <w:tcPr>
            <w:tcW w:w="471" w:type="pct"/>
          </w:tcPr>
          <w:p w14:paraId="22C5F978" w14:textId="5EC06B0C" w:rsidR="00AA43E8" w:rsidRDefault="00EB6B12" w:rsidP="00410A30">
            <w:pPr>
              <w:pStyle w:val="TABLE-cell"/>
            </w:pPr>
            <w:r>
              <w:t>G98/1-2</w:t>
            </w:r>
          </w:p>
        </w:tc>
        <w:tc>
          <w:tcPr>
            <w:tcW w:w="784" w:type="pct"/>
          </w:tcPr>
          <w:p w14:paraId="20002665" w14:textId="2EB62D2A" w:rsidR="00AA43E8" w:rsidRDefault="00AA43E8" w:rsidP="00410A30">
            <w:pPr>
              <w:pStyle w:val="TABLE-cell"/>
            </w:pPr>
            <w:r>
              <w:t>Tbc</w:t>
            </w:r>
          </w:p>
        </w:tc>
        <w:tc>
          <w:tcPr>
            <w:tcW w:w="3745" w:type="pct"/>
          </w:tcPr>
          <w:p w14:paraId="4ED6FAA1" w14:textId="6FA2548F" w:rsidR="00AA43E8" w:rsidRDefault="00AA43E8" w:rsidP="00410A30">
            <w:pPr>
              <w:pStyle w:val="TABLE-cell"/>
              <w:rPr>
                <w:rFonts w:cs="Arial"/>
                <w:szCs w:val="20"/>
              </w:rPr>
            </w:pPr>
            <w:r>
              <w:rPr>
                <w:rFonts w:cs="Arial"/>
                <w:szCs w:val="20"/>
              </w:rPr>
              <w:t xml:space="preserve">Modification to incorporate </w:t>
            </w:r>
            <w:r w:rsidR="00876A38">
              <w:rPr>
                <w:rFonts w:cs="Arial"/>
                <w:szCs w:val="20"/>
              </w:rPr>
              <w:t>Integrated</w:t>
            </w:r>
            <w:r>
              <w:rPr>
                <w:rFonts w:cs="Arial"/>
                <w:szCs w:val="20"/>
              </w:rPr>
              <w:t xml:space="preserve"> </w:t>
            </w:r>
            <w:r w:rsidR="00876A38">
              <w:rPr>
                <w:rFonts w:cs="Arial"/>
                <w:szCs w:val="20"/>
              </w:rPr>
              <w:t>Micro</w:t>
            </w:r>
            <w:r>
              <w:rPr>
                <w:rFonts w:cs="Arial"/>
                <w:szCs w:val="20"/>
              </w:rPr>
              <w:t xml:space="preserve"> Generation and Storage procedure (otherwise know</w:t>
            </w:r>
            <w:r w:rsidR="00945C52">
              <w:rPr>
                <w:rFonts w:cs="Arial"/>
                <w:szCs w:val="20"/>
              </w:rPr>
              <w:t>n</w:t>
            </w:r>
            <w:r>
              <w:rPr>
                <w:rFonts w:cs="Arial"/>
                <w:szCs w:val="20"/>
              </w:rPr>
              <w:t xml:space="preserve"> as the energy storage fast track procedure) into EREC G98 and G99.</w:t>
            </w:r>
          </w:p>
          <w:p w14:paraId="40CDB434" w14:textId="75F07F54" w:rsidR="00AA43E8" w:rsidRDefault="00AA43E8" w:rsidP="00410A30">
            <w:pPr>
              <w:pStyle w:val="TABLE-cell"/>
              <w:rPr>
                <w:rFonts w:cs="Arial"/>
                <w:szCs w:val="20"/>
              </w:rPr>
            </w:pPr>
            <w:r>
              <w:rPr>
                <w:rFonts w:cs="Arial"/>
                <w:szCs w:val="20"/>
              </w:rPr>
              <w:t>A small number of minor typographical corrections throughout.</w:t>
            </w:r>
          </w:p>
        </w:tc>
      </w:tr>
    </w:tbl>
    <w:p w14:paraId="3C503574" w14:textId="77777777" w:rsidR="006D1399" w:rsidRDefault="006D1399" w:rsidP="00B22C3D"/>
    <w:p w14:paraId="6C1F8897" w14:textId="77777777" w:rsidR="00393F8B" w:rsidRDefault="00393F8B" w:rsidP="00B22C3D"/>
    <w:p w14:paraId="10C806D0" w14:textId="77777777" w:rsidR="00393F8B" w:rsidRDefault="00393F8B" w:rsidP="00B22C3D">
      <w:pPr>
        <w:sectPr w:rsidR="00393F8B" w:rsidSect="00BC6E37">
          <w:headerReference w:type="even" r:id="rId15"/>
          <w:headerReference w:type="default" r:id="rId16"/>
          <w:footerReference w:type="even" r:id="rId17"/>
          <w:headerReference w:type="first" r:id="rId18"/>
          <w:pgSz w:w="11906" w:h="16838" w:code="9"/>
          <w:pgMar w:top="1701" w:right="1418" w:bottom="851" w:left="1418" w:header="1128" w:footer="737" w:gutter="0"/>
          <w:cols w:space="720"/>
          <w:docGrid w:linePitch="272"/>
        </w:sectPr>
      </w:pPr>
    </w:p>
    <w:p w14:paraId="64BA1A13" w14:textId="654D53FB" w:rsidR="00997BF0" w:rsidRDefault="00B22C3D" w:rsidP="00673421">
      <w:pPr>
        <w:pStyle w:val="CONTENTStitle"/>
      </w:pPr>
      <w:r w:rsidRPr="00C45B60">
        <w:lastRenderedPageBreak/>
        <w:t>Contents</w:t>
      </w:r>
    </w:p>
    <w:p w14:paraId="60828969" w14:textId="77777777" w:rsidR="00450599" w:rsidRDefault="007962C9">
      <w:pPr>
        <w:pStyle w:val="TOC1"/>
        <w:rPr>
          <w:rFonts w:asciiTheme="minorHAnsi" w:eastAsiaTheme="minorEastAsia" w:hAnsiTheme="minorHAnsi" w:cstheme="minorBidi"/>
          <w:noProof/>
          <w:szCs w:val="22"/>
          <w:lang w:eastAsia="en-GB"/>
        </w:rPr>
      </w:pPr>
      <w:r>
        <w:fldChar w:fldCharType="begin"/>
      </w:r>
      <w:r>
        <w:instrText xml:space="preserve"> TOC \o "1-1" \h \z \t "Heading 2,2,ANNEX-heading1,2,Subtitle,2" </w:instrText>
      </w:r>
      <w:r>
        <w:fldChar w:fldCharType="separate"/>
      </w:r>
      <w:hyperlink w:anchor="_Toc506580620" w:history="1">
        <w:r w:rsidR="00450599" w:rsidRPr="00ED397F">
          <w:rPr>
            <w:rStyle w:val="Hyperlink"/>
            <w:noProof/>
          </w:rPr>
          <w:t>Foreword</w:t>
        </w:r>
        <w:r w:rsidR="00450599">
          <w:rPr>
            <w:noProof/>
            <w:webHidden/>
          </w:rPr>
          <w:tab/>
        </w:r>
        <w:r w:rsidR="00450599">
          <w:rPr>
            <w:noProof/>
            <w:webHidden/>
          </w:rPr>
          <w:fldChar w:fldCharType="begin"/>
        </w:r>
        <w:r w:rsidR="00450599">
          <w:rPr>
            <w:noProof/>
            <w:webHidden/>
          </w:rPr>
          <w:instrText xml:space="preserve"> PAGEREF _Toc506580620 \h </w:instrText>
        </w:r>
        <w:r w:rsidR="00450599">
          <w:rPr>
            <w:noProof/>
            <w:webHidden/>
          </w:rPr>
        </w:r>
        <w:r w:rsidR="00450599">
          <w:rPr>
            <w:noProof/>
            <w:webHidden/>
          </w:rPr>
          <w:fldChar w:fldCharType="separate"/>
        </w:r>
        <w:r w:rsidR="00450599">
          <w:rPr>
            <w:noProof/>
            <w:webHidden/>
          </w:rPr>
          <w:t>5</w:t>
        </w:r>
        <w:r w:rsidR="00450599">
          <w:rPr>
            <w:noProof/>
            <w:webHidden/>
          </w:rPr>
          <w:fldChar w:fldCharType="end"/>
        </w:r>
      </w:hyperlink>
    </w:p>
    <w:p w14:paraId="0ADE65B4" w14:textId="77777777" w:rsidR="00450599" w:rsidRDefault="000A51B6">
      <w:pPr>
        <w:pStyle w:val="TOC1"/>
        <w:rPr>
          <w:rFonts w:asciiTheme="minorHAnsi" w:eastAsiaTheme="minorEastAsia" w:hAnsiTheme="minorHAnsi" w:cstheme="minorBidi"/>
          <w:noProof/>
          <w:szCs w:val="22"/>
          <w:lang w:eastAsia="en-GB"/>
        </w:rPr>
      </w:pPr>
      <w:hyperlink w:anchor="_Toc506580621" w:history="1">
        <w:r w:rsidR="00450599" w:rsidRPr="00ED397F">
          <w:rPr>
            <w:rStyle w:val="Hyperlink"/>
            <w:noProof/>
            <w14:scene3d>
              <w14:camera w14:prst="orthographicFront"/>
              <w14:lightRig w14:rig="threePt" w14:dir="t">
                <w14:rot w14:lat="0" w14:lon="0" w14:rev="0"/>
              </w14:lightRig>
            </w14:scene3d>
          </w:rPr>
          <w:t>1</w:t>
        </w:r>
        <w:r w:rsidR="00450599">
          <w:rPr>
            <w:rFonts w:asciiTheme="minorHAnsi" w:eastAsiaTheme="minorEastAsia" w:hAnsiTheme="minorHAnsi" w:cstheme="minorBidi"/>
            <w:noProof/>
            <w:szCs w:val="22"/>
            <w:lang w:eastAsia="en-GB"/>
          </w:rPr>
          <w:tab/>
        </w:r>
        <w:r w:rsidR="00450599" w:rsidRPr="00ED397F">
          <w:rPr>
            <w:rStyle w:val="Hyperlink"/>
            <w:noProof/>
          </w:rPr>
          <w:t>Legal aspects</w:t>
        </w:r>
        <w:r w:rsidR="00450599">
          <w:rPr>
            <w:noProof/>
            <w:webHidden/>
          </w:rPr>
          <w:tab/>
        </w:r>
        <w:r w:rsidR="00450599">
          <w:rPr>
            <w:noProof/>
            <w:webHidden/>
          </w:rPr>
          <w:fldChar w:fldCharType="begin"/>
        </w:r>
        <w:r w:rsidR="00450599">
          <w:rPr>
            <w:noProof/>
            <w:webHidden/>
          </w:rPr>
          <w:instrText xml:space="preserve"> PAGEREF _Toc506580621 \h </w:instrText>
        </w:r>
        <w:r w:rsidR="00450599">
          <w:rPr>
            <w:noProof/>
            <w:webHidden/>
          </w:rPr>
        </w:r>
        <w:r w:rsidR="00450599">
          <w:rPr>
            <w:noProof/>
            <w:webHidden/>
          </w:rPr>
          <w:fldChar w:fldCharType="separate"/>
        </w:r>
        <w:r w:rsidR="00450599">
          <w:rPr>
            <w:noProof/>
            <w:webHidden/>
          </w:rPr>
          <w:t>6</w:t>
        </w:r>
        <w:r w:rsidR="00450599">
          <w:rPr>
            <w:noProof/>
            <w:webHidden/>
          </w:rPr>
          <w:fldChar w:fldCharType="end"/>
        </w:r>
      </w:hyperlink>
    </w:p>
    <w:p w14:paraId="10F054BA" w14:textId="77777777" w:rsidR="00450599" w:rsidRDefault="000A51B6">
      <w:pPr>
        <w:pStyle w:val="TOC1"/>
        <w:rPr>
          <w:rFonts w:asciiTheme="minorHAnsi" w:eastAsiaTheme="minorEastAsia" w:hAnsiTheme="minorHAnsi" w:cstheme="minorBidi"/>
          <w:noProof/>
          <w:szCs w:val="22"/>
          <w:lang w:eastAsia="en-GB"/>
        </w:rPr>
      </w:pPr>
      <w:hyperlink w:anchor="_Toc506580622" w:history="1">
        <w:r w:rsidR="00450599" w:rsidRPr="00ED397F">
          <w:rPr>
            <w:rStyle w:val="Hyperlink"/>
            <w:noProof/>
            <w14:scene3d>
              <w14:camera w14:prst="orthographicFront"/>
              <w14:lightRig w14:rig="threePt" w14:dir="t">
                <w14:rot w14:lat="0" w14:lon="0" w14:rev="0"/>
              </w14:lightRig>
            </w14:scene3d>
          </w:rPr>
          <w:t>2</w:t>
        </w:r>
        <w:r w:rsidR="00450599">
          <w:rPr>
            <w:rFonts w:asciiTheme="minorHAnsi" w:eastAsiaTheme="minorEastAsia" w:hAnsiTheme="minorHAnsi" w:cstheme="minorBidi"/>
            <w:noProof/>
            <w:szCs w:val="22"/>
            <w:lang w:eastAsia="en-GB"/>
          </w:rPr>
          <w:tab/>
        </w:r>
        <w:r w:rsidR="00450599" w:rsidRPr="00ED397F">
          <w:rPr>
            <w:rStyle w:val="Hyperlink"/>
            <w:noProof/>
          </w:rPr>
          <w:t>Scope</w:t>
        </w:r>
        <w:r w:rsidR="00450599">
          <w:rPr>
            <w:noProof/>
            <w:webHidden/>
          </w:rPr>
          <w:tab/>
        </w:r>
        <w:r w:rsidR="00450599">
          <w:rPr>
            <w:noProof/>
            <w:webHidden/>
          </w:rPr>
          <w:fldChar w:fldCharType="begin"/>
        </w:r>
        <w:r w:rsidR="00450599">
          <w:rPr>
            <w:noProof/>
            <w:webHidden/>
          </w:rPr>
          <w:instrText xml:space="preserve"> PAGEREF _Toc506580622 \h </w:instrText>
        </w:r>
        <w:r w:rsidR="00450599">
          <w:rPr>
            <w:noProof/>
            <w:webHidden/>
          </w:rPr>
        </w:r>
        <w:r w:rsidR="00450599">
          <w:rPr>
            <w:noProof/>
            <w:webHidden/>
          </w:rPr>
          <w:fldChar w:fldCharType="separate"/>
        </w:r>
        <w:r w:rsidR="00450599">
          <w:rPr>
            <w:noProof/>
            <w:webHidden/>
          </w:rPr>
          <w:t>7</w:t>
        </w:r>
        <w:r w:rsidR="00450599">
          <w:rPr>
            <w:noProof/>
            <w:webHidden/>
          </w:rPr>
          <w:fldChar w:fldCharType="end"/>
        </w:r>
      </w:hyperlink>
    </w:p>
    <w:p w14:paraId="6EEF2F18" w14:textId="77777777" w:rsidR="00450599" w:rsidRDefault="000A51B6">
      <w:pPr>
        <w:pStyle w:val="TOC1"/>
        <w:rPr>
          <w:rFonts w:asciiTheme="minorHAnsi" w:eastAsiaTheme="minorEastAsia" w:hAnsiTheme="minorHAnsi" w:cstheme="minorBidi"/>
          <w:noProof/>
          <w:szCs w:val="22"/>
          <w:lang w:eastAsia="en-GB"/>
        </w:rPr>
      </w:pPr>
      <w:hyperlink w:anchor="_Toc506580623" w:history="1">
        <w:r w:rsidR="00450599" w:rsidRPr="00ED397F">
          <w:rPr>
            <w:rStyle w:val="Hyperlink"/>
            <w:noProof/>
            <w14:scene3d>
              <w14:camera w14:prst="orthographicFront"/>
              <w14:lightRig w14:rig="threePt" w14:dir="t">
                <w14:rot w14:lat="0" w14:lon="0" w14:rev="0"/>
              </w14:lightRig>
            </w14:scene3d>
          </w:rPr>
          <w:t>3</w:t>
        </w:r>
        <w:r w:rsidR="00450599">
          <w:rPr>
            <w:rFonts w:asciiTheme="minorHAnsi" w:eastAsiaTheme="minorEastAsia" w:hAnsiTheme="minorHAnsi" w:cstheme="minorBidi"/>
            <w:noProof/>
            <w:szCs w:val="22"/>
            <w:lang w:eastAsia="en-GB"/>
          </w:rPr>
          <w:tab/>
        </w:r>
        <w:r w:rsidR="00450599" w:rsidRPr="00ED397F">
          <w:rPr>
            <w:rStyle w:val="Hyperlink"/>
            <w:noProof/>
          </w:rPr>
          <w:t>References</w:t>
        </w:r>
        <w:r w:rsidR="00450599">
          <w:rPr>
            <w:noProof/>
            <w:webHidden/>
          </w:rPr>
          <w:tab/>
        </w:r>
        <w:r w:rsidR="00450599">
          <w:rPr>
            <w:noProof/>
            <w:webHidden/>
          </w:rPr>
          <w:fldChar w:fldCharType="begin"/>
        </w:r>
        <w:r w:rsidR="00450599">
          <w:rPr>
            <w:noProof/>
            <w:webHidden/>
          </w:rPr>
          <w:instrText xml:space="preserve"> PAGEREF _Toc506580623 \h </w:instrText>
        </w:r>
        <w:r w:rsidR="00450599">
          <w:rPr>
            <w:noProof/>
            <w:webHidden/>
          </w:rPr>
        </w:r>
        <w:r w:rsidR="00450599">
          <w:rPr>
            <w:noProof/>
            <w:webHidden/>
          </w:rPr>
          <w:fldChar w:fldCharType="separate"/>
        </w:r>
        <w:r w:rsidR="00450599">
          <w:rPr>
            <w:noProof/>
            <w:webHidden/>
          </w:rPr>
          <w:t>10</w:t>
        </w:r>
        <w:r w:rsidR="00450599">
          <w:rPr>
            <w:noProof/>
            <w:webHidden/>
          </w:rPr>
          <w:fldChar w:fldCharType="end"/>
        </w:r>
      </w:hyperlink>
    </w:p>
    <w:p w14:paraId="68EEAF84" w14:textId="77777777" w:rsidR="00450599" w:rsidRDefault="000A51B6">
      <w:pPr>
        <w:pStyle w:val="TOC2"/>
        <w:rPr>
          <w:rFonts w:asciiTheme="minorHAnsi" w:eastAsiaTheme="minorEastAsia" w:hAnsiTheme="minorHAnsi" w:cstheme="minorBidi"/>
          <w:noProof/>
          <w:szCs w:val="22"/>
          <w:lang w:eastAsia="en-GB"/>
        </w:rPr>
      </w:pPr>
      <w:hyperlink w:anchor="_Toc506580624" w:history="1">
        <w:r w:rsidR="00450599" w:rsidRPr="00ED397F">
          <w:rPr>
            <w:rStyle w:val="Hyperlink"/>
            <w:noProof/>
            <w14:scene3d>
              <w14:camera w14:prst="orthographicFront"/>
              <w14:lightRig w14:rig="threePt" w14:dir="t">
                <w14:rot w14:lat="0" w14:lon="0" w14:rev="0"/>
              </w14:lightRig>
            </w14:scene3d>
          </w:rPr>
          <w:t>3.1</w:t>
        </w:r>
        <w:r w:rsidR="00450599">
          <w:rPr>
            <w:rFonts w:asciiTheme="minorHAnsi" w:eastAsiaTheme="minorEastAsia" w:hAnsiTheme="minorHAnsi" w:cstheme="minorBidi"/>
            <w:noProof/>
            <w:szCs w:val="22"/>
            <w:lang w:eastAsia="en-GB"/>
          </w:rPr>
          <w:tab/>
        </w:r>
        <w:r w:rsidR="00450599" w:rsidRPr="00ED397F">
          <w:rPr>
            <w:rStyle w:val="Hyperlink"/>
            <w:noProof/>
          </w:rPr>
          <w:t>Standards publications</w:t>
        </w:r>
        <w:r w:rsidR="00450599">
          <w:rPr>
            <w:noProof/>
            <w:webHidden/>
          </w:rPr>
          <w:tab/>
        </w:r>
        <w:r w:rsidR="00450599">
          <w:rPr>
            <w:noProof/>
            <w:webHidden/>
          </w:rPr>
          <w:fldChar w:fldCharType="begin"/>
        </w:r>
        <w:r w:rsidR="00450599">
          <w:rPr>
            <w:noProof/>
            <w:webHidden/>
          </w:rPr>
          <w:instrText xml:space="preserve"> PAGEREF _Toc506580624 \h </w:instrText>
        </w:r>
        <w:r w:rsidR="00450599">
          <w:rPr>
            <w:noProof/>
            <w:webHidden/>
          </w:rPr>
        </w:r>
        <w:r w:rsidR="00450599">
          <w:rPr>
            <w:noProof/>
            <w:webHidden/>
          </w:rPr>
          <w:fldChar w:fldCharType="separate"/>
        </w:r>
        <w:r w:rsidR="00450599">
          <w:rPr>
            <w:noProof/>
            <w:webHidden/>
          </w:rPr>
          <w:t>10</w:t>
        </w:r>
        <w:r w:rsidR="00450599">
          <w:rPr>
            <w:noProof/>
            <w:webHidden/>
          </w:rPr>
          <w:fldChar w:fldCharType="end"/>
        </w:r>
      </w:hyperlink>
    </w:p>
    <w:p w14:paraId="27D04846" w14:textId="77777777" w:rsidR="00450599" w:rsidRDefault="000A51B6">
      <w:pPr>
        <w:pStyle w:val="TOC2"/>
        <w:rPr>
          <w:rFonts w:asciiTheme="minorHAnsi" w:eastAsiaTheme="minorEastAsia" w:hAnsiTheme="minorHAnsi" w:cstheme="minorBidi"/>
          <w:noProof/>
          <w:szCs w:val="22"/>
          <w:lang w:eastAsia="en-GB"/>
        </w:rPr>
      </w:pPr>
      <w:hyperlink w:anchor="_Toc506580625" w:history="1">
        <w:r w:rsidR="00450599" w:rsidRPr="00ED397F">
          <w:rPr>
            <w:rStyle w:val="Hyperlink"/>
            <w:noProof/>
            <w14:scene3d>
              <w14:camera w14:prst="orthographicFront"/>
              <w14:lightRig w14:rig="threePt" w14:dir="t">
                <w14:rot w14:lat="0" w14:lon="0" w14:rev="0"/>
              </w14:lightRig>
            </w14:scene3d>
          </w:rPr>
          <w:t>3.2</w:t>
        </w:r>
        <w:r w:rsidR="00450599">
          <w:rPr>
            <w:rFonts w:asciiTheme="minorHAnsi" w:eastAsiaTheme="minorEastAsia" w:hAnsiTheme="minorHAnsi" w:cstheme="minorBidi"/>
            <w:noProof/>
            <w:szCs w:val="22"/>
            <w:lang w:eastAsia="en-GB"/>
          </w:rPr>
          <w:tab/>
        </w:r>
        <w:r w:rsidR="00450599" w:rsidRPr="00ED397F">
          <w:rPr>
            <w:rStyle w:val="Hyperlink"/>
            <w:noProof/>
          </w:rPr>
          <w:t>Other publications</w:t>
        </w:r>
        <w:r w:rsidR="00450599">
          <w:rPr>
            <w:noProof/>
            <w:webHidden/>
          </w:rPr>
          <w:tab/>
        </w:r>
        <w:r w:rsidR="00450599">
          <w:rPr>
            <w:noProof/>
            <w:webHidden/>
          </w:rPr>
          <w:fldChar w:fldCharType="begin"/>
        </w:r>
        <w:r w:rsidR="00450599">
          <w:rPr>
            <w:noProof/>
            <w:webHidden/>
          </w:rPr>
          <w:instrText xml:space="preserve"> PAGEREF _Toc506580625 \h </w:instrText>
        </w:r>
        <w:r w:rsidR="00450599">
          <w:rPr>
            <w:noProof/>
            <w:webHidden/>
          </w:rPr>
        </w:r>
        <w:r w:rsidR="00450599">
          <w:rPr>
            <w:noProof/>
            <w:webHidden/>
          </w:rPr>
          <w:fldChar w:fldCharType="separate"/>
        </w:r>
        <w:r w:rsidR="00450599">
          <w:rPr>
            <w:noProof/>
            <w:webHidden/>
          </w:rPr>
          <w:t>11</w:t>
        </w:r>
        <w:r w:rsidR="00450599">
          <w:rPr>
            <w:noProof/>
            <w:webHidden/>
          </w:rPr>
          <w:fldChar w:fldCharType="end"/>
        </w:r>
      </w:hyperlink>
    </w:p>
    <w:p w14:paraId="7C717FCA" w14:textId="77777777" w:rsidR="00450599" w:rsidRDefault="000A51B6">
      <w:pPr>
        <w:pStyle w:val="TOC1"/>
        <w:rPr>
          <w:rFonts w:asciiTheme="minorHAnsi" w:eastAsiaTheme="minorEastAsia" w:hAnsiTheme="minorHAnsi" w:cstheme="minorBidi"/>
          <w:noProof/>
          <w:szCs w:val="22"/>
          <w:lang w:eastAsia="en-GB"/>
        </w:rPr>
      </w:pPr>
      <w:hyperlink w:anchor="_Toc506580626" w:history="1">
        <w:r w:rsidR="00450599" w:rsidRPr="00ED397F">
          <w:rPr>
            <w:rStyle w:val="Hyperlink"/>
            <w:noProof/>
            <w14:scene3d>
              <w14:camera w14:prst="orthographicFront"/>
              <w14:lightRig w14:rig="threePt" w14:dir="t">
                <w14:rot w14:lat="0" w14:lon="0" w14:rev="0"/>
              </w14:lightRig>
            </w14:scene3d>
          </w:rPr>
          <w:t>4</w:t>
        </w:r>
        <w:r w:rsidR="00450599">
          <w:rPr>
            <w:rFonts w:asciiTheme="minorHAnsi" w:eastAsiaTheme="minorEastAsia" w:hAnsiTheme="minorHAnsi" w:cstheme="minorBidi"/>
            <w:noProof/>
            <w:szCs w:val="22"/>
            <w:lang w:eastAsia="en-GB"/>
          </w:rPr>
          <w:tab/>
        </w:r>
        <w:r w:rsidR="00450599" w:rsidRPr="00ED397F">
          <w:rPr>
            <w:rStyle w:val="Hyperlink"/>
            <w:noProof/>
          </w:rPr>
          <w:t>Terms and definitions</w:t>
        </w:r>
        <w:r w:rsidR="00450599">
          <w:rPr>
            <w:noProof/>
            <w:webHidden/>
          </w:rPr>
          <w:tab/>
        </w:r>
        <w:r w:rsidR="00450599">
          <w:rPr>
            <w:noProof/>
            <w:webHidden/>
          </w:rPr>
          <w:fldChar w:fldCharType="begin"/>
        </w:r>
        <w:r w:rsidR="00450599">
          <w:rPr>
            <w:noProof/>
            <w:webHidden/>
          </w:rPr>
          <w:instrText xml:space="preserve"> PAGEREF _Toc506580626 \h </w:instrText>
        </w:r>
        <w:r w:rsidR="00450599">
          <w:rPr>
            <w:noProof/>
            <w:webHidden/>
          </w:rPr>
        </w:r>
        <w:r w:rsidR="00450599">
          <w:rPr>
            <w:noProof/>
            <w:webHidden/>
          </w:rPr>
          <w:fldChar w:fldCharType="separate"/>
        </w:r>
        <w:r w:rsidR="00450599">
          <w:rPr>
            <w:noProof/>
            <w:webHidden/>
          </w:rPr>
          <w:t>12</w:t>
        </w:r>
        <w:r w:rsidR="00450599">
          <w:rPr>
            <w:noProof/>
            <w:webHidden/>
          </w:rPr>
          <w:fldChar w:fldCharType="end"/>
        </w:r>
      </w:hyperlink>
    </w:p>
    <w:p w14:paraId="29406AD6" w14:textId="77777777" w:rsidR="00450599" w:rsidRDefault="000A51B6">
      <w:pPr>
        <w:pStyle w:val="TOC1"/>
        <w:rPr>
          <w:rFonts w:asciiTheme="minorHAnsi" w:eastAsiaTheme="minorEastAsia" w:hAnsiTheme="minorHAnsi" w:cstheme="minorBidi"/>
          <w:noProof/>
          <w:szCs w:val="22"/>
          <w:lang w:eastAsia="en-GB"/>
        </w:rPr>
      </w:pPr>
      <w:hyperlink w:anchor="_Toc506580627" w:history="1">
        <w:r w:rsidR="00450599" w:rsidRPr="00ED397F">
          <w:rPr>
            <w:rStyle w:val="Hyperlink"/>
            <w:noProof/>
            <w14:scene3d>
              <w14:camera w14:prst="orthographicFront"/>
              <w14:lightRig w14:rig="threePt" w14:dir="t">
                <w14:rot w14:lat="0" w14:lon="0" w14:rev="0"/>
              </w14:lightRig>
            </w14:scene3d>
          </w:rPr>
          <w:t>5</w:t>
        </w:r>
        <w:r w:rsidR="00450599">
          <w:rPr>
            <w:rFonts w:asciiTheme="minorHAnsi" w:eastAsiaTheme="minorEastAsia" w:hAnsiTheme="minorHAnsi" w:cstheme="minorBidi"/>
            <w:noProof/>
            <w:szCs w:val="22"/>
            <w:lang w:eastAsia="en-GB"/>
          </w:rPr>
          <w:tab/>
        </w:r>
        <w:r w:rsidR="00450599" w:rsidRPr="00ED397F">
          <w:rPr>
            <w:rStyle w:val="Hyperlink"/>
            <w:noProof/>
          </w:rPr>
          <w:t>Connection Procedure</w:t>
        </w:r>
        <w:r w:rsidR="00450599">
          <w:rPr>
            <w:noProof/>
            <w:webHidden/>
          </w:rPr>
          <w:tab/>
        </w:r>
        <w:r w:rsidR="00450599">
          <w:rPr>
            <w:noProof/>
            <w:webHidden/>
          </w:rPr>
          <w:fldChar w:fldCharType="begin"/>
        </w:r>
        <w:r w:rsidR="00450599">
          <w:rPr>
            <w:noProof/>
            <w:webHidden/>
          </w:rPr>
          <w:instrText xml:space="preserve"> PAGEREF _Toc506580627 \h </w:instrText>
        </w:r>
        <w:r w:rsidR="00450599">
          <w:rPr>
            <w:noProof/>
            <w:webHidden/>
          </w:rPr>
        </w:r>
        <w:r w:rsidR="00450599">
          <w:rPr>
            <w:noProof/>
            <w:webHidden/>
          </w:rPr>
          <w:fldChar w:fldCharType="separate"/>
        </w:r>
        <w:r w:rsidR="00450599">
          <w:rPr>
            <w:noProof/>
            <w:webHidden/>
          </w:rPr>
          <w:t>15</w:t>
        </w:r>
        <w:r w:rsidR="00450599">
          <w:rPr>
            <w:noProof/>
            <w:webHidden/>
          </w:rPr>
          <w:fldChar w:fldCharType="end"/>
        </w:r>
      </w:hyperlink>
    </w:p>
    <w:p w14:paraId="274F505C" w14:textId="77777777" w:rsidR="00450599" w:rsidRDefault="000A51B6">
      <w:pPr>
        <w:pStyle w:val="TOC2"/>
        <w:rPr>
          <w:rFonts w:asciiTheme="minorHAnsi" w:eastAsiaTheme="minorEastAsia" w:hAnsiTheme="minorHAnsi" w:cstheme="minorBidi"/>
          <w:noProof/>
          <w:szCs w:val="22"/>
          <w:lang w:eastAsia="en-GB"/>
        </w:rPr>
      </w:pPr>
      <w:hyperlink w:anchor="_Toc506580628" w:history="1">
        <w:r w:rsidR="00450599" w:rsidRPr="00ED397F">
          <w:rPr>
            <w:rStyle w:val="Hyperlink"/>
            <w:noProof/>
            <w14:scene3d>
              <w14:camera w14:prst="orthographicFront"/>
              <w14:lightRig w14:rig="threePt" w14:dir="t">
                <w14:rot w14:lat="0" w14:lon="0" w14:rev="0"/>
              </w14:lightRig>
            </w14:scene3d>
          </w:rPr>
          <w:t>5.1</w:t>
        </w:r>
        <w:r w:rsidR="00450599">
          <w:rPr>
            <w:rFonts w:asciiTheme="minorHAnsi" w:eastAsiaTheme="minorEastAsia" w:hAnsiTheme="minorHAnsi" w:cstheme="minorBidi"/>
            <w:noProof/>
            <w:szCs w:val="22"/>
            <w:lang w:eastAsia="en-GB"/>
          </w:rPr>
          <w:tab/>
        </w:r>
        <w:r w:rsidR="00450599" w:rsidRPr="00ED397F">
          <w:rPr>
            <w:rStyle w:val="Hyperlink"/>
            <w:noProof/>
          </w:rPr>
          <w:t>Single Premises Connection Procedure</w:t>
        </w:r>
        <w:r w:rsidR="00450599">
          <w:rPr>
            <w:noProof/>
            <w:webHidden/>
          </w:rPr>
          <w:tab/>
        </w:r>
        <w:r w:rsidR="00450599">
          <w:rPr>
            <w:noProof/>
            <w:webHidden/>
          </w:rPr>
          <w:fldChar w:fldCharType="begin"/>
        </w:r>
        <w:r w:rsidR="00450599">
          <w:rPr>
            <w:noProof/>
            <w:webHidden/>
          </w:rPr>
          <w:instrText xml:space="preserve"> PAGEREF _Toc506580628 \h </w:instrText>
        </w:r>
        <w:r w:rsidR="00450599">
          <w:rPr>
            <w:noProof/>
            <w:webHidden/>
          </w:rPr>
        </w:r>
        <w:r w:rsidR="00450599">
          <w:rPr>
            <w:noProof/>
            <w:webHidden/>
          </w:rPr>
          <w:fldChar w:fldCharType="separate"/>
        </w:r>
        <w:r w:rsidR="00450599">
          <w:rPr>
            <w:noProof/>
            <w:webHidden/>
          </w:rPr>
          <w:t>15</w:t>
        </w:r>
        <w:r w:rsidR="00450599">
          <w:rPr>
            <w:noProof/>
            <w:webHidden/>
          </w:rPr>
          <w:fldChar w:fldCharType="end"/>
        </w:r>
      </w:hyperlink>
    </w:p>
    <w:p w14:paraId="28CAB13D" w14:textId="77777777" w:rsidR="00450599" w:rsidRDefault="000A51B6">
      <w:pPr>
        <w:pStyle w:val="TOC2"/>
        <w:rPr>
          <w:rFonts w:asciiTheme="minorHAnsi" w:eastAsiaTheme="minorEastAsia" w:hAnsiTheme="minorHAnsi" w:cstheme="minorBidi"/>
          <w:noProof/>
          <w:szCs w:val="22"/>
          <w:lang w:eastAsia="en-GB"/>
        </w:rPr>
      </w:pPr>
      <w:hyperlink w:anchor="_Toc506580629" w:history="1">
        <w:r w:rsidR="00450599" w:rsidRPr="00ED397F">
          <w:rPr>
            <w:rStyle w:val="Hyperlink"/>
            <w:noProof/>
            <w14:scene3d>
              <w14:camera w14:prst="orthographicFront"/>
              <w14:lightRig w14:rig="threePt" w14:dir="t">
                <w14:rot w14:lat="0" w14:lon="0" w14:rev="0"/>
              </w14:lightRig>
            </w14:scene3d>
          </w:rPr>
          <w:t>5.2</w:t>
        </w:r>
        <w:r w:rsidR="00450599">
          <w:rPr>
            <w:rFonts w:asciiTheme="minorHAnsi" w:eastAsiaTheme="minorEastAsia" w:hAnsiTheme="minorHAnsi" w:cstheme="minorBidi"/>
            <w:noProof/>
            <w:szCs w:val="22"/>
            <w:lang w:eastAsia="en-GB"/>
          </w:rPr>
          <w:tab/>
        </w:r>
        <w:r w:rsidR="00450599" w:rsidRPr="00ED397F">
          <w:rPr>
            <w:rStyle w:val="Hyperlink"/>
            <w:noProof/>
          </w:rPr>
          <w:t>Multiple Premises Connection Procedure</w:t>
        </w:r>
        <w:r w:rsidR="00450599">
          <w:rPr>
            <w:noProof/>
            <w:webHidden/>
          </w:rPr>
          <w:tab/>
        </w:r>
        <w:r w:rsidR="00450599">
          <w:rPr>
            <w:noProof/>
            <w:webHidden/>
          </w:rPr>
          <w:fldChar w:fldCharType="begin"/>
        </w:r>
        <w:r w:rsidR="00450599">
          <w:rPr>
            <w:noProof/>
            <w:webHidden/>
          </w:rPr>
          <w:instrText xml:space="preserve"> PAGEREF _Toc506580629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02FE4682" w14:textId="77777777" w:rsidR="00450599" w:rsidRDefault="000A51B6">
      <w:pPr>
        <w:pStyle w:val="TOC1"/>
        <w:rPr>
          <w:rFonts w:asciiTheme="minorHAnsi" w:eastAsiaTheme="minorEastAsia" w:hAnsiTheme="minorHAnsi" w:cstheme="minorBidi"/>
          <w:noProof/>
          <w:szCs w:val="22"/>
          <w:lang w:eastAsia="en-GB"/>
        </w:rPr>
      </w:pPr>
      <w:hyperlink w:anchor="_Toc506580630" w:history="1">
        <w:r w:rsidR="00450599" w:rsidRPr="00ED397F">
          <w:rPr>
            <w:rStyle w:val="Hyperlink"/>
            <w:noProof/>
            <w14:scene3d>
              <w14:camera w14:prst="orthographicFront"/>
              <w14:lightRig w14:rig="threePt" w14:dir="t">
                <w14:rot w14:lat="0" w14:lon="0" w14:rev="0"/>
              </w14:lightRig>
            </w14:scene3d>
          </w:rPr>
          <w:t>6</w:t>
        </w:r>
        <w:r w:rsidR="00450599">
          <w:rPr>
            <w:rFonts w:asciiTheme="minorHAnsi" w:eastAsiaTheme="minorEastAsia" w:hAnsiTheme="minorHAnsi" w:cstheme="minorBidi"/>
            <w:noProof/>
            <w:szCs w:val="22"/>
            <w:lang w:eastAsia="en-GB"/>
          </w:rPr>
          <w:tab/>
        </w:r>
        <w:r w:rsidR="00450599" w:rsidRPr="00ED397F">
          <w:rPr>
            <w:rStyle w:val="Hyperlink"/>
            <w:noProof/>
          </w:rPr>
          <w:t>Certification Requirements</w:t>
        </w:r>
        <w:r w:rsidR="00450599">
          <w:rPr>
            <w:noProof/>
            <w:webHidden/>
          </w:rPr>
          <w:tab/>
        </w:r>
        <w:r w:rsidR="00450599">
          <w:rPr>
            <w:noProof/>
            <w:webHidden/>
          </w:rPr>
          <w:fldChar w:fldCharType="begin"/>
        </w:r>
        <w:r w:rsidR="00450599">
          <w:rPr>
            <w:noProof/>
            <w:webHidden/>
          </w:rPr>
          <w:instrText xml:space="preserve"> PAGEREF _Toc506580630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6FE3986E" w14:textId="77777777" w:rsidR="00450599" w:rsidRDefault="000A51B6">
      <w:pPr>
        <w:pStyle w:val="TOC2"/>
        <w:rPr>
          <w:rFonts w:asciiTheme="minorHAnsi" w:eastAsiaTheme="minorEastAsia" w:hAnsiTheme="minorHAnsi" w:cstheme="minorBidi"/>
          <w:noProof/>
          <w:szCs w:val="22"/>
          <w:lang w:eastAsia="en-GB"/>
        </w:rPr>
      </w:pPr>
      <w:hyperlink w:anchor="_Toc506580631" w:history="1">
        <w:r w:rsidR="00450599" w:rsidRPr="00ED397F">
          <w:rPr>
            <w:rStyle w:val="Hyperlink"/>
            <w:noProof/>
            <w14:scene3d>
              <w14:camera w14:prst="orthographicFront"/>
              <w14:lightRig w14:rig="threePt" w14:dir="t">
                <w14:rot w14:lat="0" w14:lon="0" w14:rev="0"/>
              </w14:lightRig>
            </w14:scene3d>
          </w:rPr>
          <w:t>6.1</w:t>
        </w:r>
        <w:r w:rsidR="00450599">
          <w:rPr>
            <w:rFonts w:asciiTheme="minorHAnsi" w:eastAsiaTheme="minorEastAsia" w:hAnsiTheme="minorHAnsi" w:cstheme="minorBidi"/>
            <w:noProof/>
            <w:szCs w:val="22"/>
            <w:lang w:eastAsia="en-GB"/>
          </w:rPr>
          <w:tab/>
        </w:r>
        <w:r w:rsidR="00450599" w:rsidRPr="00ED397F">
          <w:rPr>
            <w:rStyle w:val="Hyperlink"/>
            <w:noProof/>
          </w:rPr>
          <w:t>Type Test Certification</w:t>
        </w:r>
        <w:r w:rsidR="00450599">
          <w:rPr>
            <w:noProof/>
            <w:webHidden/>
          </w:rPr>
          <w:tab/>
        </w:r>
        <w:r w:rsidR="00450599">
          <w:rPr>
            <w:noProof/>
            <w:webHidden/>
          </w:rPr>
          <w:fldChar w:fldCharType="begin"/>
        </w:r>
        <w:r w:rsidR="00450599">
          <w:rPr>
            <w:noProof/>
            <w:webHidden/>
          </w:rPr>
          <w:instrText xml:space="preserve"> PAGEREF _Toc506580631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095B9E71" w14:textId="77777777" w:rsidR="00450599" w:rsidRDefault="000A51B6">
      <w:pPr>
        <w:pStyle w:val="TOC2"/>
        <w:rPr>
          <w:rFonts w:asciiTheme="minorHAnsi" w:eastAsiaTheme="minorEastAsia" w:hAnsiTheme="minorHAnsi" w:cstheme="minorBidi"/>
          <w:noProof/>
          <w:szCs w:val="22"/>
          <w:lang w:eastAsia="en-GB"/>
        </w:rPr>
      </w:pPr>
      <w:hyperlink w:anchor="_Toc506580632" w:history="1">
        <w:r w:rsidR="00450599" w:rsidRPr="00ED397F">
          <w:rPr>
            <w:rStyle w:val="Hyperlink"/>
            <w:noProof/>
            <w14:scene3d>
              <w14:camera w14:prst="orthographicFront"/>
              <w14:lightRig w14:rig="threePt" w14:dir="t">
                <w14:rot w14:lat="0" w14:lon="0" w14:rev="0"/>
              </w14:lightRig>
            </w14:scene3d>
          </w:rPr>
          <w:t>6.2</w:t>
        </w:r>
        <w:r w:rsidR="00450599">
          <w:rPr>
            <w:rFonts w:asciiTheme="minorHAnsi" w:eastAsiaTheme="minorEastAsia" w:hAnsiTheme="minorHAnsi" w:cstheme="minorBidi"/>
            <w:noProof/>
            <w:szCs w:val="22"/>
            <w:lang w:eastAsia="en-GB"/>
          </w:rPr>
          <w:tab/>
        </w:r>
        <w:r w:rsidR="00450599" w:rsidRPr="00ED397F">
          <w:rPr>
            <w:rStyle w:val="Hyperlink"/>
            <w:noProof/>
          </w:rPr>
          <w:t>Compliance</w:t>
        </w:r>
        <w:r w:rsidR="00450599">
          <w:rPr>
            <w:noProof/>
            <w:webHidden/>
          </w:rPr>
          <w:tab/>
        </w:r>
        <w:r w:rsidR="00450599">
          <w:rPr>
            <w:noProof/>
            <w:webHidden/>
          </w:rPr>
          <w:fldChar w:fldCharType="begin"/>
        </w:r>
        <w:r w:rsidR="00450599">
          <w:rPr>
            <w:noProof/>
            <w:webHidden/>
          </w:rPr>
          <w:instrText xml:space="preserve"> PAGEREF _Toc506580632 \h </w:instrText>
        </w:r>
        <w:r w:rsidR="00450599">
          <w:rPr>
            <w:noProof/>
            <w:webHidden/>
          </w:rPr>
        </w:r>
        <w:r w:rsidR="00450599">
          <w:rPr>
            <w:noProof/>
            <w:webHidden/>
          </w:rPr>
          <w:fldChar w:fldCharType="separate"/>
        </w:r>
        <w:r w:rsidR="00450599">
          <w:rPr>
            <w:noProof/>
            <w:webHidden/>
          </w:rPr>
          <w:t>16</w:t>
        </w:r>
        <w:r w:rsidR="00450599">
          <w:rPr>
            <w:noProof/>
            <w:webHidden/>
          </w:rPr>
          <w:fldChar w:fldCharType="end"/>
        </w:r>
      </w:hyperlink>
    </w:p>
    <w:p w14:paraId="1AD9FD71" w14:textId="77777777" w:rsidR="00450599" w:rsidRDefault="000A51B6">
      <w:pPr>
        <w:pStyle w:val="TOC1"/>
        <w:rPr>
          <w:rFonts w:asciiTheme="minorHAnsi" w:eastAsiaTheme="minorEastAsia" w:hAnsiTheme="minorHAnsi" w:cstheme="minorBidi"/>
          <w:noProof/>
          <w:szCs w:val="22"/>
          <w:lang w:eastAsia="en-GB"/>
        </w:rPr>
      </w:pPr>
      <w:hyperlink w:anchor="_Toc506580633" w:history="1">
        <w:r w:rsidR="00450599" w:rsidRPr="00ED397F">
          <w:rPr>
            <w:rStyle w:val="Hyperlink"/>
            <w:noProof/>
            <w:lang w:eastAsia="en-GB"/>
            <w14:scene3d>
              <w14:camera w14:prst="orthographicFront"/>
              <w14:lightRig w14:rig="threePt" w14:dir="t">
                <w14:rot w14:lat="0" w14:lon="0" w14:rev="0"/>
              </w14:lightRig>
            </w14:scene3d>
          </w:rPr>
          <w:t>7</w:t>
        </w:r>
        <w:r w:rsidR="00450599">
          <w:rPr>
            <w:rFonts w:asciiTheme="minorHAnsi" w:eastAsiaTheme="minorEastAsia" w:hAnsiTheme="minorHAnsi" w:cstheme="minorBidi"/>
            <w:noProof/>
            <w:szCs w:val="22"/>
            <w:lang w:eastAsia="en-GB"/>
          </w:rPr>
          <w:tab/>
        </w:r>
        <w:r w:rsidR="00450599" w:rsidRPr="00ED397F">
          <w:rPr>
            <w:rStyle w:val="Hyperlink"/>
            <w:noProof/>
          </w:rPr>
          <w:t>Operation</w:t>
        </w:r>
        <w:r w:rsidR="00450599" w:rsidRPr="00ED397F">
          <w:rPr>
            <w:rStyle w:val="Hyperlink"/>
            <w:noProof/>
            <w:lang w:eastAsia="en-GB"/>
          </w:rPr>
          <w:t xml:space="preserve"> and Safety</w:t>
        </w:r>
        <w:r w:rsidR="00450599">
          <w:rPr>
            <w:noProof/>
            <w:webHidden/>
          </w:rPr>
          <w:tab/>
        </w:r>
        <w:r w:rsidR="00450599">
          <w:rPr>
            <w:noProof/>
            <w:webHidden/>
          </w:rPr>
          <w:fldChar w:fldCharType="begin"/>
        </w:r>
        <w:r w:rsidR="00450599">
          <w:rPr>
            <w:noProof/>
            <w:webHidden/>
          </w:rPr>
          <w:instrText xml:space="preserve"> PAGEREF _Toc506580633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37DC87DB" w14:textId="77777777" w:rsidR="00450599" w:rsidRDefault="000A51B6">
      <w:pPr>
        <w:pStyle w:val="TOC2"/>
        <w:rPr>
          <w:rFonts w:asciiTheme="minorHAnsi" w:eastAsiaTheme="minorEastAsia" w:hAnsiTheme="minorHAnsi" w:cstheme="minorBidi"/>
          <w:noProof/>
          <w:szCs w:val="22"/>
          <w:lang w:eastAsia="en-GB"/>
        </w:rPr>
      </w:pPr>
      <w:hyperlink w:anchor="_Toc506580634" w:history="1">
        <w:r w:rsidR="00450599" w:rsidRPr="00ED397F">
          <w:rPr>
            <w:rStyle w:val="Hyperlink"/>
            <w:noProof/>
            <w14:scene3d>
              <w14:camera w14:prst="orthographicFront"/>
              <w14:lightRig w14:rig="threePt" w14:dir="t">
                <w14:rot w14:lat="0" w14:lon="0" w14:rev="0"/>
              </w14:lightRig>
            </w14:scene3d>
          </w:rPr>
          <w:t>7.1</w:t>
        </w:r>
        <w:r w:rsidR="00450599">
          <w:rPr>
            <w:rFonts w:asciiTheme="minorHAnsi" w:eastAsiaTheme="minorEastAsia" w:hAnsiTheme="minorHAnsi" w:cstheme="minorBidi"/>
            <w:noProof/>
            <w:szCs w:val="22"/>
            <w:lang w:eastAsia="en-GB"/>
          </w:rPr>
          <w:tab/>
        </w:r>
        <w:r w:rsidR="00450599" w:rsidRPr="00ED397F">
          <w:rPr>
            <w:rStyle w:val="Hyperlink"/>
            <w:noProof/>
          </w:rPr>
          <w:t>Operational Requirements</w:t>
        </w:r>
        <w:r w:rsidR="00450599">
          <w:rPr>
            <w:noProof/>
            <w:webHidden/>
          </w:rPr>
          <w:tab/>
        </w:r>
        <w:r w:rsidR="00450599">
          <w:rPr>
            <w:noProof/>
            <w:webHidden/>
          </w:rPr>
          <w:fldChar w:fldCharType="begin"/>
        </w:r>
        <w:r w:rsidR="00450599">
          <w:rPr>
            <w:noProof/>
            <w:webHidden/>
          </w:rPr>
          <w:instrText xml:space="preserve"> PAGEREF _Toc506580634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2254B20E" w14:textId="77777777" w:rsidR="00450599" w:rsidRDefault="000A51B6">
      <w:pPr>
        <w:pStyle w:val="TOC2"/>
        <w:rPr>
          <w:rFonts w:asciiTheme="minorHAnsi" w:eastAsiaTheme="minorEastAsia" w:hAnsiTheme="minorHAnsi" w:cstheme="minorBidi"/>
          <w:noProof/>
          <w:szCs w:val="22"/>
          <w:lang w:eastAsia="en-GB"/>
        </w:rPr>
      </w:pPr>
      <w:hyperlink w:anchor="_Toc506580635" w:history="1">
        <w:r w:rsidR="00450599" w:rsidRPr="00ED397F">
          <w:rPr>
            <w:rStyle w:val="Hyperlink"/>
            <w:noProof/>
            <w14:scene3d>
              <w14:camera w14:prst="orthographicFront"/>
              <w14:lightRig w14:rig="threePt" w14:dir="t">
                <w14:rot w14:lat="0" w14:lon="0" w14:rev="0"/>
              </w14:lightRig>
            </w14:scene3d>
          </w:rPr>
          <w:t>7.2</w:t>
        </w:r>
        <w:r w:rsidR="00450599">
          <w:rPr>
            <w:rFonts w:asciiTheme="minorHAnsi" w:eastAsiaTheme="minorEastAsia" w:hAnsiTheme="minorHAnsi" w:cstheme="minorBidi"/>
            <w:noProof/>
            <w:szCs w:val="22"/>
            <w:lang w:eastAsia="en-GB"/>
          </w:rPr>
          <w:tab/>
        </w:r>
        <w:r w:rsidR="00450599" w:rsidRPr="00ED397F">
          <w:rPr>
            <w:rStyle w:val="Hyperlink"/>
            <w:noProof/>
          </w:rPr>
          <w:t>Isolation</w:t>
        </w:r>
        <w:r w:rsidR="00450599">
          <w:rPr>
            <w:noProof/>
            <w:webHidden/>
          </w:rPr>
          <w:tab/>
        </w:r>
        <w:r w:rsidR="00450599">
          <w:rPr>
            <w:noProof/>
            <w:webHidden/>
          </w:rPr>
          <w:fldChar w:fldCharType="begin"/>
        </w:r>
        <w:r w:rsidR="00450599">
          <w:rPr>
            <w:noProof/>
            <w:webHidden/>
          </w:rPr>
          <w:instrText xml:space="preserve"> PAGEREF _Toc506580635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263F803B" w14:textId="77777777" w:rsidR="00450599" w:rsidRDefault="000A51B6">
      <w:pPr>
        <w:pStyle w:val="TOC2"/>
        <w:rPr>
          <w:rFonts w:asciiTheme="minorHAnsi" w:eastAsiaTheme="minorEastAsia" w:hAnsiTheme="minorHAnsi" w:cstheme="minorBidi"/>
          <w:noProof/>
          <w:szCs w:val="22"/>
          <w:lang w:eastAsia="en-GB"/>
        </w:rPr>
      </w:pPr>
      <w:hyperlink w:anchor="_Toc506580636" w:history="1">
        <w:r w:rsidR="00450599" w:rsidRPr="00ED397F">
          <w:rPr>
            <w:rStyle w:val="Hyperlink"/>
            <w:noProof/>
            <w14:scene3d>
              <w14:camera w14:prst="orthographicFront"/>
              <w14:lightRig w14:rig="threePt" w14:dir="t">
                <w14:rot w14:lat="0" w14:lon="0" w14:rev="0"/>
              </w14:lightRig>
            </w14:scene3d>
          </w:rPr>
          <w:t>7.3</w:t>
        </w:r>
        <w:r w:rsidR="00450599">
          <w:rPr>
            <w:rFonts w:asciiTheme="minorHAnsi" w:eastAsiaTheme="minorEastAsia" w:hAnsiTheme="minorHAnsi" w:cstheme="minorBidi"/>
            <w:noProof/>
            <w:szCs w:val="22"/>
            <w:lang w:eastAsia="en-GB"/>
          </w:rPr>
          <w:tab/>
        </w:r>
        <w:r w:rsidR="00450599" w:rsidRPr="00ED397F">
          <w:rPr>
            <w:rStyle w:val="Hyperlink"/>
            <w:noProof/>
          </w:rPr>
          <w:t>Labelling</w:t>
        </w:r>
        <w:r w:rsidR="00450599">
          <w:rPr>
            <w:noProof/>
            <w:webHidden/>
          </w:rPr>
          <w:tab/>
        </w:r>
        <w:r w:rsidR="00450599">
          <w:rPr>
            <w:noProof/>
            <w:webHidden/>
          </w:rPr>
          <w:fldChar w:fldCharType="begin"/>
        </w:r>
        <w:r w:rsidR="00450599">
          <w:rPr>
            <w:noProof/>
            <w:webHidden/>
          </w:rPr>
          <w:instrText xml:space="preserve"> PAGEREF _Toc506580636 \h </w:instrText>
        </w:r>
        <w:r w:rsidR="00450599">
          <w:rPr>
            <w:noProof/>
            <w:webHidden/>
          </w:rPr>
        </w:r>
        <w:r w:rsidR="00450599">
          <w:rPr>
            <w:noProof/>
            <w:webHidden/>
          </w:rPr>
          <w:fldChar w:fldCharType="separate"/>
        </w:r>
        <w:r w:rsidR="00450599">
          <w:rPr>
            <w:noProof/>
            <w:webHidden/>
          </w:rPr>
          <w:t>17</w:t>
        </w:r>
        <w:r w:rsidR="00450599">
          <w:rPr>
            <w:noProof/>
            <w:webHidden/>
          </w:rPr>
          <w:fldChar w:fldCharType="end"/>
        </w:r>
      </w:hyperlink>
    </w:p>
    <w:p w14:paraId="6D27134D" w14:textId="77777777" w:rsidR="00450599" w:rsidRDefault="000A51B6">
      <w:pPr>
        <w:pStyle w:val="TOC2"/>
        <w:rPr>
          <w:rFonts w:asciiTheme="minorHAnsi" w:eastAsiaTheme="minorEastAsia" w:hAnsiTheme="minorHAnsi" w:cstheme="minorBidi"/>
          <w:noProof/>
          <w:szCs w:val="22"/>
          <w:lang w:eastAsia="en-GB"/>
        </w:rPr>
      </w:pPr>
      <w:hyperlink w:anchor="_Toc506580637" w:history="1">
        <w:r w:rsidR="00450599" w:rsidRPr="00ED397F">
          <w:rPr>
            <w:rStyle w:val="Hyperlink"/>
            <w:noProof/>
            <w14:scene3d>
              <w14:camera w14:prst="orthographicFront"/>
              <w14:lightRig w14:rig="threePt" w14:dir="t">
                <w14:rot w14:lat="0" w14:lon="0" w14:rev="0"/>
              </w14:lightRig>
            </w14:scene3d>
          </w:rPr>
          <w:t>7.4</w:t>
        </w:r>
        <w:r w:rsidR="00450599">
          <w:rPr>
            <w:rFonts w:asciiTheme="minorHAnsi" w:eastAsiaTheme="minorEastAsia" w:hAnsiTheme="minorHAnsi" w:cstheme="minorBidi"/>
            <w:noProof/>
            <w:szCs w:val="22"/>
            <w:lang w:eastAsia="en-GB"/>
          </w:rPr>
          <w:tab/>
        </w:r>
        <w:r w:rsidR="00450599" w:rsidRPr="00ED397F">
          <w:rPr>
            <w:rStyle w:val="Hyperlink"/>
            <w:noProof/>
          </w:rPr>
          <w:t>Maintenance &amp; Routine Testing</w:t>
        </w:r>
        <w:r w:rsidR="00450599">
          <w:rPr>
            <w:noProof/>
            <w:webHidden/>
          </w:rPr>
          <w:tab/>
        </w:r>
        <w:r w:rsidR="00450599">
          <w:rPr>
            <w:noProof/>
            <w:webHidden/>
          </w:rPr>
          <w:fldChar w:fldCharType="begin"/>
        </w:r>
        <w:r w:rsidR="00450599">
          <w:rPr>
            <w:noProof/>
            <w:webHidden/>
          </w:rPr>
          <w:instrText xml:space="preserve"> PAGEREF _Toc506580637 \h </w:instrText>
        </w:r>
        <w:r w:rsidR="00450599">
          <w:rPr>
            <w:noProof/>
            <w:webHidden/>
          </w:rPr>
        </w:r>
        <w:r w:rsidR="00450599">
          <w:rPr>
            <w:noProof/>
            <w:webHidden/>
          </w:rPr>
          <w:fldChar w:fldCharType="separate"/>
        </w:r>
        <w:r w:rsidR="00450599">
          <w:rPr>
            <w:noProof/>
            <w:webHidden/>
          </w:rPr>
          <w:t>18</w:t>
        </w:r>
        <w:r w:rsidR="00450599">
          <w:rPr>
            <w:noProof/>
            <w:webHidden/>
          </w:rPr>
          <w:fldChar w:fldCharType="end"/>
        </w:r>
      </w:hyperlink>
    </w:p>
    <w:p w14:paraId="0F1C4FD6" w14:textId="77777777" w:rsidR="00450599" w:rsidRDefault="000A51B6">
      <w:pPr>
        <w:pStyle w:val="TOC2"/>
        <w:rPr>
          <w:rFonts w:asciiTheme="minorHAnsi" w:eastAsiaTheme="minorEastAsia" w:hAnsiTheme="minorHAnsi" w:cstheme="minorBidi"/>
          <w:noProof/>
          <w:szCs w:val="22"/>
          <w:lang w:eastAsia="en-GB"/>
        </w:rPr>
      </w:pPr>
      <w:hyperlink w:anchor="_Toc506580638" w:history="1">
        <w:r w:rsidR="00450599" w:rsidRPr="00ED397F">
          <w:rPr>
            <w:rStyle w:val="Hyperlink"/>
            <w:noProof/>
            <w:lang w:eastAsia="en-GB"/>
            <w14:scene3d>
              <w14:camera w14:prst="orthographicFront"/>
              <w14:lightRig w14:rig="threePt" w14:dir="t">
                <w14:rot w14:lat="0" w14:lon="0" w14:rev="0"/>
              </w14:lightRig>
            </w14:scene3d>
          </w:rPr>
          <w:t>7.5</w:t>
        </w:r>
        <w:r w:rsidR="00450599">
          <w:rPr>
            <w:rFonts w:asciiTheme="minorHAnsi" w:eastAsiaTheme="minorEastAsia" w:hAnsiTheme="minorHAnsi" w:cstheme="minorBidi"/>
            <w:noProof/>
            <w:szCs w:val="22"/>
            <w:lang w:eastAsia="en-GB"/>
          </w:rPr>
          <w:tab/>
        </w:r>
        <w:r w:rsidR="00450599" w:rsidRPr="00ED397F">
          <w:rPr>
            <w:rStyle w:val="Hyperlink"/>
            <w:noProof/>
            <w:lang w:eastAsia="en-GB"/>
          </w:rPr>
          <w:t>Phase Unbalance</w:t>
        </w:r>
        <w:r w:rsidR="00450599">
          <w:rPr>
            <w:noProof/>
            <w:webHidden/>
          </w:rPr>
          <w:tab/>
        </w:r>
        <w:r w:rsidR="00450599">
          <w:rPr>
            <w:noProof/>
            <w:webHidden/>
          </w:rPr>
          <w:fldChar w:fldCharType="begin"/>
        </w:r>
        <w:r w:rsidR="00450599">
          <w:rPr>
            <w:noProof/>
            <w:webHidden/>
          </w:rPr>
          <w:instrText xml:space="preserve"> PAGEREF _Toc506580638 \h </w:instrText>
        </w:r>
        <w:r w:rsidR="00450599">
          <w:rPr>
            <w:noProof/>
            <w:webHidden/>
          </w:rPr>
        </w:r>
        <w:r w:rsidR="00450599">
          <w:rPr>
            <w:noProof/>
            <w:webHidden/>
          </w:rPr>
          <w:fldChar w:fldCharType="separate"/>
        </w:r>
        <w:r w:rsidR="00450599">
          <w:rPr>
            <w:noProof/>
            <w:webHidden/>
          </w:rPr>
          <w:t>18</w:t>
        </w:r>
        <w:r w:rsidR="00450599">
          <w:rPr>
            <w:noProof/>
            <w:webHidden/>
          </w:rPr>
          <w:fldChar w:fldCharType="end"/>
        </w:r>
      </w:hyperlink>
    </w:p>
    <w:p w14:paraId="4C2F76B8" w14:textId="77777777" w:rsidR="00450599" w:rsidRDefault="000A51B6">
      <w:pPr>
        <w:pStyle w:val="TOC1"/>
        <w:rPr>
          <w:rFonts w:asciiTheme="minorHAnsi" w:eastAsiaTheme="minorEastAsia" w:hAnsiTheme="minorHAnsi" w:cstheme="minorBidi"/>
          <w:noProof/>
          <w:szCs w:val="22"/>
          <w:lang w:eastAsia="en-GB"/>
        </w:rPr>
      </w:pPr>
      <w:hyperlink w:anchor="_Toc506580639" w:history="1">
        <w:r w:rsidR="00450599" w:rsidRPr="00ED397F">
          <w:rPr>
            <w:rStyle w:val="Hyperlink"/>
            <w:rFonts w:cs="Arial"/>
            <w:noProof/>
            <w:lang w:eastAsia="en-GB"/>
            <w14:scene3d>
              <w14:camera w14:prst="orthographicFront"/>
              <w14:lightRig w14:rig="threePt" w14:dir="t">
                <w14:rot w14:lat="0" w14:lon="0" w14:rev="0"/>
              </w14:lightRig>
            </w14:scene3d>
          </w:rPr>
          <w:t>8</w:t>
        </w:r>
        <w:r w:rsidR="00450599">
          <w:rPr>
            <w:rFonts w:asciiTheme="minorHAnsi" w:eastAsiaTheme="minorEastAsia" w:hAnsiTheme="minorHAnsi" w:cstheme="minorBidi"/>
            <w:noProof/>
            <w:szCs w:val="22"/>
            <w:lang w:eastAsia="en-GB"/>
          </w:rPr>
          <w:tab/>
        </w:r>
        <w:r w:rsidR="00450599" w:rsidRPr="00ED397F">
          <w:rPr>
            <w:rStyle w:val="Hyperlink"/>
            <w:noProof/>
          </w:rPr>
          <w:t>Commissioning, Notification and Decommissioning</w:t>
        </w:r>
        <w:r w:rsidR="00450599">
          <w:rPr>
            <w:noProof/>
            <w:webHidden/>
          </w:rPr>
          <w:tab/>
        </w:r>
        <w:r w:rsidR="00450599">
          <w:rPr>
            <w:noProof/>
            <w:webHidden/>
          </w:rPr>
          <w:fldChar w:fldCharType="begin"/>
        </w:r>
        <w:r w:rsidR="00450599">
          <w:rPr>
            <w:noProof/>
            <w:webHidden/>
          </w:rPr>
          <w:instrText xml:space="preserve"> PAGEREF _Toc506580639 \h </w:instrText>
        </w:r>
        <w:r w:rsidR="00450599">
          <w:rPr>
            <w:noProof/>
            <w:webHidden/>
          </w:rPr>
        </w:r>
        <w:r w:rsidR="00450599">
          <w:rPr>
            <w:noProof/>
            <w:webHidden/>
          </w:rPr>
          <w:fldChar w:fldCharType="separate"/>
        </w:r>
        <w:r w:rsidR="00450599">
          <w:rPr>
            <w:noProof/>
            <w:webHidden/>
          </w:rPr>
          <w:t>19</w:t>
        </w:r>
        <w:r w:rsidR="00450599">
          <w:rPr>
            <w:noProof/>
            <w:webHidden/>
          </w:rPr>
          <w:fldChar w:fldCharType="end"/>
        </w:r>
      </w:hyperlink>
    </w:p>
    <w:p w14:paraId="53EA509A" w14:textId="77777777" w:rsidR="00450599" w:rsidRDefault="000A51B6">
      <w:pPr>
        <w:pStyle w:val="TOC2"/>
        <w:rPr>
          <w:rFonts w:asciiTheme="minorHAnsi" w:eastAsiaTheme="minorEastAsia" w:hAnsiTheme="minorHAnsi" w:cstheme="minorBidi"/>
          <w:noProof/>
          <w:szCs w:val="22"/>
          <w:lang w:eastAsia="en-GB"/>
        </w:rPr>
      </w:pPr>
      <w:hyperlink w:anchor="_Toc506580640" w:history="1">
        <w:r w:rsidR="00450599" w:rsidRPr="00ED397F">
          <w:rPr>
            <w:rStyle w:val="Hyperlink"/>
            <w:noProof/>
            <w14:scene3d>
              <w14:camera w14:prst="orthographicFront"/>
              <w14:lightRig w14:rig="threePt" w14:dir="t">
                <w14:rot w14:lat="0" w14:lon="0" w14:rev="0"/>
              </w14:lightRig>
            </w14:scene3d>
          </w:rPr>
          <w:t>8.1</w:t>
        </w:r>
        <w:r w:rsidR="00450599">
          <w:rPr>
            <w:rFonts w:asciiTheme="minorHAnsi" w:eastAsiaTheme="minorEastAsia" w:hAnsiTheme="minorHAnsi" w:cstheme="minorBidi"/>
            <w:noProof/>
            <w:szCs w:val="22"/>
            <w:lang w:eastAsia="en-GB"/>
          </w:rPr>
          <w:tab/>
        </w:r>
        <w:r w:rsidR="00450599" w:rsidRPr="00ED397F">
          <w:rPr>
            <w:rStyle w:val="Hyperlink"/>
            <w:noProof/>
          </w:rPr>
          <w:t>General</w:t>
        </w:r>
        <w:r w:rsidR="00450599">
          <w:rPr>
            <w:noProof/>
            <w:webHidden/>
          </w:rPr>
          <w:tab/>
        </w:r>
        <w:r w:rsidR="00450599">
          <w:rPr>
            <w:noProof/>
            <w:webHidden/>
          </w:rPr>
          <w:fldChar w:fldCharType="begin"/>
        </w:r>
        <w:r w:rsidR="00450599">
          <w:rPr>
            <w:noProof/>
            <w:webHidden/>
          </w:rPr>
          <w:instrText xml:space="preserve"> PAGEREF _Toc506580640 \h </w:instrText>
        </w:r>
        <w:r w:rsidR="00450599">
          <w:rPr>
            <w:noProof/>
            <w:webHidden/>
          </w:rPr>
        </w:r>
        <w:r w:rsidR="00450599">
          <w:rPr>
            <w:noProof/>
            <w:webHidden/>
          </w:rPr>
          <w:fldChar w:fldCharType="separate"/>
        </w:r>
        <w:r w:rsidR="00450599">
          <w:rPr>
            <w:noProof/>
            <w:webHidden/>
          </w:rPr>
          <w:t>19</w:t>
        </w:r>
        <w:r w:rsidR="00450599">
          <w:rPr>
            <w:noProof/>
            <w:webHidden/>
          </w:rPr>
          <w:fldChar w:fldCharType="end"/>
        </w:r>
      </w:hyperlink>
    </w:p>
    <w:p w14:paraId="5F230307" w14:textId="77777777" w:rsidR="00450599" w:rsidRDefault="000A51B6">
      <w:pPr>
        <w:pStyle w:val="TOC2"/>
        <w:rPr>
          <w:rFonts w:asciiTheme="minorHAnsi" w:eastAsiaTheme="minorEastAsia" w:hAnsiTheme="minorHAnsi" w:cstheme="minorBidi"/>
          <w:noProof/>
          <w:szCs w:val="22"/>
          <w:lang w:eastAsia="en-GB"/>
        </w:rPr>
      </w:pPr>
      <w:hyperlink w:anchor="_Toc506580641" w:history="1">
        <w:r w:rsidR="00450599" w:rsidRPr="00ED397F">
          <w:rPr>
            <w:rStyle w:val="Hyperlink"/>
            <w:noProof/>
            <w14:scene3d>
              <w14:camera w14:prst="orthographicFront"/>
              <w14:lightRig w14:rig="threePt" w14:dir="t">
                <w14:rot w14:lat="0" w14:lon="0" w14:rev="0"/>
              </w14:lightRig>
            </w14:scene3d>
          </w:rPr>
          <w:t>8.2</w:t>
        </w:r>
        <w:r w:rsidR="00450599">
          <w:rPr>
            <w:rFonts w:asciiTheme="minorHAnsi" w:eastAsiaTheme="minorEastAsia" w:hAnsiTheme="minorHAnsi" w:cstheme="minorBidi"/>
            <w:noProof/>
            <w:szCs w:val="22"/>
            <w:lang w:eastAsia="en-GB"/>
          </w:rPr>
          <w:tab/>
        </w:r>
        <w:r w:rsidR="00450599" w:rsidRPr="00ED397F">
          <w:rPr>
            <w:rStyle w:val="Hyperlink"/>
            <w:noProof/>
          </w:rPr>
          <w:t>Commissioning</w:t>
        </w:r>
        <w:r w:rsidR="00450599">
          <w:rPr>
            <w:noProof/>
            <w:webHidden/>
          </w:rPr>
          <w:tab/>
        </w:r>
        <w:r w:rsidR="00450599">
          <w:rPr>
            <w:noProof/>
            <w:webHidden/>
          </w:rPr>
          <w:fldChar w:fldCharType="begin"/>
        </w:r>
        <w:r w:rsidR="00450599">
          <w:rPr>
            <w:noProof/>
            <w:webHidden/>
          </w:rPr>
          <w:instrText xml:space="preserve"> PAGEREF _Toc506580641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5D3810A3" w14:textId="77777777" w:rsidR="00450599" w:rsidRDefault="000A51B6">
      <w:pPr>
        <w:pStyle w:val="TOC2"/>
        <w:rPr>
          <w:rFonts w:asciiTheme="minorHAnsi" w:eastAsiaTheme="minorEastAsia" w:hAnsiTheme="minorHAnsi" w:cstheme="minorBidi"/>
          <w:noProof/>
          <w:szCs w:val="22"/>
          <w:lang w:eastAsia="en-GB"/>
        </w:rPr>
      </w:pPr>
      <w:hyperlink w:anchor="_Toc506580642" w:history="1">
        <w:r w:rsidR="00450599" w:rsidRPr="00ED397F">
          <w:rPr>
            <w:rStyle w:val="Hyperlink"/>
            <w:noProof/>
            <w14:scene3d>
              <w14:camera w14:prst="orthographicFront"/>
              <w14:lightRig w14:rig="threePt" w14:dir="t">
                <w14:rot w14:lat="0" w14:lon="0" w14:rev="0"/>
              </w14:lightRig>
            </w14:scene3d>
          </w:rPr>
          <w:t>8.3</w:t>
        </w:r>
        <w:r w:rsidR="00450599">
          <w:rPr>
            <w:rFonts w:asciiTheme="minorHAnsi" w:eastAsiaTheme="minorEastAsia" w:hAnsiTheme="minorHAnsi" w:cstheme="minorBidi"/>
            <w:noProof/>
            <w:szCs w:val="22"/>
            <w:lang w:eastAsia="en-GB"/>
          </w:rPr>
          <w:tab/>
        </w:r>
        <w:r w:rsidR="00450599" w:rsidRPr="00ED397F">
          <w:rPr>
            <w:rStyle w:val="Hyperlink"/>
            <w:noProof/>
          </w:rPr>
          <w:t>Notification of Commissioning</w:t>
        </w:r>
        <w:r w:rsidR="00450599">
          <w:rPr>
            <w:noProof/>
            <w:webHidden/>
          </w:rPr>
          <w:tab/>
        </w:r>
        <w:r w:rsidR="00450599">
          <w:rPr>
            <w:noProof/>
            <w:webHidden/>
          </w:rPr>
          <w:fldChar w:fldCharType="begin"/>
        </w:r>
        <w:r w:rsidR="00450599">
          <w:rPr>
            <w:noProof/>
            <w:webHidden/>
          </w:rPr>
          <w:instrText xml:space="preserve"> PAGEREF _Toc506580642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4AE32909" w14:textId="77777777" w:rsidR="00450599" w:rsidRDefault="000A51B6">
      <w:pPr>
        <w:pStyle w:val="TOC2"/>
        <w:rPr>
          <w:rFonts w:asciiTheme="minorHAnsi" w:eastAsiaTheme="minorEastAsia" w:hAnsiTheme="minorHAnsi" w:cstheme="minorBidi"/>
          <w:noProof/>
          <w:szCs w:val="22"/>
          <w:lang w:eastAsia="en-GB"/>
        </w:rPr>
      </w:pPr>
      <w:hyperlink w:anchor="_Toc506580643" w:history="1">
        <w:r w:rsidR="00450599" w:rsidRPr="00ED397F">
          <w:rPr>
            <w:rStyle w:val="Hyperlink"/>
            <w:noProof/>
            <w14:scene3d>
              <w14:camera w14:prst="orthographicFront"/>
              <w14:lightRig w14:rig="threePt" w14:dir="t">
                <w14:rot w14:lat="0" w14:lon="0" w14:rev="0"/>
              </w14:lightRig>
            </w14:scene3d>
          </w:rPr>
          <w:t>8.4</w:t>
        </w:r>
        <w:r w:rsidR="00450599">
          <w:rPr>
            <w:rFonts w:asciiTheme="minorHAnsi" w:eastAsiaTheme="minorEastAsia" w:hAnsiTheme="minorHAnsi" w:cstheme="minorBidi"/>
            <w:noProof/>
            <w:szCs w:val="22"/>
            <w:lang w:eastAsia="en-GB"/>
          </w:rPr>
          <w:tab/>
        </w:r>
        <w:r w:rsidR="00450599" w:rsidRPr="00ED397F">
          <w:rPr>
            <w:rStyle w:val="Hyperlink"/>
            <w:noProof/>
          </w:rPr>
          <w:t>Notification of Changes</w:t>
        </w:r>
        <w:r w:rsidR="00450599">
          <w:rPr>
            <w:noProof/>
            <w:webHidden/>
          </w:rPr>
          <w:tab/>
        </w:r>
        <w:r w:rsidR="00450599">
          <w:rPr>
            <w:noProof/>
            <w:webHidden/>
          </w:rPr>
          <w:fldChar w:fldCharType="begin"/>
        </w:r>
        <w:r w:rsidR="00450599">
          <w:rPr>
            <w:noProof/>
            <w:webHidden/>
          </w:rPr>
          <w:instrText xml:space="preserve"> PAGEREF _Toc506580643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07AA26B9" w14:textId="77777777" w:rsidR="00450599" w:rsidRDefault="000A51B6">
      <w:pPr>
        <w:pStyle w:val="TOC2"/>
        <w:rPr>
          <w:rFonts w:asciiTheme="minorHAnsi" w:eastAsiaTheme="minorEastAsia" w:hAnsiTheme="minorHAnsi" w:cstheme="minorBidi"/>
          <w:noProof/>
          <w:szCs w:val="22"/>
          <w:lang w:eastAsia="en-GB"/>
        </w:rPr>
      </w:pPr>
      <w:hyperlink w:anchor="_Toc506580644" w:history="1">
        <w:r w:rsidR="00450599" w:rsidRPr="00ED397F">
          <w:rPr>
            <w:rStyle w:val="Hyperlink"/>
            <w:noProof/>
            <w14:scene3d>
              <w14:camera w14:prst="orthographicFront"/>
              <w14:lightRig w14:rig="threePt" w14:dir="t">
                <w14:rot w14:lat="0" w14:lon="0" w14:rev="0"/>
              </w14:lightRig>
            </w14:scene3d>
          </w:rPr>
          <w:t>8.5</w:t>
        </w:r>
        <w:r w:rsidR="00450599">
          <w:rPr>
            <w:rFonts w:asciiTheme="minorHAnsi" w:eastAsiaTheme="minorEastAsia" w:hAnsiTheme="minorHAnsi" w:cstheme="minorBidi"/>
            <w:noProof/>
            <w:szCs w:val="22"/>
            <w:lang w:eastAsia="en-GB"/>
          </w:rPr>
          <w:tab/>
        </w:r>
        <w:r w:rsidR="00450599" w:rsidRPr="00ED397F">
          <w:rPr>
            <w:rStyle w:val="Hyperlink"/>
            <w:noProof/>
          </w:rPr>
          <w:t>Notification of Decommissioning</w:t>
        </w:r>
        <w:r w:rsidR="00450599">
          <w:rPr>
            <w:noProof/>
            <w:webHidden/>
          </w:rPr>
          <w:tab/>
        </w:r>
        <w:r w:rsidR="00450599">
          <w:rPr>
            <w:noProof/>
            <w:webHidden/>
          </w:rPr>
          <w:fldChar w:fldCharType="begin"/>
        </w:r>
        <w:r w:rsidR="00450599">
          <w:rPr>
            <w:noProof/>
            <w:webHidden/>
          </w:rPr>
          <w:instrText xml:space="preserve"> PAGEREF _Toc506580644 \h </w:instrText>
        </w:r>
        <w:r w:rsidR="00450599">
          <w:rPr>
            <w:noProof/>
            <w:webHidden/>
          </w:rPr>
        </w:r>
        <w:r w:rsidR="00450599">
          <w:rPr>
            <w:noProof/>
            <w:webHidden/>
          </w:rPr>
          <w:fldChar w:fldCharType="separate"/>
        </w:r>
        <w:r w:rsidR="00450599">
          <w:rPr>
            <w:noProof/>
            <w:webHidden/>
          </w:rPr>
          <w:t>20</w:t>
        </w:r>
        <w:r w:rsidR="00450599">
          <w:rPr>
            <w:noProof/>
            <w:webHidden/>
          </w:rPr>
          <w:fldChar w:fldCharType="end"/>
        </w:r>
      </w:hyperlink>
    </w:p>
    <w:p w14:paraId="259C42A1" w14:textId="77777777" w:rsidR="00450599" w:rsidRDefault="000A51B6">
      <w:pPr>
        <w:pStyle w:val="TOC1"/>
        <w:rPr>
          <w:rFonts w:asciiTheme="minorHAnsi" w:eastAsiaTheme="minorEastAsia" w:hAnsiTheme="minorHAnsi" w:cstheme="minorBidi"/>
          <w:noProof/>
          <w:szCs w:val="22"/>
          <w:lang w:eastAsia="en-GB"/>
        </w:rPr>
      </w:pPr>
      <w:hyperlink w:anchor="_Toc506580645" w:history="1">
        <w:r w:rsidR="00450599" w:rsidRPr="00ED397F">
          <w:rPr>
            <w:rStyle w:val="Hyperlink"/>
            <w:noProof/>
            <w14:scene3d>
              <w14:camera w14:prst="orthographicFront"/>
              <w14:lightRig w14:rig="threePt" w14:dir="t">
                <w14:rot w14:lat="0" w14:lon="0" w14:rev="0"/>
              </w14:lightRig>
            </w14:scene3d>
          </w:rPr>
          <w:t>9</w:t>
        </w:r>
        <w:r w:rsidR="00450599">
          <w:rPr>
            <w:rFonts w:asciiTheme="minorHAnsi" w:eastAsiaTheme="minorEastAsia" w:hAnsiTheme="minorHAnsi" w:cstheme="minorBidi"/>
            <w:noProof/>
            <w:szCs w:val="22"/>
            <w:lang w:eastAsia="en-GB"/>
          </w:rPr>
          <w:tab/>
        </w:r>
        <w:r w:rsidR="00450599" w:rsidRPr="00ED397F">
          <w:rPr>
            <w:rStyle w:val="Hyperlink"/>
            <w:noProof/>
          </w:rPr>
          <w:t>General Technical Requirements</w:t>
        </w:r>
        <w:r w:rsidR="00450599">
          <w:rPr>
            <w:noProof/>
            <w:webHidden/>
          </w:rPr>
          <w:tab/>
        </w:r>
        <w:r w:rsidR="00450599">
          <w:rPr>
            <w:noProof/>
            <w:webHidden/>
          </w:rPr>
          <w:fldChar w:fldCharType="begin"/>
        </w:r>
        <w:r w:rsidR="00450599">
          <w:rPr>
            <w:noProof/>
            <w:webHidden/>
          </w:rPr>
          <w:instrText xml:space="preserve"> PAGEREF _Toc506580645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76B4CF89" w14:textId="77777777" w:rsidR="00450599" w:rsidRDefault="000A51B6">
      <w:pPr>
        <w:pStyle w:val="TOC2"/>
        <w:rPr>
          <w:rFonts w:asciiTheme="minorHAnsi" w:eastAsiaTheme="minorEastAsia" w:hAnsiTheme="minorHAnsi" w:cstheme="minorBidi"/>
          <w:noProof/>
          <w:szCs w:val="22"/>
          <w:lang w:eastAsia="en-GB"/>
        </w:rPr>
      </w:pPr>
      <w:hyperlink w:anchor="_Toc506580646" w:history="1">
        <w:r w:rsidR="00450599" w:rsidRPr="00ED397F">
          <w:rPr>
            <w:rStyle w:val="Hyperlink"/>
            <w:noProof/>
            <w14:scene3d>
              <w14:camera w14:prst="orthographicFront"/>
              <w14:lightRig w14:rig="threePt" w14:dir="t">
                <w14:rot w14:lat="0" w14:lon="0" w14:rev="0"/>
              </w14:lightRig>
            </w14:scene3d>
          </w:rPr>
          <w:t>9.1</w:t>
        </w:r>
        <w:r w:rsidR="00450599">
          <w:rPr>
            <w:rFonts w:asciiTheme="minorHAnsi" w:eastAsiaTheme="minorEastAsia" w:hAnsiTheme="minorHAnsi" w:cstheme="minorBidi"/>
            <w:noProof/>
            <w:szCs w:val="22"/>
            <w:lang w:eastAsia="en-GB"/>
          </w:rPr>
          <w:tab/>
        </w:r>
        <w:r w:rsidR="00450599" w:rsidRPr="00ED397F">
          <w:rPr>
            <w:rStyle w:val="Hyperlink"/>
            <w:noProof/>
          </w:rPr>
          <w:t>Frequency withstand</w:t>
        </w:r>
        <w:r w:rsidR="00450599">
          <w:rPr>
            <w:noProof/>
            <w:webHidden/>
          </w:rPr>
          <w:tab/>
        </w:r>
        <w:r w:rsidR="00450599">
          <w:rPr>
            <w:noProof/>
            <w:webHidden/>
          </w:rPr>
          <w:fldChar w:fldCharType="begin"/>
        </w:r>
        <w:r w:rsidR="00450599">
          <w:rPr>
            <w:noProof/>
            <w:webHidden/>
          </w:rPr>
          <w:instrText xml:space="preserve"> PAGEREF _Toc506580646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118AABB1" w14:textId="77777777" w:rsidR="00450599" w:rsidRDefault="000A51B6">
      <w:pPr>
        <w:pStyle w:val="TOC2"/>
        <w:rPr>
          <w:rFonts w:asciiTheme="minorHAnsi" w:eastAsiaTheme="minorEastAsia" w:hAnsiTheme="minorHAnsi" w:cstheme="minorBidi"/>
          <w:noProof/>
          <w:szCs w:val="22"/>
          <w:lang w:eastAsia="en-GB"/>
        </w:rPr>
      </w:pPr>
      <w:hyperlink w:anchor="_Toc506580647" w:history="1">
        <w:r w:rsidR="00450599" w:rsidRPr="00ED397F">
          <w:rPr>
            <w:rStyle w:val="Hyperlink"/>
            <w:noProof/>
            <w14:scene3d>
              <w14:camera w14:prst="orthographicFront"/>
              <w14:lightRig w14:rig="threePt" w14:dir="t">
                <w14:rot w14:lat="0" w14:lon="0" w14:rev="0"/>
              </w14:lightRig>
            </w14:scene3d>
          </w:rPr>
          <w:t>9.2</w:t>
        </w:r>
        <w:r w:rsidR="00450599">
          <w:rPr>
            <w:rFonts w:asciiTheme="minorHAnsi" w:eastAsiaTheme="minorEastAsia" w:hAnsiTheme="minorHAnsi" w:cstheme="minorBidi"/>
            <w:noProof/>
            <w:szCs w:val="22"/>
            <w:lang w:eastAsia="en-GB"/>
          </w:rPr>
          <w:tab/>
        </w:r>
        <w:r w:rsidR="00450599" w:rsidRPr="00ED397F">
          <w:rPr>
            <w:rStyle w:val="Hyperlink"/>
            <w:noProof/>
          </w:rPr>
          <w:t>Rate of Change of Frequency</w:t>
        </w:r>
        <w:r w:rsidR="00450599">
          <w:rPr>
            <w:noProof/>
            <w:webHidden/>
          </w:rPr>
          <w:tab/>
        </w:r>
        <w:r w:rsidR="00450599">
          <w:rPr>
            <w:noProof/>
            <w:webHidden/>
          </w:rPr>
          <w:fldChar w:fldCharType="begin"/>
        </w:r>
        <w:r w:rsidR="00450599">
          <w:rPr>
            <w:noProof/>
            <w:webHidden/>
          </w:rPr>
          <w:instrText xml:space="preserve"> PAGEREF _Toc506580647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0FE94E97" w14:textId="77777777" w:rsidR="00450599" w:rsidRDefault="000A51B6">
      <w:pPr>
        <w:pStyle w:val="TOC2"/>
        <w:rPr>
          <w:rFonts w:asciiTheme="minorHAnsi" w:eastAsiaTheme="minorEastAsia" w:hAnsiTheme="minorHAnsi" w:cstheme="minorBidi"/>
          <w:noProof/>
          <w:szCs w:val="22"/>
          <w:lang w:eastAsia="en-GB"/>
        </w:rPr>
      </w:pPr>
      <w:hyperlink w:anchor="_Toc506580648" w:history="1">
        <w:r w:rsidR="00450599" w:rsidRPr="00ED397F">
          <w:rPr>
            <w:rStyle w:val="Hyperlink"/>
            <w:noProof/>
            <w14:scene3d>
              <w14:camera w14:prst="orthographicFront"/>
              <w14:lightRig w14:rig="threePt" w14:dir="t">
                <w14:rot w14:lat="0" w14:lon="0" w14:rev="0"/>
              </w14:lightRig>
            </w14:scene3d>
          </w:rPr>
          <w:t>9.3</w:t>
        </w:r>
        <w:r w:rsidR="00450599">
          <w:rPr>
            <w:rFonts w:asciiTheme="minorHAnsi" w:eastAsiaTheme="minorEastAsia" w:hAnsiTheme="minorHAnsi" w:cstheme="minorBidi"/>
            <w:noProof/>
            <w:szCs w:val="22"/>
            <w:lang w:eastAsia="en-GB"/>
          </w:rPr>
          <w:tab/>
        </w:r>
        <w:r w:rsidR="00450599" w:rsidRPr="00ED397F">
          <w:rPr>
            <w:rStyle w:val="Hyperlink"/>
            <w:noProof/>
          </w:rPr>
          <w:t>Limited Frequency Sensitive Mode – Overfrequency</w:t>
        </w:r>
        <w:r w:rsidR="00450599">
          <w:rPr>
            <w:noProof/>
            <w:webHidden/>
          </w:rPr>
          <w:tab/>
        </w:r>
        <w:r w:rsidR="00450599">
          <w:rPr>
            <w:noProof/>
            <w:webHidden/>
          </w:rPr>
          <w:fldChar w:fldCharType="begin"/>
        </w:r>
        <w:r w:rsidR="00450599">
          <w:rPr>
            <w:noProof/>
            <w:webHidden/>
          </w:rPr>
          <w:instrText xml:space="preserve"> PAGEREF _Toc506580648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0478AD8F" w14:textId="77777777" w:rsidR="00450599" w:rsidRDefault="000A51B6">
      <w:pPr>
        <w:pStyle w:val="TOC2"/>
        <w:rPr>
          <w:rFonts w:asciiTheme="minorHAnsi" w:eastAsiaTheme="minorEastAsia" w:hAnsiTheme="minorHAnsi" w:cstheme="minorBidi"/>
          <w:noProof/>
          <w:szCs w:val="22"/>
          <w:lang w:eastAsia="en-GB"/>
        </w:rPr>
      </w:pPr>
      <w:hyperlink w:anchor="_Toc506580649" w:history="1">
        <w:r w:rsidR="00450599" w:rsidRPr="00ED397F">
          <w:rPr>
            <w:rStyle w:val="Hyperlink"/>
            <w:noProof/>
            <w14:scene3d>
              <w14:camera w14:prst="orthographicFront"/>
              <w14:lightRig w14:rig="threePt" w14:dir="t">
                <w14:rot w14:lat="0" w14:lon="0" w14:rev="0"/>
              </w14:lightRig>
            </w14:scene3d>
          </w:rPr>
          <w:t>9.4</w:t>
        </w:r>
        <w:r w:rsidR="00450599">
          <w:rPr>
            <w:rFonts w:asciiTheme="minorHAnsi" w:eastAsiaTheme="minorEastAsia" w:hAnsiTheme="minorHAnsi" w:cstheme="minorBidi"/>
            <w:noProof/>
            <w:szCs w:val="22"/>
            <w:lang w:eastAsia="en-GB"/>
          </w:rPr>
          <w:tab/>
        </w:r>
        <w:r w:rsidR="00450599" w:rsidRPr="00ED397F">
          <w:rPr>
            <w:rStyle w:val="Hyperlink"/>
            <w:noProof/>
          </w:rPr>
          <w:t>Active Power Output</w:t>
        </w:r>
        <w:r w:rsidR="00450599">
          <w:rPr>
            <w:noProof/>
            <w:webHidden/>
          </w:rPr>
          <w:tab/>
        </w:r>
        <w:r w:rsidR="00450599">
          <w:rPr>
            <w:noProof/>
            <w:webHidden/>
          </w:rPr>
          <w:fldChar w:fldCharType="begin"/>
        </w:r>
        <w:r w:rsidR="00450599">
          <w:rPr>
            <w:noProof/>
            <w:webHidden/>
          </w:rPr>
          <w:instrText xml:space="preserve"> PAGEREF _Toc506580649 \h </w:instrText>
        </w:r>
        <w:r w:rsidR="00450599">
          <w:rPr>
            <w:noProof/>
            <w:webHidden/>
          </w:rPr>
        </w:r>
        <w:r w:rsidR="00450599">
          <w:rPr>
            <w:noProof/>
            <w:webHidden/>
          </w:rPr>
          <w:fldChar w:fldCharType="separate"/>
        </w:r>
        <w:r w:rsidR="00450599">
          <w:rPr>
            <w:noProof/>
            <w:webHidden/>
          </w:rPr>
          <w:t>22</w:t>
        </w:r>
        <w:r w:rsidR="00450599">
          <w:rPr>
            <w:noProof/>
            <w:webHidden/>
          </w:rPr>
          <w:fldChar w:fldCharType="end"/>
        </w:r>
      </w:hyperlink>
    </w:p>
    <w:p w14:paraId="24A6EAFE" w14:textId="77777777" w:rsidR="00450599" w:rsidRDefault="000A51B6">
      <w:pPr>
        <w:pStyle w:val="TOC2"/>
        <w:rPr>
          <w:rFonts w:asciiTheme="minorHAnsi" w:eastAsiaTheme="minorEastAsia" w:hAnsiTheme="minorHAnsi" w:cstheme="minorBidi"/>
          <w:noProof/>
          <w:szCs w:val="22"/>
          <w:lang w:eastAsia="en-GB"/>
        </w:rPr>
      </w:pPr>
      <w:hyperlink w:anchor="_Toc506580650" w:history="1">
        <w:r w:rsidR="00450599" w:rsidRPr="00ED397F">
          <w:rPr>
            <w:rStyle w:val="Hyperlink"/>
            <w:noProof/>
            <w14:scene3d>
              <w14:camera w14:prst="orthographicFront"/>
              <w14:lightRig w14:rig="threePt" w14:dir="t">
                <w14:rot w14:lat="0" w14:lon="0" w14:rev="0"/>
              </w14:lightRig>
            </w14:scene3d>
          </w:rPr>
          <w:t>9.5</w:t>
        </w:r>
        <w:r w:rsidR="00450599">
          <w:rPr>
            <w:rFonts w:asciiTheme="minorHAnsi" w:eastAsiaTheme="minorEastAsia" w:hAnsiTheme="minorHAnsi" w:cstheme="minorBidi"/>
            <w:noProof/>
            <w:szCs w:val="22"/>
            <w:lang w:eastAsia="en-GB"/>
          </w:rPr>
          <w:tab/>
        </w:r>
        <w:r w:rsidR="00450599" w:rsidRPr="00ED397F">
          <w:rPr>
            <w:rStyle w:val="Hyperlink"/>
            <w:noProof/>
          </w:rPr>
          <w:t>Power Factor</w:t>
        </w:r>
        <w:r w:rsidR="00450599">
          <w:rPr>
            <w:noProof/>
            <w:webHidden/>
          </w:rPr>
          <w:tab/>
        </w:r>
        <w:r w:rsidR="00450599">
          <w:rPr>
            <w:noProof/>
            <w:webHidden/>
          </w:rPr>
          <w:fldChar w:fldCharType="begin"/>
        </w:r>
        <w:r w:rsidR="00450599">
          <w:rPr>
            <w:noProof/>
            <w:webHidden/>
          </w:rPr>
          <w:instrText xml:space="preserve"> PAGEREF _Toc506580650 \h </w:instrText>
        </w:r>
        <w:r w:rsidR="00450599">
          <w:rPr>
            <w:noProof/>
            <w:webHidden/>
          </w:rPr>
        </w:r>
        <w:r w:rsidR="00450599">
          <w:rPr>
            <w:noProof/>
            <w:webHidden/>
          </w:rPr>
          <w:fldChar w:fldCharType="separate"/>
        </w:r>
        <w:r w:rsidR="00450599">
          <w:rPr>
            <w:noProof/>
            <w:webHidden/>
          </w:rPr>
          <w:t>23</w:t>
        </w:r>
        <w:r w:rsidR="00450599">
          <w:rPr>
            <w:noProof/>
            <w:webHidden/>
          </w:rPr>
          <w:fldChar w:fldCharType="end"/>
        </w:r>
      </w:hyperlink>
    </w:p>
    <w:p w14:paraId="3291D3E9" w14:textId="77777777" w:rsidR="00450599" w:rsidRDefault="000A51B6">
      <w:pPr>
        <w:pStyle w:val="TOC2"/>
        <w:rPr>
          <w:rFonts w:asciiTheme="minorHAnsi" w:eastAsiaTheme="minorEastAsia" w:hAnsiTheme="minorHAnsi" w:cstheme="minorBidi"/>
          <w:noProof/>
          <w:szCs w:val="22"/>
          <w:lang w:eastAsia="en-GB"/>
        </w:rPr>
      </w:pPr>
      <w:hyperlink w:anchor="_Toc506580651" w:history="1">
        <w:r w:rsidR="00450599" w:rsidRPr="00ED397F">
          <w:rPr>
            <w:rStyle w:val="Hyperlink"/>
            <w:noProof/>
            <w14:scene3d>
              <w14:camera w14:prst="orthographicFront"/>
              <w14:lightRig w14:rig="threePt" w14:dir="t">
                <w14:rot w14:lat="0" w14:lon="0" w14:rev="0"/>
              </w14:lightRig>
            </w14:scene3d>
          </w:rPr>
          <w:t>9.6</w:t>
        </w:r>
        <w:r w:rsidR="00450599">
          <w:rPr>
            <w:rFonts w:asciiTheme="minorHAnsi" w:eastAsiaTheme="minorEastAsia" w:hAnsiTheme="minorHAnsi" w:cstheme="minorBidi"/>
            <w:noProof/>
            <w:szCs w:val="22"/>
            <w:lang w:eastAsia="en-GB"/>
          </w:rPr>
          <w:tab/>
        </w:r>
        <w:r w:rsidR="00450599" w:rsidRPr="00ED397F">
          <w:rPr>
            <w:rStyle w:val="Hyperlink"/>
            <w:noProof/>
          </w:rPr>
          <w:t>Automatic Connection</w:t>
        </w:r>
        <w:r w:rsidR="00450599">
          <w:rPr>
            <w:noProof/>
            <w:webHidden/>
          </w:rPr>
          <w:tab/>
        </w:r>
        <w:r w:rsidR="00450599">
          <w:rPr>
            <w:noProof/>
            <w:webHidden/>
          </w:rPr>
          <w:fldChar w:fldCharType="begin"/>
        </w:r>
        <w:r w:rsidR="00450599">
          <w:rPr>
            <w:noProof/>
            <w:webHidden/>
          </w:rPr>
          <w:instrText xml:space="preserve"> PAGEREF _Toc506580651 \h </w:instrText>
        </w:r>
        <w:r w:rsidR="00450599">
          <w:rPr>
            <w:noProof/>
            <w:webHidden/>
          </w:rPr>
        </w:r>
        <w:r w:rsidR="00450599">
          <w:rPr>
            <w:noProof/>
            <w:webHidden/>
          </w:rPr>
          <w:fldChar w:fldCharType="separate"/>
        </w:r>
        <w:r w:rsidR="00450599">
          <w:rPr>
            <w:noProof/>
            <w:webHidden/>
          </w:rPr>
          <w:t>23</w:t>
        </w:r>
        <w:r w:rsidR="00450599">
          <w:rPr>
            <w:noProof/>
            <w:webHidden/>
          </w:rPr>
          <w:fldChar w:fldCharType="end"/>
        </w:r>
      </w:hyperlink>
    </w:p>
    <w:p w14:paraId="1F7B6FFB" w14:textId="77777777" w:rsidR="00450599" w:rsidRDefault="000A51B6">
      <w:pPr>
        <w:pStyle w:val="TOC1"/>
        <w:rPr>
          <w:rFonts w:asciiTheme="minorHAnsi" w:eastAsiaTheme="minorEastAsia" w:hAnsiTheme="minorHAnsi" w:cstheme="minorBidi"/>
          <w:noProof/>
          <w:szCs w:val="22"/>
          <w:lang w:eastAsia="en-GB"/>
        </w:rPr>
      </w:pPr>
      <w:hyperlink w:anchor="_Toc506580652" w:history="1">
        <w:r w:rsidR="00450599" w:rsidRPr="00ED397F">
          <w:rPr>
            <w:rStyle w:val="Hyperlink"/>
            <w:rFonts w:eastAsia="Batang"/>
            <w:noProof/>
            <w14:scene3d>
              <w14:camera w14:prst="orthographicFront"/>
              <w14:lightRig w14:rig="threePt" w14:dir="t">
                <w14:rot w14:lat="0" w14:lon="0" w14:rev="0"/>
              </w14:lightRig>
            </w14:scene3d>
          </w:rPr>
          <w:t>10</w:t>
        </w:r>
        <w:r w:rsidR="00450599">
          <w:rPr>
            <w:rFonts w:asciiTheme="minorHAnsi" w:eastAsiaTheme="minorEastAsia" w:hAnsiTheme="minorHAnsi" w:cstheme="minorBidi"/>
            <w:noProof/>
            <w:szCs w:val="22"/>
            <w:lang w:eastAsia="en-GB"/>
          </w:rPr>
          <w:tab/>
        </w:r>
        <w:r w:rsidR="00450599" w:rsidRPr="00ED397F">
          <w:rPr>
            <w:rStyle w:val="Hyperlink"/>
            <w:rFonts w:eastAsia="Batang"/>
            <w:noProof/>
          </w:rPr>
          <w:t>Interface Protection</w:t>
        </w:r>
        <w:r w:rsidR="00450599">
          <w:rPr>
            <w:noProof/>
            <w:webHidden/>
          </w:rPr>
          <w:tab/>
        </w:r>
        <w:r w:rsidR="00450599">
          <w:rPr>
            <w:noProof/>
            <w:webHidden/>
          </w:rPr>
          <w:fldChar w:fldCharType="begin"/>
        </w:r>
        <w:r w:rsidR="00450599">
          <w:rPr>
            <w:noProof/>
            <w:webHidden/>
          </w:rPr>
          <w:instrText xml:space="preserve"> PAGEREF _Toc506580652 \h </w:instrText>
        </w:r>
        <w:r w:rsidR="00450599">
          <w:rPr>
            <w:noProof/>
            <w:webHidden/>
          </w:rPr>
        </w:r>
        <w:r w:rsidR="00450599">
          <w:rPr>
            <w:noProof/>
            <w:webHidden/>
          </w:rPr>
          <w:fldChar w:fldCharType="separate"/>
        </w:r>
        <w:r w:rsidR="00450599">
          <w:rPr>
            <w:noProof/>
            <w:webHidden/>
          </w:rPr>
          <w:t>24</w:t>
        </w:r>
        <w:r w:rsidR="00450599">
          <w:rPr>
            <w:noProof/>
            <w:webHidden/>
          </w:rPr>
          <w:fldChar w:fldCharType="end"/>
        </w:r>
      </w:hyperlink>
    </w:p>
    <w:p w14:paraId="5D83BDF5" w14:textId="77777777" w:rsidR="00450599" w:rsidRDefault="000A51B6">
      <w:pPr>
        <w:pStyle w:val="TOC2"/>
        <w:rPr>
          <w:rFonts w:asciiTheme="minorHAnsi" w:eastAsiaTheme="minorEastAsia" w:hAnsiTheme="minorHAnsi" w:cstheme="minorBidi"/>
          <w:noProof/>
          <w:szCs w:val="22"/>
          <w:lang w:eastAsia="en-GB"/>
        </w:rPr>
      </w:pPr>
      <w:hyperlink w:anchor="_Toc506580653" w:history="1">
        <w:r w:rsidR="00450599" w:rsidRPr="00ED397F">
          <w:rPr>
            <w:rStyle w:val="Hyperlink"/>
            <w:noProof/>
            <w14:scene3d>
              <w14:camera w14:prst="orthographicFront"/>
              <w14:lightRig w14:rig="threePt" w14:dir="t">
                <w14:rot w14:lat="0" w14:lon="0" w14:rev="0"/>
              </w14:lightRig>
            </w14:scene3d>
          </w:rPr>
          <w:t>10.1</w:t>
        </w:r>
        <w:r w:rsidR="00450599">
          <w:rPr>
            <w:rFonts w:asciiTheme="minorHAnsi" w:eastAsiaTheme="minorEastAsia" w:hAnsiTheme="minorHAnsi" w:cstheme="minorBidi"/>
            <w:noProof/>
            <w:szCs w:val="22"/>
            <w:lang w:eastAsia="en-GB"/>
          </w:rPr>
          <w:tab/>
        </w:r>
        <w:r w:rsidR="00450599" w:rsidRPr="00ED397F">
          <w:rPr>
            <w:rStyle w:val="Hyperlink"/>
            <w:noProof/>
          </w:rPr>
          <w:t>General</w:t>
        </w:r>
        <w:r w:rsidR="00450599">
          <w:rPr>
            <w:noProof/>
            <w:webHidden/>
          </w:rPr>
          <w:tab/>
        </w:r>
        <w:r w:rsidR="00450599">
          <w:rPr>
            <w:noProof/>
            <w:webHidden/>
          </w:rPr>
          <w:fldChar w:fldCharType="begin"/>
        </w:r>
        <w:r w:rsidR="00450599">
          <w:rPr>
            <w:noProof/>
            <w:webHidden/>
          </w:rPr>
          <w:instrText xml:space="preserve"> PAGEREF _Toc506580653 \h </w:instrText>
        </w:r>
        <w:r w:rsidR="00450599">
          <w:rPr>
            <w:noProof/>
            <w:webHidden/>
          </w:rPr>
        </w:r>
        <w:r w:rsidR="00450599">
          <w:rPr>
            <w:noProof/>
            <w:webHidden/>
          </w:rPr>
          <w:fldChar w:fldCharType="separate"/>
        </w:r>
        <w:r w:rsidR="00450599">
          <w:rPr>
            <w:noProof/>
            <w:webHidden/>
          </w:rPr>
          <w:t>24</w:t>
        </w:r>
        <w:r w:rsidR="00450599">
          <w:rPr>
            <w:noProof/>
            <w:webHidden/>
          </w:rPr>
          <w:fldChar w:fldCharType="end"/>
        </w:r>
      </w:hyperlink>
    </w:p>
    <w:p w14:paraId="221B4EAD" w14:textId="77777777" w:rsidR="00450599" w:rsidRDefault="000A51B6">
      <w:pPr>
        <w:pStyle w:val="TOC2"/>
        <w:rPr>
          <w:rFonts w:asciiTheme="minorHAnsi" w:eastAsiaTheme="minorEastAsia" w:hAnsiTheme="minorHAnsi" w:cstheme="minorBidi"/>
          <w:noProof/>
          <w:szCs w:val="22"/>
          <w:lang w:eastAsia="en-GB"/>
        </w:rPr>
      </w:pPr>
      <w:hyperlink w:anchor="_Toc506580654" w:history="1">
        <w:r w:rsidR="00450599" w:rsidRPr="00ED397F">
          <w:rPr>
            <w:rStyle w:val="Hyperlink"/>
            <w:noProof/>
            <w14:scene3d>
              <w14:camera w14:prst="orthographicFront"/>
              <w14:lightRig w14:rig="threePt" w14:dir="t">
                <w14:rot w14:lat="0" w14:lon="0" w14:rev="0"/>
              </w14:lightRig>
            </w14:scene3d>
          </w:rPr>
          <w:t>10.2</w:t>
        </w:r>
        <w:r w:rsidR="00450599">
          <w:rPr>
            <w:rFonts w:asciiTheme="minorHAnsi" w:eastAsiaTheme="minorEastAsia" w:hAnsiTheme="minorHAnsi" w:cstheme="minorBidi"/>
            <w:noProof/>
            <w:szCs w:val="22"/>
            <w:lang w:eastAsia="en-GB"/>
          </w:rPr>
          <w:tab/>
        </w:r>
        <w:r w:rsidR="00450599" w:rsidRPr="00ED397F">
          <w:rPr>
            <w:rStyle w:val="Hyperlink"/>
            <w:noProof/>
          </w:rPr>
          <w:t>Loss of Mains Protection</w:t>
        </w:r>
        <w:r w:rsidR="00450599">
          <w:rPr>
            <w:noProof/>
            <w:webHidden/>
          </w:rPr>
          <w:tab/>
        </w:r>
        <w:r w:rsidR="00450599">
          <w:rPr>
            <w:noProof/>
            <w:webHidden/>
          </w:rPr>
          <w:fldChar w:fldCharType="begin"/>
        </w:r>
        <w:r w:rsidR="00450599">
          <w:rPr>
            <w:noProof/>
            <w:webHidden/>
          </w:rPr>
          <w:instrText xml:space="preserve"> PAGEREF _Toc506580654 \h </w:instrText>
        </w:r>
        <w:r w:rsidR="00450599">
          <w:rPr>
            <w:noProof/>
            <w:webHidden/>
          </w:rPr>
        </w:r>
        <w:r w:rsidR="00450599">
          <w:rPr>
            <w:noProof/>
            <w:webHidden/>
          </w:rPr>
          <w:fldChar w:fldCharType="separate"/>
        </w:r>
        <w:r w:rsidR="00450599">
          <w:rPr>
            <w:noProof/>
            <w:webHidden/>
          </w:rPr>
          <w:t>26</w:t>
        </w:r>
        <w:r w:rsidR="00450599">
          <w:rPr>
            <w:noProof/>
            <w:webHidden/>
          </w:rPr>
          <w:fldChar w:fldCharType="end"/>
        </w:r>
      </w:hyperlink>
    </w:p>
    <w:p w14:paraId="0CA60131" w14:textId="77777777" w:rsidR="00450599" w:rsidRDefault="000A51B6">
      <w:pPr>
        <w:pStyle w:val="TOC2"/>
        <w:rPr>
          <w:rFonts w:asciiTheme="minorHAnsi" w:eastAsiaTheme="minorEastAsia" w:hAnsiTheme="minorHAnsi" w:cstheme="minorBidi"/>
          <w:noProof/>
          <w:szCs w:val="22"/>
          <w:lang w:eastAsia="en-GB"/>
        </w:rPr>
      </w:pPr>
      <w:hyperlink w:anchor="_Toc506580655" w:history="1">
        <w:r w:rsidR="00450599" w:rsidRPr="00ED397F">
          <w:rPr>
            <w:rStyle w:val="Hyperlink"/>
            <w:noProof/>
            <w14:scene3d>
              <w14:camera w14:prst="orthographicFront"/>
              <w14:lightRig w14:rig="threePt" w14:dir="t">
                <w14:rot w14:lat="0" w14:lon="0" w14:rev="0"/>
              </w14:lightRig>
            </w14:scene3d>
          </w:rPr>
          <w:t>10.3</w:t>
        </w:r>
        <w:r w:rsidR="00450599">
          <w:rPr>
            <w:rFonts w:asciiTheme="minorHAnsi" w:eastAsiaTheme="minorEastAsia" w:hAnsiTheme="minorHAnsi" w:cstheme="minorBidi"/>
            <w:noProof/>
            <w:szCs w:val="22"/>
            <w:lang w:eastAsia="en-GB"/>
          </w:rPr>
          <w:tab/>
        </w:r>
        <w:r w:rsidR="00450599" w:rsidRPr="00ED397F">
          <w:rPr>
            <w:rStyle w:val="Hyperlink"/>
            <w:noProof/>
          </w:rPr>
          <w:t>Frequency Drift and Step Change Stability Test</w:t>
        </w:r>
        <w:r w:rsidR="00450599">
          <w:rPr>
            <w:noProof/>
            <w:webHidden/>
          </w:rPr>
          <w:tab/>
        </w:r>
        <w:r w:rsidR="00450599">
          <w:rPr>
            <w:noProof/>
            <w:webHidden/>
          </w:rPr>
          <w:fldChar w:fldCharType="begin"/>
        </w:r>
        <w:r w:rsidR="00450599">
          <w:rPr>
            <w:noProof/>
            <w:webHidden/>
          </w:rPr>
          <w:instrText xml:space="preserve"> PAGEREF _Toc506580655 \h </w:instrText>
        </w:r>
        <w:r w:rsidR="00450599">
          <w:rPr>
            <w:noProof/>
            <w:webHidden/>
          </w:rPr>
        </w:r>
        <w:r w:rsidR="00450599">
          <w:rPr>
            <w:noProof/>
            <w:webHidden/>
          </w:rPr>
          <w:fldChar w:fldCharType="separate"/>
        </w:r>
        <w:r w:rsidR="00450599">
          <w:rPr>
            <w:noProof/>
            <w:webHidden/>
          </w:rPr>
          <w:t>26</w:t>
        </w:r>
        <w:r w:rsidR="00450599">
          <w:rPr>
            <w:noProof/>
            <w:webHidden/>
          </w:rPr>
          <w:fldChar w:fldCharType="end"/>
        </w:r>
      </w:hyperlink>
    </w:p>
    <w:p w14:paraId="57886D12" w14:textId="77777777" w:rsidR="00450599" w:rsidRDefault="000A51B6">
      <w:pPr>
        <w:pStyle w:val="TOC1"/>
        <w:rPr>
          <w:rFonts w:asciiTheme="minorHAnsi" w:eastAsiaTheme="minorEastAsia" w:hAnsiTheme="minorHAnsi" w:cstheme="minorBidi"/>
          <w:noProof/>
          <w:szCs w:val="22"/>
          <w:lang w:eastAsia="en-GB"/>
        </w:rPr>
      </w:pPr>
      <w:hyperlink w:anchor="_Toc506580656" w:history="1">
        <w:r w:rsidR="00450599" w:rsidRPr="00ED397F">
          <w:rPr>
            <w:rStyle w:val="Hyperlink"/>
            <w:noProof/>
            <w14:scene3d>
              <w14:camera w14:prst="orthographicFront"/>
              <w14:lightRig w14:rig="threePt" w14:dir="t">
                <w14:rot w14:lat="0" w14:lon="0" w14:rev="0"/>
              </w14:lightRig>
            </w14:scene3d>
          </w:rPr>
          <w:t>11</w:t>
        </w:r>
        <w:r w:rsidR="00450599">
          <w:rPr>
            <w:rFonts w:asciiTheme="minorHAnsi" w:eastAsiaTheme="minorEastAsia" w:hAnsiTheme="minorHAnsi" w:cstheme="minorBidi"/>
            <w:noProof/>
            <w:szCs w:val="22"/>
            <w:lang w:eastAsia="en-GB"/>
          </w:rPr>
          <w:tab/>
        </w:r>
        <w:r w:rsidR="00450599" w:rsidRPr="00ED397F">
          <w:rPr>
            <w:rStyle w:val="Hyperlink"/>
            <w:noProof/>
          </w:rPr>
          <w:t>Quality of Supply</w:t>
        </w:r>
        <w:r w:rsidR="00450599">
          <w:rPr>
            <w:noProof/>
            <w:webHidden/>
          </w:rPr>
          <w:tab/>
        </w:r>
        <w:r w:rsidR="00450599">
          <w:rPr>
            <w:noProof/>
            <w:webHidden/>
          </w:rPr>
          <w:fldChar w:fldCharType="begin"/>
        </w:r>
        <w:r w:rsidR="00450599">
          <w:rPr>
            <w:noProof/>
            <w:webHidden/>
          </w:rPr>
          <w:instrText xml:space="preserve"> PAGEREF _Toc506580656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27CD3531" w14:textId="77777777" w:rsidR="00450599" w:rsidRDefault="000A51B6">
      <w:pPr>
        <w:pStyle w:val="TOC1"/>
        <w:rPr>
          <w:rFonts w:asciiTheme="minorHAnsi" w:eastAsiaTheme="minorEastAsia" w:hAnsiTheme="minorHAnsi" w:cstheme="minorBidi"/>
          <w:noProof/>
          <w:szCs w:val="22"/>
          <w:lang w:eastAsia="en-GB"/>
        </w:rPr>
      </w:pPr>
      <w:hyperlink w:anchor="_Toc506580657" w:history="1">
        <w:r w:rsidR="00450599" w:rsidRPr="00ED397F">
          <w:rPr>
            <w:rStyle w:val="Hyperlink"/>
            <w:noProof/>
            <w14:scene3d>
              <w14:camera w14:prst="orthographicFront"/>
              <w14:lightRig w14:rig="threePt" w14:dir="t">
                <w14:rot w14:lat="0" w14:lon="0" w14:rev="0"/>
              </w14:lightRig>
            </w14:scene3d>
          </w:rPr>
          <w:t>12</w:t>
        </w:r>
        <w:r w:rsidR="00450599">
          <w:rPr>
            <w:rFonts w:asciiTheme="minorHAnsi" w:eastAsiaTheme="minorEastAsia" w:hAnsiTheme="minorHAnsi" w:cstheme="minorBidi"/>
            <w:noProof/>
            <w:szCs w:val="22"/>
            <w:lang w:eastAsia="en-GB"/>
          </w:rPr>
          <w:tab/>
        </w:r>
        <w:r w:rsidR="00450599" w:rsidRPr="00ED397F">
          <w:rPr>
            <w:rStyle w:val="Hyperlink"/>
            <w:noProof/>
          </w:rPr>
          <w:t>Short Circuit Current Contribution</w:t>
        </w:r>
        <w:r w:rsidR="00450599">
          <w:rPr>
            <w:noProof/>
            <w:webHidden/>
          </w:rPr>
          <w:tab/>
        </w:r>
        <w:r w:rsidR="00450599">
          <w:rPr>
            <w:noProof/>
            <w:webHidden/>
          </w:rPr>
          <w:fldChar w:fldCharType="begin"/>
        </w:r>
        <w:r w:rsidR="00450599">
          <w:rPr>
            <w:noProof/>
            <w:webHidden/>
          </w:rPr>
          <w:instrText xml:space="preserve"> PAGEREF _Toc506580657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067E50A0" w14:textId="77777777" w:rsidR="00450599" w:rsidRDefault="000A51B6">
      <w:pPr>
        <w:pStyle w:val="TOC2"/>
        <w:rPr>
          <w:rFonts w:asciiTheme="minorHAnsi" w:eastAsiaTheme="minorEastAsia" w:hAnsiTheme="minorHAnsi" w:cstheme="minorBidi"/>
          <w:noProof/>
          <w:szCs w:val="22"/>
          <w:lang w:eastAsia="en-GB"/>
        </w:rPr>
      </w:pPr>
      <w:hyperlink w:anchor="_Toc506580658" w:history="1">
        <w:r w:rsidR="00450599" w:rsidRPr="00ED397F">
          <w:rPr>
            <w:rStyle w:val="Hyperlink"/>
            <w:noProof/>
            <w14:scene3d>
              <w14:camera w14:prst="orthographicFront"/>
              <w14:lightRig w14:rig="threePt" w14:dir="t">
                <w14:rot w14:lat="0" w14:lon="0" w14:rev="0"/>
              </w14:lightRig>
            </w14:scene3d>
          </w:rPr>
          <w:t>12.1</w:t>
        </w:r>
        <w:r w:rsidR="00450599">
          <w:rPr>
            <w:rFonts w:asciiTheme="minorHAnsi" w:eastAsiaTheme="minorEastAsia" w:hAnsiTheme="minorHAnsi" w:cstheme="minorBidi"/>
            <w:noProof/>
            <w:szCs w:val="22"/>
            <w:lang w:eastAsia="en-GB"/>
          </w:rPr>
          <w:tab/>
        </w:r>
        <w:r w:rsidR="00450599" w:rsidRPr="00ED397F">
          <w:rPr>
            <w:rStyle w:val="Hyperlink"/>
            <w:noProof/>
          </w:rPr>
          <w:t>Directly Coupled Micro-generators</w:t>
        </w:r>
        <w:r w:rsidR="00450599">
          <w:rPr>
            <w:noProof/>
            <w:webHidden/>
          </w:rPr>
          <w:tab/>
        </w:r>
        <w:r w:rsidR="00450599">
          <w:rPr>
            <w:noProof/>
            <w:webHidden/>
          </w:rPr>
          <w:fldChar w:fldCharType="begin"/>
        </w:r>
        <w:r w:rsidR="00450599">
          <w:rPr>
            <w:noProof/>
            <w:webHidden/>
          </w:rPr>
          <w:instrText xml:space="preserve"> PAGEREF _Toc506580658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36E7C9F7" w14:textId="77777777" w:rsidR="00450599" w:rsidRDefault="000A51B6">
      <w:pPr>
        <w:pStyle w:val="TOC2"/>
        <w:rPr>
          <w:rFonts w:asciiTheme="minorHAnsi" w:eastAsiaTheme="minorEastAsia" w:hAnsiTheme="minorHAnsi" w:cstheme="minorBidi"/>
          <w:noProof/>
          <w:szCs w:val="22"/>
          <w:lang w:eastAsia="en-GB"/>
        </w:rPr>
      </w:pPr>
      <w:hyperlink w:anchor="_Toc506580659" w:history="1">
        <w:r w:rsidR="00450599" w:rsidRPr="00ED397F">
          <w:rPr>
            <w:rStyle w:val="Hyperlink"/>
            <w:noProof/>
            <w14:scene3d>
              <w14:camera w14:prst="orthographicFront"/>
              <w14:lightRig w14:rig="threePt" w14:dir="t">
                <w14:rot w14:lat="0" w14:lon="0" w14:rev="0"/>
              </w14:lightRig>
            </w14:scene3d>
          </w:rPr>
          <w:t>12.2</w:t>
        </w:r>
        <w:r w:rsidR="00450599">
          <w:rPr>
            <w:rFonts w:asciiTheme="minorHAnsi" w:eastAsiaTheme="minorEastAsia" w:hAnsiTheme="minorHAnsi" w:cstheme="minorBidi"/>
            <w:noProof/>
            <w:szCs w:val="22"/>
            <w:lang w:eastAsia="en-GB"/>
          </w:rPr>
          <w:tab/>
        </w:r>
        <w:r w:rsidR="00450599" w:rsidRPr="00ED397F">
          <w:rPr>
            <w:rStyle w:val="Hyperlink"/>
            <w:noProof/>
          </w:rPr>
          <w:t>Inverter Connected Micro-generators</w:t>
        </w:r>
        <w:r w:rsidR="00450599">
          <w:rPr>
            <w:noProof/>
            <w:webHidden/>
          </w:rPr>
          <w:tab/>
        </w:r>
        <w:r w:rsidR="00450599">
          <w:rPr>
            <w:noProof/>
            <w:webHidden/>
          </w:rPr>
          <w:fldChar w:fldCharType="begin"/>
        </w:r>
        <w:r w:rsidR="00450599">
          <w:rPr>
            <w:noProof/>
            <w:webHidden/>
          </w:rPr>
          <w:instrText xml:space="preserve"> PAGEREF _Toc506580659 \h </w:instrText>
        </w:r>
        <w:r w:rsidR="00450599">
          <w:rPr>
            <w:noProof/>
            <w:webHidden/>
          </w:rPr>
        </w:r>
        <w:r w:rsidR="00450599">
          <w:rPr>
            <w:noProof/>
            <w:webHidden/>
          </w:rPr>
          <w:fldChar w:fldCharType="separate"/>
        </w:r>
        <w:r w:rsidR="00450599">
          <w:rPr>
            <w:noProof/>
            <w:webHidden/>
          </w:rPr>
          <w:t>27</w:t>
        </w:r>
        <w:r w:rsidR="00450599">
          <w:rPr>
            <w:noProof/>
            <w:webHidden/>
          </w:rPr>
          <w:fldChar w:fldCharType="end"/>
        </w:r>
      </w:hyperlink>
    </w:p>
    <w:p w14:paraId="753BD947" w14:textId="77777777" w:rsidR="00450599" w:rsidRDefault="000A51B6">
      <w:pPr>
        <w:pStyle w:val="TOC2"/>
        <w:rPr>
          <w:rFonts w:asciiTheme="minorHAnsi" w:eastAsiaTheme="minorEastAsia" w:hAnsiTheme="minorHAnsi" w:cstheme="minorBidi"/>
          <w:noProof/>
          <w:szCs w:val="22"/>
          <w:lang w:eastAsia="en-GB"/>
        </w:rPr>
      </w:pPr>
      <w:hyperlink w:anchor="_Toc506580660" w:history="1">
        <w:r w:rsidR="00450599" w:rsidRPr="00ED397F">
          <w:rPr>
            <w:rStyle w:val="Hyperlink"/>
            <w:noProof/>
          </w:rPr>
          <w:t>Appendix 1 Emerging Technologies and other Exceptions</w:t>
        </w:r>
        <w:r w:rsidR="00450599">
          <w:rPr>
            <w:noProof/>
            <w:webHidden/>
          </w:rPr>
          <w:tab/>
        </w:r>
        <w:r w:rsidR="00450599">
          <w:rPr>
            <w:noProof/>
            <w:webHidden/>
          </w:rPr>
          <w:fldChar w:fldCharType="begin"/>
        </w:r>
        <w:r w:rsidR="00450599">
          <w:rPr>
            <w:noProof/>
            <w:webHidden/>
          </w:rPr>
          <w:instrText xml:space="preserve"> PAGEREF _Toc506580660 \h </w:instrText>
        </w:r>
        <w:r w:rsidR="00450599">
          <w:rPr>
            <w:noProof/>
            <w:webHidden/>
          </w:rPr>
        </w:r>
        <w:r w:rsidR="00450599">
          <w:rPr>
            <w:noProof/>
            <w:webHidden/>
          </w:rPr>
          <w:fldChar w:fldCharType="separate"/>
        </w:r>
        <w:r w:rsidR="00450599">
          <w:rPr>
            <w:noProof/>
            <w:webHidden/>
          </w:rPr>
          <w:t>28</w:t>
        </w:r>
        <w:r w:rsidR="00450599">
          <w:rPr>
            <w:noProof/>
            <w:webHidden/>
          </w:rPr>
          <w:fldChar w:fldCharType="end"/>
        </w:r>
      </w:hyperlink>
    </w:p>
    <w:p w14:paraId="140B5CC0" w14:textId="77777777" w:rsidR="00450599" w:rsidRDefault="000A51B6">
      <w:pPr>
        <w:pStyle w:val="TOC2"/>
        <w:rPr>
          <w:rFonts w:asciiTheme="minorHAnsi" w:eastAsiaTheme="minorEastAsia" w:hAnsiTheme="minorHAnsi" w:cstheme="minorBidi"/>
          <w:noProof/>
          <w:szCs w:val="22"/>
          <w:lang w:eastAsia="en-GB"/>
        </w:rPr>
      </w:pPr>
      <w:hyperlink w:anchor="_Toc506580661" w:history="1">
        <w:r w:rsidR="00450599" w:rsidRPr="00ED397F">
          <w:rPr>
            <w:rStyle w:val="Hyperlink"/>
            <w:rFonts w:eastAsia="Batang"/>
            <w:noProof/>
          </w:rPr>
          <w:t>Emerging Technologies</w:t>
        </w:r>
        <w:r w:rsidR="00450599">
          <w:rPr>
            <w:noProof/>
            <w:webHidden/>
          </w:rPr>
          <w:tab/>
        </w:r>
        <w:r w:rsidR="00450599">
          <w:rPr>
            <w:noProof/>
            <w:webHidden/>
          </w:rPr>
          <w:fldChar w:fldCharType="begin"/>
        </w:r>
        <w:r w:rsidR="00450599">
          <w:rPr>
            <w:noProof/>
            <w:webHidden/>
          </w:rPr>
          <w:instrText xml:space="preserve"> PAGEREF _Toc506580661 \h </w:instrText>
        </w:r>
        <w:r w:rsidR="00450599">
          <w:rPr>
            <w:noProof/>
            <w:webHidden/>
          </w:rPr>
        </w:r>
        <w:r w:rsidR="00450599">
          <w:rPr>
            <w:noProof/>
            <w:webHidden/>
          </w:rPr>
          <w:fldChar w:fldCharType="separate"/>
        </w:r>
        <w:r w:rsidR="00450599">
          <w:rPr>
            <w:noProof/>
            <w:webHidden/>
          </w:rPr>
          <w:t>28</w:t>
        </w:r>
        <w:r w:rsidR="00450599">
          <w:rPr>
            <w:noProof/>
            <w:webHidden/>
          </w:rPr>
          <w:fldChar w:fldCharType="end"/>
        </w:r>
      </w:hyperlink>
    </w:p>
    <w:p w14:paraId="12F1F138" w14:textId="77777777" w:rsidR="00450599" w:rsidRDefault="000A51B6">
      <w:pPr>
        <w:pStyle w:val="TOC1"/>
        <w:rPr>
          <w:rFonts w:asciiTheme="minorHAnsi" w:eastAsiaTheme="minorEastAsia" w:hAnsiTheme="minorHAnsi" w:cstheme="minorBidi"/>
          <w:noProof/>
          <w:szCs w:val="22"/>
          <w:lang w:eastAsia="en-GB"/>
        </w:rPr>
      </w:pPr>
      <w:hyperlink w:anchor="_Toc506580662" w:history="1">
        <w:r w:rsidR="00450599" w:rsidRPr="00ED397F">
          <w:rPr>
            <w:rStyle w:val="Hyperlink"/>
            <w:rFonts w:eastAsia="Calibri"/>
            <w:noProof/>
          </w:rPr>
          <w:t>Appendix 2 Connection Procedure Flow Chart</w:t>
        </w:r>
        <w:r w:rsidR="00450599">
          <w:rPr>
            <w:noProof/>
            <w:webHidden/>
          </w:rPr>
          <w:tab/>
        </w:r>
        <w:r w:rsidR="00450599">
          <w:rPr>
            <w:noProof/>
            <w:webHidden/>
          </w:rPr>
          <w:fldChar w:fldCharType="begin"/>
        </w:r>
        <w:r w:rsidR="00450599">
          <w:rPr>
            <w:noProof/>
            <w:webHidden/>
          </w:rPr>
          <w:instrText xml:space="preserve"> PAGEREF _Toc506580662 \h </w:instrText>
        </w:r>
        <w:r w:rsidR="00450599">
          <w:rPr>
            <w:noProof/>
            <w:webHidden/>
          </w:rPr>
        </w:r>
        <w:r w:rsidR="00450599">
          <w:rPr>
            <w:noProof/>
            <w:webHidden/>
          </w:rPr>
          <w:fldChar w:fldCharType="separate"/>
        </w:r>
        <w:r w:rsidR="00450599">
          <w:rPr>
            <w:noProof/>
            <w:webHidden/>
          </w:rPr>
          <w:t>29</w:t>
        </w:r>
        <w:r w:rsidR="00450599">
          <w:rPr>
            <w:noProof/>
            <w:webHidden/>
          </w:rPr>
          <w:fldChar w:fldCharType="end"/>
        </w:r>
      </w:hyperlink>
    </w:p>
    <w:p w14:paraId="66BF9F0C" w14:textId="77777777" w:rsidR="00450599" w:rsidRDefault="000A51B6">
      <w:pPr>
        <w:pStyle w:val="TOC1"/>
        <w:rPr>
          <w:rFonts w:asciiTheme="minorHAnsi" w:eastAsiaTheme="minorEastAsia" w:hAnsiTheme="minorHAnsi" w:cstheme="minorBidi"/>
          <w:noProof/>
          <w:szCs w:val="22"/>
          <w:lang w:eastAsia="en-GB"/>
        </w:rPr>
      </w:pPr>
      <w:hyperlink w:anchor="_Toc506580663" w:history="1">
        <w:r w:rsidR="00450599" w:rsidRPr="00ED397F">
          <w:rPr>
            <w:rStyle w:val="Hyperlink"/>
            <w:noProof/>
          </w:rPr>
          <w:t>Appendix 3. Micro-generator Documentation</w:t>
        </w:r>
        <w:r w:rsidR="00450599">
          <w:rPr>
            <w:noProof/>
            <w:webHidden/>
          </w:rPr>
          <w:tab/>
        </w:r>
        <w:r w:rsidR="00450599">
          <w:rPr>
            <w:noProof/>
            <w:webHidden/>
          </w:rPr>
          <w:fldChar w:fldCharType="begin"/>
        </w:r>
        <w:r w:rsidR="00450599">
          <w:rPr>
            <w:noProof/>
            <w:webHidden/>
          </w:rPr>
          <w:instrText xml:space="preserve"> PAGEREF _Toc506580663 \h </w:instrText>
        </w:r>
        <w:r w:rsidR="00450599">
          <w:rPr>
            <w:noProof/>
            <w:webHidden/>
          </w:rPr>
        </w:r>
        <w:r w:rsidR="00450599">
          <w:rPr>
            <w:noProof/>
            <w:webHidden/>
          </w:rPr>
          <w:fldChar w:fldCharType="separate"/>
        </w:r>
        <w:r w:rsidR="00450599">
          <w:rPr>
            <w:noProof/>
            <w:webHidden/>
          </w:rPr>
          <w:t>3</w:t>
        </w:r>
        <w:r w:rsidR="00450599">
          <w:rPr>
            <w:noProof/>
            <w:webHidden/>
          </w:rPr>
          <w:t>0</w:t>
        </w:r>
        <w:r w:rsidR="00450599">
          <w:rPr>
            <w:noProof/>
            <w:webHidden/>
          </w:rPr>
          <w:fldChar w:fldCharType="end"/>
        </w:r>
      </w:hyperlink>
    </w:p>
    <w:p w14:paraId="604587EB" w14:textId="77777777" w:rsidR="00450599" w:rsidRDefault="000A51B6">
      <w:pPr>
        <w:pStyle w:val="TOC1"/>
        <w:rPr>
          <w:rFonts w:asciiTheme="minorHAnsi" w:eastAsiaTheme="minorEastAsia" w:hAnsiTheme="minorHAnsi" w:cstheme="minorBidi"/>
          <w:noProof/>
          <w:szCs w:val="22"/>
          <w:lang w:eastAsia="en-GB"/>
        </w:rPr>
      </w:pPr>
      <w:hyperlink w:anchor="_Toc506580664" w:history="1">
        <w:r w:rsidR="00450599" w:rsidRPr="00ED397F">
          <w:rPr>
            <w:rStyle w:val="Hyperlink"/>
            <w:noProof/>
          </w:rPr>
          <w:t>Appendix 4 Relaxation of Commissioning Notification Timescales for Micro-generator: HSE Certificate of Exemption (August 2008)</w:t>
        </w:r>
        <w:r w:rsidR="00450599">
          <w:rPr>
            <w:noProof/>
            <w:webHidden/>
          </w:rPr>
          <w:tab/>
        </w:r>
        <w:r w:rsidR="00450599">
          <w:rPr>
            <w:noProof/>
            <w:webHidden/>
          </w:rPr>
          <w:fldChar w:fldCharType="begin"/>
        </w:r>
        <w:r w:rsidR="00450599">
          <w:rPr>
            <w:noProof/>
            <w:webHidden/>
          </w:rPr>
          <w:instrText xml:space="preserve"> PAGEREF _Toc506580664 \h </w:instrText>
        </w:r>
        <w:r w:rsidR="00450599">
          <w:rPr>
            <w:noProof/>
            <w:webHidden/>
          </w:rPr>
        </w:r>
        <w:r w:rsidR="00450599">
          <w:rPr>
            <w:noProof/>
            <w:webHidden/>
          </w:rPr>
          <w:fldChar w:fldCharType="separate"/>
        </w:r>
        <w:r w:rsidR="00450599">
          <w:rPr>
            <w:noProof/>
            <w:webHidden/>
          </w:rPr>
          <w:t>50</w:t>
        </w:r>
        <w:r w:rsidR="00450599">
          <w:rPr>
            <w:noProof/>
            <w:webHidden/>
          </w:rPr>
          <w:fldChar w:fldCharType="end"/>
        </w:r>
      </w:hyperlink>
    </w:p>
    <w:p w14:paraId="667C262C" w14:textId="77777777" w:rsidR="00450599" w:rsidRDefault="000A51B6">
      <w:pPr>
        <w:pStyle w:val="TOC2"/>
        <w:rPr>
          <w:rFonts w:asciiTheme="minorHAnsi" w:eastAsiaTheme="minorEastAsia" w:hAnsiTheme="minorHAnsi" w:cstheme="minorBidi"/>
          <w:noProof/>
          <w:szCs w:val="22"/>
          <w:lang w:eastAsia="en-GB"/>
        </w:rPr>
      </w:pPr>
      <w:hyperlink w:anchor="_Toc506580665" w:history="1">
        <w:r w:rsidR="00450599" w:rsidRPr="00ED397F">
          <w:rPr>
            <w:rStyle w:val="Hyperlink"/>
            <w:noProof/>
          </w:rPr>
          <w:t>A.1</w:t>
        </w:r>
        <w:r w:rsidR="00450599">
          <w:rPr>
            <w:rFonts w:asciiTheme="minorHAnsi" w:eastAsiaTheme="minorEastAsia" w:hAnsiTheme="minorHAnsi" w:cstheme="minorBidi"/>
            <w:noProof/>
            <w:szCs w:val="22"/>
            <w:lang w:eastAsia="en-GB"/>
          </w:rPr>
          <w:tab/>
        </w:r>
        <w:r w:rsidR="00450599" w:rsidRPr="00ED397F">
          <w:rPr>
            <w:rStyle w:val="Hyperlink"/>
            <w:noProof/>
          </w:rPr>
          <w:t>Annex A1 Requirements for Type Testing of Inverter Connected Micro-generators</w:t>
        </w:r>
        <w:r w:rsidR="00450599">
          <w:rPr>
            <w:noProof/>
            <w:webHidden/>
          </w:rPr>
          <w:tab/>
        </w:r>
        <w:r w:rsidR="00450599">
          <w:rPr>
            <w:noProof/>
            <w:webHidden/>
          </w:rPr>
          <w:fldChar w:fldCharType="begin"/>
        </w:r>
        <w:r w:rsidR="00450599">
          <w:rPr>
            <w:noProof/>
            <w:webHidden/>
          </w:rPr>
          <w:instrText xml:space="preserve"> PAGEREF _Toc506580665 \h </w:instrText>
        </w:r>
        <w:r w:rsidR="00450599">
          <w:rPr>
            <w:noProof/>
            <w:webHidden/>
          </w:rPr>
        </w:r>
        <w:r w:rsidR="00450599">
          <w:rPr>
            <w:noProof/>
            <w:webHidden/>
          </w:rPr>
          <w:fldChar w:fldCharType="separate"/>
        </w:r>
        <w:r w:rsidR="00450599">
          <w:rPr>
            <w:noProof/>
            <w:webHidden/>
          </w:rPr>
          <w:t>51</w:t>
        </w:r>
        <w:r w:rsidR="00450599">
          <w:rPr>
            <w:noProof/>
            <w:webHidden/>
          </w:rPr>
          <w:fldChar w:fldCharType="end"/>
        </w:r>
      </w:hyperlink>
    </w:p>
    <w:p w14:paraId="43D16417" w14:textId="77777777" w:rsidR="00450599" w:rsidRDefault="000A51B6">
      <w:pPr>
        <w:pStyle w:val="TOC2"/>
        <w:rPr>
          <w:rFonts w:asciiTheme="minorHAnsi" w:eastAsiaTheme="minorEastAsia" w:hAnsiTheme="minorHAnsi" w:cstheme="minorBidi"/>
          <w:noProof/>
          <w:szCs w:val="22"/>
          <w:lang w:eastAsia="en-GB"/>
        </w:rPr>
      </w:pPr>
      <w:hyperlink w:anchor="_Toc506580666" w:history="1">
        <w:r w:rsidR="00450599" w:rsidRPr="00ED397F">
          <w:rPr>
            <w:rStyle w:val="Hyperlink"/>
            <w:noProof/>
          </w:rPr>
          <w:t>A.2</w:t>
        </w:r>
        <w:r w:rsidR="00450599">
          <w:rPr>
            <w:rFonts w:asciiTheme="minorHAnsi" w:eastAsiaTheme="minorEastAsia" w:hAnsiTheme="minorHAnsi" w:cstheme="minorBidi"/>
            <w:noProof/>
            <w:szCs w:val="22"/>
            <w:lang w:eastAsia="en-GB"/>
          </w:rPr>
          <w:tab/>
        </w:r>
        <w:r w:rsidR="00450599" w:rsidRPr="00ED397F">
          <w:rPr>
            <w:rStyle w:val="Hyperlink"/>
            <w:noProof/>
          </w:rPr>
          <w:t>Annex A2 Requirements for Type Testing of Synchronous Micro-generators</w:t>
        </w:r>
        <w:r w:rsidR="00450599">
          <w:rPr>
            <w:noProof/>
            <w:webHidden/>
          </w:rPr>
          <w:tab/>
        </w:r>
        <w:r w:rsidR="00450599">
          <w:rPr>
            <w:noProof/>
            <w:webHidden/>
          </w:rPr>
          <w:fldChar w:fldCharType="begin"/>
        </w:r>
        <w:r w:rsidR="00450599">
          <w:rPr>
            <w:noProof/>
            <w:webHidden/>
          </w:rPr>
          <w:instrText xml:space="preserve"> PAGEREF _Toc506580666 \h </w:instrText>
        </w:r>
        <w:r w:rsidR="00450599">
          <w:rPr>
            <w:noProof/>
            <w:webHidden/>
          </w:rPr>
        </w:r>
        <w:r w:rsidR="00450599">
          <w:rPr>
            <w:noProof/>
            <w:webHidden/>
          </w:rPr>
          <w:fldChar w:fldCharType="separate"/>
        </w:r>
        <w:r w:rsidR="00450599">
          <w:rPr>
            <w:noProof/>
            <w:webHidden/>
          </w:rPr>
          <w:t>59</w:t>
        </w:r>
        <w:r w:rsidR="00450599">
          <w:rPr>
            <w:noProof/>
            <w:webHidden/>
          </w:rPr>
          <w:fldChar w:fldCharType="end"/>
        </w:r>
      </w:hyperlink>
    </w:p>
    <w:p w14:paraId="7E576AE9" w14:textId="23F6EAE3" w:rsidR="006A211D" w:rsidRPr="006A211D" w:rsidRDefault="007962C9" w:rsidP="00011668">
      <w:r>
        <w:fldChar w:fldCharType="end"/>
      </w:r>
    </w:p>
    <w:p w14:paraId="1D2A3D26" w14:textId="77777777" w:rsidR="000E44DE" w:rsidRDefault="000E44DE" w:rsidP="00507A8B"/>
    <w:p w14:paraId="78788B5B" w14:textId="77777777" w:rsidR="00365A3C" w:rsidRDefault="00365A3C" w:rsidP="0020096E">
      <w:pPr>
        <w:pStyle w:val="ListNumber"/>
        <w:numPr>
          <w:ilvl w:val="0"/>
          <w:numId w:val="0"/>
        </w:numPr>
        <w:ind w:left="360"/>
        <w:sectPr w:rsidR="00365A3C" w:rsidSect="00D6379C">
          <w:headerReference w:type="even" r:id="rId19"/>
          <w:headerReference w:type="default" r:id="rId20"/>
          <w:headerReference w:type="first" r:id="rId21"/>
          <w:pgSz w:w="11906" w:h="16838" w:code="9"/>
          <w:pgMar w:top="1701" w:right="1418" w:bottom="851" w:left="1418" w:header="1128" w:footer="737" w:gutter="0"/>
          <w:cols w:space="720"/>
          <w:docGrid w:linePitch="299"/>
        </w:sectPr>
      </w:pPr>
    </w:p>
    <w:p w14:paraId="63087F33" w14:textId="0264E6C5" w:rsidR="0029104E" w:rsidRPr="003B2076" w:rsidRDefault="002801DA" w:rsidP="000A551F">
      <w:pPr>
        <w:pStyle w:val="HEADING-nonumber"/>
      </w:pPr>
      <w:bookmarkStart w:id="6" w:name="_Toc311018335"/>
      <w:bookmarkStart w:id="7" w:name="_Toc506580620"/>
      <w:r w:rsidRPr="003B2076">
        <w:lastRenderedPageBreak/>
        <w:t>Foreword</w:t>
      </w:r>
      <w:bookmarkEnd w:id="6"/>
      <w:bookmarkEnd w:id="7"/>
    </w:p>
    <w:p w14:paraId="44B244B1" w14:textId="1A9B1581" w:rsidR="0029104E" w:rsidRPr="003B2076" w:rsidRDefault="0029104E" w:rsidP="003B7C17">
      <w:pPr>
        <w:rPr>
          <w:spacing w:val="0"/>
        </w:rPr>
      </w:pPr>
      <w:r w:rsidRPr="00A068B0">
        <w:rPr>
          <w:spacing w:val="0"/>
        </w:rPr>
        <w:t xml:space="preserve">This </w:t>
      </w:r>
      <w:r w:rsidRPr="003B2076">
        <w:rPr>
          <w:spacing w:val="0"/>
        </w:rPr>
        <w:t xml:space="preserve">Engineering Recommendation (EREC) G98 </w:t>
      </w:r>
      <w:r w:rsidRPr="00A068B0">
        <w:rPr>
          <w:spacing w:val="0"/>
        </w:rPr>
        <w:t xml:space="preserve">is published by the Energy Networks Association (ENA) and comes into effect </w:t>
      </w:r>
      <w:r w:rsidRPr="003B2076">
        <w:rPr>
          <w:spacing w:val="0"/>
        </w:rPr>
        <w:t xml:space="preserve">on </w:t>
      </w:r>
      <w:r w:rsidR="00B85E9A">
        <w:rPr>
          <w:rFonts w:eastAsia="Batang"/>
          <w:szCs w:val="22"/>
          <w:lang w:eastAsia="en-GB"/>
        </w:rPr>
        <w:t>27 April 2019</w:t>
      </w:r>
      <w:r w:rsidRPr="003B2076">
        <w:rPr>
          <w:spacing w:val="0"/>
        </w:rPr>
        <w:t xml:space="preserve"> for </w:t>
      </w:r>
      <w:r w:rsidRPr="003B2076">
        <w:rPr>
          <w:b/>
          <w:spacing w:val="0"/>
        </w:rPr>
        <w:t>Micro-generators</w:t>
      </w:r>
      <w:r w:rsidRPr="003B2076">
        <w:rPr>
          <w:spacing w:val="0"/>
        </w:rPr>
        <w:t xml:space="preserve"> commissioned on or after that date. </w:t>
      </w:r>
      <w:bookmarkStart w:id="8" w:name="_Hlk515365305"/>
      <w:r w:rsidRPr="003B2076">
        <w:rPr>
          <w:spacing w:val="0"/>
        </w:rPr>
        <w:t xml:space="preserve">The definition of </w:t>
      </w:r>
      <w:r w:rsidRPr="003B2076">
        <w:rPr>
          <w:b/>
          <w:spacing w:val="0"/>
        </w:rPr>
        <w:t>Micro-generators</w:t>
      </w:r>
      <w:r w:rsidRPr="003B2076">
        <w:rPr>
          <w:spacing w:val="0"/>
        </w:rPr>
        <w:t xml:space="preserve"> within this document includes </w:t>
      </w:r>
      <w:r w:rsidR="00876A38" w:rsidRPr="00183741">
        <w:rPr>
          <w:b/>
          <w:spacing w:val="0"/>
        </w:rPr>
        <w:t>Electricity Storage</w:t>
      </w:r>
      <w:r w:rsidR="00876A38" w:rsidRPr="003B2076">
        <w:rPr>
          <w:spacing w:val="0"/>
        </w:rPr>
        <w:t xml:space="preserve"> </w:t>
      </w:r>
      <w:r w:rsidR="00C77BD3">
        <w:rPr>
          <w:spacing w:val="0"/>
        </w:rPr>
        <w:t xml:space="preserve">devices </w:t>
      </w:r>
      <w:r w:rsidRPr="003B2076">
        <w:rPr>
          <w:spacing w:val="0"/>
        </w:rPr>
        <w:t xml:space="preserve">and hence this document also applies to </w:t>
      </w:r>
      <w:r w:rsidR="00876A38" w:rsidRPr="00183741">
        <w:rPr>
          <w:b/>
          <w:spacing w:val="0"/>
        </w:rPr>
        <w:t>Electricity Storage</w:t>
      </w:r>
      <w:r w:rsidR="00C77BD3">
        <w:rPr>
          <w:b/>
          <w:spacing w:val="0"/>
        </w:rPr>
        <w:t xml:space="preserve"> </w:t>
      </w:r>
      <w:r w:rsidR="00C77BD3" w:rsidRPr="00183741">
        <w:rPr>
          <w:spacing w:val="0"/>
        </w:rPr>
        <w:t>devices</w:t>
      </w:r>
      <w:r w:rsidR="001B408F">
        <w:rPr>
          <w:rStyle w:val="FootnoteReference"/>
          <w:spacing w:val="0"/>
        </w:rPr>
        <w:footnoteReference w:id="2"/>
      </w:r>
      <w:r w:rsidRPr="003B2076">
        <w:rPr>
          <w:spacing w:val="0"/>
        </w:rPr>
        <w:t>.</w:t>
      </w:r>
      <w:bookmarkStart w:id="9" w:name="_Hlk498418886"/>
      <w:bookmarkEnd w:id="8"/>
      <w:r w:rsidRPr="003B2076">
        <w:rPr>
          <w:b/>
          <w:spacing w:val="0"/>
        </w:rPr>
        <w:t>Micro-generators</w:t>
      </w:r>
      <w:r w:rsidRPr="003B2076">
        <w:rPr>
          <w:spacing w:val="0"/>
        </w:rPr>
        <w:t xml:space="preserve"> that </w:t>
      </w:r>
      <w:r w:rsidR="00C52A0F" w:rsidRPr="003B2076">
        <w:rPr>
          <w:spacing w:val="0"/>
        </w:rPr>
        <w:t>conform to</w:t>
      </w:r>
      <w:r w:rsidRPr="003B2076">
        <w:rPr>
          <w:spacing w:val="0"/>
        </w:rPr>
        <w:t xml:space="preserve"> this EREC G98 can be connected in advance of </w:t>
      </w:r>
      <w:r w:rsidR="00B85E9A">
        <w:rPr>
          <w:rFonts w:eastAsia="Batang"/>
          <w:szCs w:val="22"/>
          <w:lang w:eastAsia="en-GB"/>
        </w:rPr>
        <w:t>27 April 2019</w:t>
      </w:r>
      <w:r w:rsidRPr="003B2076">
        <w:rPr>
          <w:spacing w:val="0"/>
        </w:rPr>
        <w:t xml:space="preserve"> as they also </w:t>
      </w:r>
      <w:r w:rsidR="00C52A0F" w:rsidRPr="003B2076">
        <w:rPr>
          <w:spacing w:val="0"/>
        </w:rPr>
        <w:t>conform to</w:t>
      </w:r>
      <w:r w:rsidRPr="003B2076">
        <w:rPr>
          <w:spacing w:val="0"/>
        </w:rPr>
        <w:t xml:space="preserve"> the pre-existing EREC G83 requirements.</w:t>
      </w:r>
    </w:p>
    <w:p w14:paraId="75DD64D2" w14:textId="77777777" w:rsidR="006636E4" w:rsidRPr="003B2076" w:rsidRDefault="006636E4" w:rsidP="003B7C17">
      <w:pPr>
        <w:rPr>
          <w:spacing w:val="0"/>
        </w:rPr>
      </w:pPr>
    </w:p>
    <w:bookmarkEnd w:id="9"/>
    <w:p w14:paraId="06020F93" w14:textId="19A3DB4D" w:rsidR="0029104E" w:rsidRPr="003B2076" w:rsidRDefault="0029104E" w:rsidP="003B7C17">
      <w:pPr>
        <w:rPr>
          <w:spacing w:val="0"/>
        </w:rPr>
      </w:pPr>
      <w:r w:rsidRPr="003B2076">
        <w:rPr>
          <w:spacing w:val="0"/>
        </w:rPr>
        <w:t xml:space="preserve">This document </w:t>
      </w:r>
      <w:r w:rsidRPr="00A068B0">
        <w:rPr>
          <w:spacing w:val="0"/>
        </w:rPr>
        <w:t xml:space="preserve">has been prepared and approved under the authority of the </w:t>
      </w:r>
      <w:r w:rsidRPr="00A068B0">
        <w:rPr>
          <w:b/>
          <w:spacing w:val="0"/>
        </w:rPr>
        <w:t>Great Britain Distribution Code Review Panel.</w:t>
      </w:r>
      <w:r w:rsidRPr="00A068B0">
        <w:rPr>
          <w:spacing w:val="0"/>
        </w:rPr>
        <w:t xml:space="preserve"> </w:t>
      </w:r>
      <w:r w:rsidRPr="003B2076">
        <w:rPr>
          <w:spacing w:val="0"/>
        </w:rPr>
        <w:t>This EREC G98 has been written to take account of the EU Network Code on Requirements for Grid Connection of Generators</w:t>
      </w:r>
      <w:r w:rsidRPr="00A068B0">
        <w:rPr>
          <w:spacing w:val="0"/>
        </w:rPr>
        <w:t xml:space="preserve"> </w:t>
      </w:r>
      <w:r w:rsidRPr="003B2076">
        <w:rPr>
          <w:spacing w:val="0"/>
        </w:rPr>
        <w:t>14 April 2016.</w:t>
      </w:r>
    </w:p>
    <w:p w14:paraId="3E20E04E" w14:textId="77777777" w:rsidR="008E483E" w:rsidRPr="003B2076" w:rsidRDefault="008E483E" w:rsidP="003B7C17">
      <w:pPr>
        <w:rPr>
          <w:spacing w:val="0"/>
        </w:rPr>
      </w:pPr>
    </w:p>
    <w:p w14:paraId="181C22A4" w14:textId="3224CAD4" w:rsidR="0029104E" w:rsidRPr="00A068B0" w:rsidRDefault="0029104E" w:rsidP="003B7C17">
      <w:pPr>
        <w:rPr>
          <w:spacing w:val="0"/>
        </w:rPr>
      </w:pPr>
      <w:r w:rsidRPr="003B2076">
        <w:rPr>
          <w:b/>
          <w:spacing w:val="0"/>
        </w:rPr>
        <w:t>Micro-generators</w:t>
      </w:r>
      <w:r w:rsidRPr="003B2076">
        <w:rPr>
          <w:spacing w:val="0"/>
        </w:rPr>
        <w:t xml:space="preserve"> must meet </w:t>
      </w:r>
      <w:proofErr w:type="gramStart"/>
      <w:r w:rsidRPr="003B2076">
        <w:rPr>
          <w:spacing w:val="0"/>
        </w:rPr>
        <w:t>all of</w:t>
      </w:r>
      <w:proofErr w:type="gramEnd"/>
      <w:r w:rsidRPr="003B2076">
        <w:rPr>
          <w:spacing w:val="0"/>
        </w:rPr>
        <w:t xml:space="preserve"> the requirements set out in this document. They must</w:t>
      </w:r>
      <w:r w:rsidR="006F1C91" w:rsidRPr="003B2076">
        <w:rPr>
          <w:spacing w:val="0"/>
        </w:rPr>
        <w:t xml:space="preserve"> </w:t>
      </w:r>
      <w:r w:rsidRPr="003B2076">
        <w:rPr>
          <w:spacing w:val="0"/>
        </w:rPr>
        <w:t xml:space="preserve">have the formal status of </w:t>
      </w:r>
      <w:r w:rsidRPr="003B2076">
        <w:rPr>
          <w:b/>
          <w:spacing w:val="0"/>
        </w:rPr>
        <w:t>Fully</w:t>
      </w:r>
      <w:r w:rsidRPr="003B2076">
        <w:rPr>
          <w:spacing w:val="0"/>
        </w:rPr>
        <w:t xml:space="preserve"> </w:t>
      </w:r>
      <w:r w:rsidRPr="003B2076">
        <w:rPr>
          <w:b/>
          <w:spacing w:val="0"/>
        </w:rPr>
        <w:t xml:space="preserve">Type Tested </w:t>
      </w:r>
      <w:r w:rsidRPr="003B2076">
        <w:rPr>
          <w:spacing w:val="0"/>
        </w:rPr>
        <w:t>and have provided proof that the requirements have been met.</w:t>
      </w:r>
      <w:r w:rsidRPr="00A068B0">
        <w:rPr>
          <w:spacing w:val="0"/>
        </w:rPr>
        <w:t xml:space="preserve"> </w:t>
      </w:r>
    </w:p>
    <w:p w14:paraId="4885F637" w14:textId="77777777" w:rsidR="008E483E" w:rsidRPr="003B2076" w:rsidRDefault="008E483E" w:rsidP="003B7C17">
      <w:pPr>
        <w:rPr>
          <w:spacing w:val="0"/>
        </w:rPr>
      </w:pPr>
    </w:p>
    <w:p w14:paraId="0A69B5D0" w14:textId="745190B4" w:rsidR="0029104E" w:rsidRPr="00A068B0" w:rsidRDefault="0029104E" w:rsidP="003B7C17">
      <w:pPr>
        <w:rPr>
          <w:spacing w:val="0"/>
        </w:rPr>
      </w:pPr>
      <w:proofErr w:type="gramStart"/>
      <w:r w:rsidRPr="003B2076">
        <w:rPr>
          <w:spacing w:val="0"/>
        </w:rPr>
        <w:t>In order to</w:t>
      </w:r>
      <w:proofErr w:type="gramEnd"/>
      <w:r w:rsidRPr="003B2076">
        <w:rPr>
          <w:spacing w:val="0"/>
        </w:rPr>
        <w:t xml:space="preserve"> </w:t>
      </w:r>
      <w:r w:rsidR="00C52A0F" w:rsidRPr="003B2076">
        <w:rPr>
          <w:spacing w:val="0"/>
        </w:rPr>
        <w:t>conform to</w:t>
      </w:r>
      <w:r w:rsidRPr="003B2076">
        <w:rPr>
          <w:spacing w:val="0"/>
        </w:rPr>
        <w:t xml:space="preserve"> this EREC G98, the relevant part of the </w:t>
      </w:r>
      <w:r w:rsidRPr="003B2076">
        <w:rPr>
          <w:b/>
          <w:spacing w:val="0"/>
        </w:rPr>
        <w:t>Customer Installation</w:t>
      </w:r>
      <w:r w:rsidRPr="003B2076">
        <w:rPr>
          <w:spacing w:val="0"/>
        </w:rPr>
        <w:t xml:space="preserve"> shall </w:t>
      </w:r>
      <w:r w:rsidR="00C52A0F" w:rsidRPr="003B2076">
        <w:rPr>
          <w:spacing w:val="0"/>
        </w:rPr>
        <w:t>conform to</w:t>
      </w:r>
      <w:r w:rsidRPr="003B2076">
        <w:rPr>
          <w:spacing w:val="0"/>
        </w:rPr>
        <w:t xml:space="preserve"> </w:t>
      </w:r>
      <w:r w:rsidR="006F1C91" w:rsidRPr="003B2076">
        <w:rPr>
          <w:spacing w:val="0"/>
        </w:rPr>
        <w:t xml:space="preserve">the </w:t>
      </w:r>
      <w:r w:rsidRPr="003B2076">
        <w:rPr>
          <w:spacing w:val="0"/>
        </w:rPr>
        <w:t xml:space="preserve">requirements of EN 50438 together with additional requirements also detailed in this document.  </w:t>
      </w:r>
      <w:r w:rsidRPr="00A068B0">
        <w:rPr>
          <w:spacing w:val="0"/>
        </w:rPr>
        <w:t xml:space="preserve">The purpose of this </w:t>
      </w:r>
      <w:r w:rsidRPr="003B2076">
        <w:rPr>
          <w:spacing w:val="0"/>
        </w:rPr>
        <w:t>EREC G98</w:t>
      </w:r>
      <w:r w:rsidRPr="00A068B0">
        <w:rPr>
          <w:spacing w:val="0"/>
        </w:rPr>
        <w:t xml:space="preserve"> is to </w:t>
      </w:r>
      <w:r w:rsidRPr="003B2076">
        <w:rPr>
          <w:spacing w:val="0"/>
        </w:rPr>
        <w:t>explain</w:t>
      </w:r>
      <w:r w:rsidRPr="00A068B0">
        <w:rPr>
          <w:spacing w:val="0"/>
        </w:rPr>
        <w:t xml:space="preserve"> the technical requirements for connection of</w:t>
      </w:r>
      <w:r w:rsidRPr="003B2076">
        <w:rPr>
          <w:b/>
          <w:spacing w:val="0"/>
        </w:rPr>
        <w:t xml:space="preserve"> Micro-generators</w:t>
      </w:r>
      <w:r w:rsidRPr="003B2076">
        <w:rPr>
          <w:spacing w:val="0"/>
        </w:rPr>
        <w:t xml:space="preserve"> </w:t>
      </w:r>
      <w:r w:rsidRPr="00A068B0">
        <w:rPr>
          <w:spacing w:val="0"/>
        </w:rPr>
        <w:t xml:space="preserve">for operation in parallel with a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b/>
          <w:spacing w:val="0"/>
        </w:rPr>
        <w:t>,</w:t>
      </w:r>
      <w:r w:rsidRPr="00A068B0">
        <w:rPr>
          <w:spacing w:val="0"/>
        </w:rPr>
        <w:t xml:space="preserve"> by addressing all technical aspects of the connection process</w:t>
      </w:r>
      <w:r w:rsidR="006F1C91" w:rsidRPr="00A068B0">
        <w:rPr>
          <w:spacing w:val="0"/>
        </w:rPr>
        <w:t>,</w:t>
      </w:r>
      <w:r w:rsidRPr="00A068B0">
        <w:rPr>
          <w:spacing w:val="0"/>
        </w:rPr>
        <w:t xml:space="preserve"> from standards of functionality to on-site commissioning. </w:t>
      </w:r>
    </w:p>
    <w:p w14:paraId="01578F71" w14:textId="77777777" w:rsidR="00C64191" w:rsidRPr="00A068B0" w:rsidRDefault="00C64191" w:rsidP="003B7C17">
      <w:pPr>
        <w:rPr>
          <w:spacing w:val="0"/>
        </w:rPr>
      </w:pPr>
    </w:p>
    <w:p w14:paraId="1470A3F0" w14:textId="7829318A" w:rsidR="0029104E" w:rsidRPr="00A068B0" w:rsidRDefault="0029104E" w:rsidP="003B7C17">
      <w:pPr>
        <w:rPr>
          <w:spacing w:val="0"/>
        </w:rPr>
      </w:pPr>
      <w:r w:rsidRPr="00A068B0">
        <w:rPr>
          <w:spacing w:val="0"/>
        </w:rPr>
        <w:t xml:space="preserve">The procedures described are designed to facilitate the connection of </w:t>
      </w:r>
      <w:r w:rsidRPr="003B2076">
        <w:rPr>
          <w:b/>
          <w:spacing w:val="0"/>
        </w:rPr>
        <w:t xml:space="preserve">Micro-generators </w:t>
      </w:r>
      <w:r w:rsidRPr="00A068B0">
        <w:rPr>
          <w:spacing w:val="0"/>
        </w:rPr>
        <w:t xml:space="preserve">whilst maintaining the integrity of the </w:t>
      </w:r>
      <w:r w:rsidRPr="003B2076">
        <w:rPr>
          <w:b/>
          <w:spacing w:val="0"/>
        </w:rPr>
        <w:t>GB</w:t>
      </w:r>
      <w:r w:rsidRPr="00A068B0">
        <w:rPr>
          <w:spacing w:val="0"/>
        </w:rPr>
        <w:t xml:space="preserve">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spacing w:val="0"/>
        </w:rPr>
        <w:t>, both in terms of safety and supply quality.</w:t>
      </w:r>
    </w:p>
    <w:p w14:paraId="1832D36F" w14:textId="77777777" w:rsidR="008E483E" w:rsidRPr="00A068B0" w:rsidRDefault="008E483E" w:rsidP="003B7C17">
      <w:pPr>
        <w:rPr>
          <w:spacing w:val="0"/>
        </w:rPr>
      </w:pPr>
    </w:p>
    <w:p w14:paraId="404DEA94" w14:textId="5F5E678D" w:rsidR="0029104E" w:rsidRPr="00A068B0" w:rsidRDefault="0029104E" w:rsidP="003B7C17">
      <w:pPr>
        <w:rPr>
          <w:spacing w:val="0"/>
        </w:rPr>
      </w:pPr>
      <w:r w:rsidRPr="00A068B0">
        <w:rPr>
          <w:spacing w:val="0"/>
        </w:rPr>
        <w:t xml:space="preserve">This </w:t>
      </w:r>
      <w:r w:rsidRPr="003B2076">
        <w:rPr>
          <w:spacing w:val="0"/>
        </w:rPr>
        <w:t>EREC G98</w:t>
      </w:r>
      <w:r w:rsidRPr="00A068B0">
        <w:rPr>
          <w:spacing w:val="0"/>
        </w:rPr>
        <w:t xml:space="preserve"> provides </w:t>
      </w:r>
      <w:proofErr w:type="gramStart"/>
      <w:r w:rsidRPr="00A068B0">
        <w:rPr>
          <w:spacing w:val="0"/>
        </w:rPr>
        <w:t>sufficient</w:t>
      </w:r>
      <w:proofErr w:type="gramEnd"/>
      <w:r w:rsidRPr="00A068B0">
        <w:rPr>
          <w:spacing w:val="0"/>
        </w:rPr>
        <w:t xml:space="preserve"> information to allow:</w:t>
      </w:r>
    </w:p>
    <w:p w14:paraId="5B1E1FB3" w14:textId="77777777" w:rsidR="008E483E" w:rsidRPr="00A068B0" w:rsidRDefault="008E483E" w:rsidP="003B7C17">
      <w:pPr>
        <w:rPr>
          <w:spacing w:val="0"/>
        </w:rPr>
      </w:pPr>
    </w:p>
    <w:p w14:paraId="082D190B" w14:textId="72A18E21" w:rsidR="0029104E" w:rsidRPr="00A068B0" w:rsidRDefault="0029104E" w:rsidP="00183741">
      <w:pPr>
        <w:pStyle w:val="ListParagraph"/>
        <w:numPr>
          <w:ilvl w:val="0"/>
          <w:numId w:val="35"/>
        </w:numPr>
        <w:jc w:val="both"/>
      </w:pPr>
      <w:r w:rsidRPr="003B2076">
        <w:rPr>
          <w:rFonts w:ascii="Arial" w:hAnsi="Arial" w:cs="Arial"/>
          <w:b/>
        </w:rPr>
        <w:t>Micro-generator</w:t>
      </w:r>
      <w:r w:rsidRPr="00A068B0">
        <w:rPr>
          <w:rFonts w:ascii="Arial" w:hAnsi="Arial" w:cs="Arial"/>
        </w:rPr>
        <w:t xml:space="preserve"> </w:t>
      </w:r>
      <w:r w:rsidRPr="00A068B0">
        <w:rPr>
          <w:rFonts w:ascii="Arial" w:hAnsi="Arial" w:cs="Arial"/>
          <w:b/>
        </w:rPr>
        <w:t>Manufacturers</w:t>
      </w:r>
      <w:r w:rsidRPr="00A068B0">
        <w:rPr>
          <w:rFonts w:ascii="Arial" w:hAnsi="Arial" w:cs="Arial"/>
        </w:rPr>
        <w:t xml:space="preserve"> to design and market a product that is suitable for connection to the </w:t>
      </w:r>
      <w:r w:rsidRPr="003B2076">
        <w:rPr>
          <w:rFonts w:ascii="Arial" w:hAnsi="Arial" w:cs="Arial"/>
          <w:b/>
        </w:rPr>
        <w:t>GB</w:t>
      </w:r>
      <w:r w:rsidRPr="00A068B0">
        <w:rPr>
          <w:rFonts w:ascii="Arial" w:hAnsi="Arial" w:cs="Arial"/>
        </w:rPr>
        <w:t xml:space="preserve"> public </w:t>
      </w:r>
      <w:r w:rsidR="006F1C91" w:rsidRPr="00A068B0">
        <w:rPr>
          <w:rFonts w:ascii="Arial" w:hAnsi="Arial" w:cs="Arial"/>
          <w:b/>
        </w:rPr>
        <w:t>Low Voltage</w:t>
      </w:r>
      <w:r w:rsidRPr="00A068B0">
        <w:rPr>
          <w:rFonts w:ascii="Arial" w:hAnsi="Arial" w:cs="Arial"/>
        </w:rPr>
        <w:t xml:space="preserve"> </w:t>
      </w:r>
      <w:r w:rsidRPr="003B2076">
        <w:rPr>
          <w:rFonts w:ascii="Arial" w:hAnsi="Arial" w:cs="Arial"/>
          <w:b/>
        </w:rPr>
        <w:t>Distribution Network</w:t>
      </w:r>
      <w:r w:rsidR="006F1C91" w:rsidRPr="003B2076">
        <w:rPr>
          <w:rFonts w:ascii="Arial" w:hAnsi="Arial" w:cs="Arial"/>
        </w:rPr>
        <w:t>; and</w:t>
      </w:r>
    </w:p>
    <w:p w14:paraId="45267657" w14:textId="3AD688A4" w:rsidR="0029104E" w:rsidRPr="00A068B0" w:rsidRDefault="0029104E" w:rsidP="00183741">
      <w:pPr>
        <w:pStyle w:val="ListParagraph"/>
        <w:numPr>
          <w:ilvl w:val="0"/>
          <w:numId w:val="35"/>
        </w:numPr>
        <w:jc w:val="both"/>
        <w:rPr>
          <w:rFonts w:eastAsia="Batang"/>
          <w:b/>
        </w:rPr>
      </w:pPr>
      <w:r w:rsidRPr="00A068B0">
        <w:rPr>
          <w:rFonts w:ascii="Arial" w:hAnsi="Arial" w:cs="Arial"/>
          <w:b/>
        </w:rPr>
        <w:t>Customers</w:t>
      </w:r>
      <w:r w:rsidRPr="00A068B0">
        <w:rPr>
          <w:rFonts w:ascii="Arial" w:hAnsi="Arial" w:cs="Arial"/>
        </w:rPr>
        <w:t xml:space="preserve">, </w:t>
      </w:r>
      <w:r w:rsidRPr="00A068B0">
        <w:rPr>
          <w:rFonts w:ascii="Arial" w:hAnsi="Arial" w:cs="Arial"/>
          <w:b/>
        </w:rPr>
        <w:t>Manufacturers</w:t>
      </w:r>
      <w:r w:rsidRPr="00A068B0">
        <w:rPr>
          <w:rFonts w:ascii="Arial" w:hAnsi="Arial" w:cs="Arial"/>
        </w:rPr>
        <w:t xml:space="preserve"> and </w:t>
      </w:r>
      <w:r w:rsidRPr="00A068B0">
        <w:rPr>
          <w:rFonts w:ascii="Arial" w:hAnsi="Arial" w:cs="Arial"/>
          <w:b/>
        </w:rPr>
        <w:t>Installers</w:t>
      </w:r>
      <w:r w:rsidRPr="00A068B0">
        <w:rPr>
          <w:rFonts w:ascii="Arial" w:hAnsi="Arial" w:cs="Arial"/>
        </w:rPr>
        <w:t xml:space="preserve"> of </w:t>
      </w:r>
      <w:r w:rsidRPr="003B2076">
        <w:rPr>
          <w:rFonts w:ascii="Arial" w:hAnsi="Arial" w:cs="Arial"/>
          <w:b/>
        </w:rPr>
        <w:t>Micro-generators</w:t>
      </w:r>
      <w:r w:rsidRPr="00A068B0">
        <w:rPr>
          <w:rFonts w:ascii="Arial" w:hAnsi="Arial" w:cs="Arial"/>
        </w:rPr>
        <w:t xml:space="preserve"> to be aware of the requirements of the </w:t>
      </w:r>
      <w:r w:rsidRPr="003B2076">
        <w:rPr>
          <w:rFonts w:ascii="Arial" w:hAnsi="Arial" w:cs="Arial"/>
          <w:b/>
        </w:rPr>
        <w:t>Distribution Network Operator</w:t>
      </w:r>
      <w:r w:rsidRPr="003B2076">
        <w:rPr>
          <w:rFonts w:ascii="Arial" w:hAnsi="Arial" w:cs="Arial"/>
        </w:rPr>
        <w:t xml:space="preserve"> (</w:t>
      </w:r>
      <w:r w:rsidRPr="003B2076">
        <w:rPr>
          <w:rFonts w:ascii="Arial" w:hAnsi="Arial" w:cs="Arial"/>
          <w:b/>
        </w:rPr>
        <w:t>DNO</w:t>
      </w:r>
      <w:r w:rsidRPr="003B2076">
        <w:rPr>
          <w:rFonts w:ascii="Arial" w:hAnsi="Arial" w:cs="Arial"/>
        </w:rPr>
        <w:t>)</w:t>
      </w:r>
      <w:r w:rsidRPr="00A068B0">
        <w:rPr>
          <w:rFonts w:ascii="Arial" w:hAnsi="Arial" w:cs="Arial"/>
        </w:rPr>
        <w:t xml:space="preserve"> before the </w:t>
      </w:r>
      <w:r w:rsidRPr="003B2076">
        <w:rPr>
          <w:rFonts w:ascii="Arial" w:hAnsi="Arial" w:cs="Arial"/>
          <w:b/>
        </w:rPr>
        <w:t>Micro-generator</w:t>
      </w:r>
      <w:r w:rsidRPr="00A068B0">
        <w:rPr>
          <w:rFonts w:ascii="Arial" w:hAnsi="Arial" w:cs="Arial"/>
        </w:rPr>
        <w:t xml:space="preserve"> installation will be accepted for connection to the </w:t>
      </w:r>
      <w:r w:rsidRPr="003B2076">
        <w:rPr>
          <w:rFonts w:ascii="Arial" w:eastAsia="Batang" w:hAnsi="Arial" w:cs="Arial"/>
          <w:b/>
        </w:rPr>
        <w:t>DNO’s</w:t>
      </w:r>
      <w:r w:rsidRPr="00A068B0">
        <w:rPr>
          <w:rFonts w:ascii="Arial" w:eastAsia="Batang" w:hAnsi="Arial" w:cs="Arial"/>
          <w:b/>
        </w:rPr>
        <w:t xml:space="preserve"> Distribution </w:t>
      </w:r>
      <w:r w:rsidRPr="003B2076">
        <w:rPr>
          <w:rFonts w:ascii="Arial" w:eastAsia="Batang" w:hAnsi="Arial" w:cs="Arial"/>
          <w:b/>
        </w:rPr>
        <w:t>Network</w:t>
      </w:r>
      <w:r w:rsidRPr="00A068B0">
        <w:rPr>
          <w:rFonts w:ascii="Arial" w:eastAsia="Batang" w:hAnsi="Arial" w:cs="Arial"/>
          <w:b/>
        </w:rPr>
        <w:t>.</w:t>
      </w:r>
    </w:p>
    <w:p w14:paraId="399C248E" w14:textId="77777777" w:rsidR="000A551F" w:rsidRPr="003B2076" w:rsidRDefault="000A551F">
      <w:pPr>
        <w:jc w:val="left"/>
        <w:rPr>
          <w:rFonts w:cs="Times New Roman"/>
          <w:b/>
          <w:bCs/>
          <w:spacing w:val="0"/>
          <w:sz w:val="24"/>
          <w:szCs w:val="22"/>
        </w:rPr>
      </w:pPr>
      <w:r w:rsidRPr="003B2076">
        <w:br w:type="page"/>
      </w:r>
    </w:p>
    <w:p w14:paraId="6F96BC0C" w14:textId="1DD2F76F" w:rsidR="0029104E" w:rsidRPr="003B2076" w:rsidRDefault="0029104E" w:rsidP="003B7C17">
      <w:pPr>
        <w:pStyle w:val="Heading1"/>
      </w:pPr>
      <w:bookmarkStart w:id="10" w:name="_Toc506580621"/>
      <w:r w:rsidRPr="003B2076">
        <w:lastRenderedPageBreak/>
        <w:t>Legal aspects</w:t>
      </w:r>
      <w:bookmarkEnd w:id="10"/>
    </w:p>
    <w:p w14:paraId="04B90D67" w14:textId="6C03B1CB" w:rsidR="0029104E" w:rsidRPr="003B2076" w:rsidRDefault="0029104E" w:rsidP="003B7C17">
      <w:pPr>
        <w:pStyle w:val="PARAGRAPH"/>
        <w:numPr>
          <w:ilvl w:val="1"/>
          <w:numId w:val="17"/>
        </w:numPr>
        <w:spacing w:before="60" w:after="60"/>
        <w:ind w:left="709" w:hanging="709"/>
      </w:pPr>
      <w:r w:rsidRPr="00A068B0">
        <w:t>In accordance with</w:t>
      </w:r>
      <w:r w:rsidR="006F1C91" w:rsidRPr="00A068B0">
        <w:t xml:space="preserve"> the </w:t>
      </w:r>
      <w:r w:rsidR="006F1C91" w:rsidRPr="00A068B0">
        <w:rPr>
          <w:b/>
        </w:rPr>
        <w:t>Electricity Safety, Quality and Continuity Regulations</w:t>
      </w:r>
      <w:r w:rsidRPr="00A068B0">
        <w:t xml:space="preserve"> </w:t>
      </w:r>
      <w:r w:rsidR="006F1C91" w:rsidRPr="00A068B0">
        <w:t>(</w:t>
      </w:r>
      <w:r w:rsidRPr="00A068B0">
        <w:rPr>
          <w:b/>
        </w:rPr>
        <w:t>ESQCR</w:t>
      </w:r>
      <w:r w:rsidR="006F1C91" w:rsidRPr="00A068B0">
        <w:t>)</w:t>
      </w:r>
      <w:r w:rsidRPr="00A068B0">
        <w:t xml:space="preserve"> Regulation 22(2)(c) </w:t>
      </w:r>
      <w:r w:rsidRPr="003B2076">
        <w:t xml:space="preserve">and the exemption to </w:t>
      </w:r>
      <w:r w:rsidRPr="003B2076">
        <w:rPr>
          <w:b/>
        </w:rPr>
        <w:t>ESQCR</w:t>
      </w:r>
      <w:r w:rsidRPr="003B2076">
        <w:t xml:space="preserve"> Regulation 22(2) (c) granted </w:t>
      </w:r>
      <w:r w:rsidR="003B2076" w:rsidRPr="003B2076">
        <w:t xml:space="preserve">in </w:t>
      </w:r>
      <w:r w:rsidRPr="003B2076">
        <w:t xml:space="preserve">August 2008 by the Health &amp; Safety Executive </w:t>
      </w:r>
      <w:r w:rsidRPr="00A068B0">
        <w:t xml:space="preserve">the </w:t>
      </w:r>
      <w:r w:rsidRPr="00A068B0">
        <w:rPr>
          <w:b/>
        </w:rPr>
        <w:t>Installer</w:t>
      </w:r>
      <w:r w:rsidRPr="00A068B0">
        <w:t xml:space="preserve"> is required to ensure that the </w:t>
      </w:r>
      <w:r w:rsidRPr="00A068B0">
        <w:rPr>
          <w:b/>
        </w:rPr>
        <w:t>DNO</w:t>
      </w:r>
      <w:r w:rsidRPr="00A068B0">
        <w:t xml:space="preserve"> is made aware of the </w:t>
      </w:r>
      <w:r w:rsidRPr="00A068B0">
        <w:rPr>
          <w:b/>
        </w:rPr>
        <w:t>Micro-generator</w:t>
      </w:r>
      <w:r w:rsidRPr="00A068B0">
        <w:t xml:space="preserve"> installation </w:t>
      </w:r>
      <w:r w:rsidRPr="003B2076">
        <w:t>before the time of commissioning or no later than 28 days (inclusive of the day of commissioning) after commissioning.</w:t>
      </w:r>
    </w:p>
    <w:p w14:paraId="4A43D167" w14:textId="35B87A6C" w:rsidR="0029104E" w:rsidRPr="003B2076" w:rsidRDefault="0029104E" w:rsidP="003B7C17">
      <w:pPr>
        <w:pStyle w:val="PARAGRAPH"/>
        <w:numPr>
          <w:ilvl w:val="1"/>
          <w:numId w:val="17"/>
        </w:numPr>
        <w:spacing w:beforeLines="60" w:before="144" w:afterLines="60" w:after="144"/>
        <w:ind w:left="709" w:hanging="709"/>
      </w:pPr>
      <w:r w:rsidRPr="00A068B0">
        <w:t xml:space="preserve">The </w:t>
      </w:r>
      <w:r w:rsidRPr="003B2076">
        <w:rPr>
          <w:b/>
        </w:rPr>
        <w:t>DNO</w:t>
      </w:r>
      <w:r w:rsidRPr="003B2076">
        <w:t xml:space="preserve"> is under a legal obligation to disallow </w:t>
      </w:r>
      <w:r w:rsidRPr="00A068B0">
        <w:t xml:space="preserve">the connection of </w:t>
      </w:r>
      <w:r w:rsidRPr="003B2076">
        <w:rPr>
          <w:b/>
        </w:rPr>
        <w:t>Micro-generating Plant</w:t>
      </w:r>
      <w:r w:rsidRPr="003B2076">
        <w:t xml:space="preserve"> unless it complies with this EREC G98 and relevant legal requirements </w:t>
      </w:r>
      <w:bookmarkStart w:id="11" w:name="_Hlk494825928"/>
      <w:r w:rsidRPr="003B2076">
        <w:t xml:space="preserve">such as the Distribution Code and the </w:t>
      </w:r>
      <w:r w:rsidRPr="003B2076">
        <w:rPr>
          <w:b/>
        </w:rPr>
        <w:t>ESQCR</w:t>
      </w:r>
      <w:r w:rsidRPr="003B2076">
        <w:t>.</w:t>
      </w:r>
      <w:bookmarkEnd w:id="11"/>
    </w:p>
    <w:p w14:paraId="26C543F9" w14:textId="77777777" w:rsidR="0029104E" w:rsidRPr="003B2076" w:rsidRDefault="0029104E" w:rsidP="003B7C17">
      <w:pPr>
        <w:pStyle w:val="PARAGRAPH"/>
        <w:numPr>
          <w:ilvl w:val="1"/>
          <w:numId w:val="17"/>
        </w:numPr>
        <w:spacing w:beforeLines="60" w:before="144" w:afterLines="60" w:after="144"/>
        <w:ind w:left="709" w:hanging="709"/>
      </w:pPr>
      <w:r w:rsidRPr="003B2076">
        <w:t xml:space="preserve">Under the terms of </w:t>
      </w:r>
      <w:r w:rsidRPr="003B2076">
        <w:rPr>
          <w:b/>
        </w:rPr>
        <w:t>ESQCR</w:t>
      </w:r>
      <w:r w:rsidRPr="003B2076">
        <w:t xml:space="preserve"> Regulation 26 the </w:t>
      </w:r>
      <w:r w:rsidRPr="003B2076">
        <w:rPr>
          <w:b/>
        </w:rPr>
        <w:t>DNO</w:t>
      </w:r>
      <w:r w:rsidRPr="003B2076">
        <w:t xml:space="preserve"> may require a </w:t>
      </w:r>
      <w:r w:rsidRPr="003B2076">
        <w:rPr>
          <w:b/>
        </w:rPr>
        <w:t>Micro-generator</w:t>
      </w:r>
      <w:r w:rsidRPr="003B2076">
        <w:t xml:space="preserve"> to be disconnected if it is a source of danger or interferes with the quality of supply to other consumers.</w:t>
      </w:r>
    </w:p>
    <w:p w14:paraId="78CD5BFB" w14:textId="150F8C73"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 xml:space="preserve">In addition to the requirements specified in this document which allows connection to the </w:t>
      </w:r>
      <w:r w:rsidRPr="00A068B0">
        <w:rPr>
          <w:b/>
          <w:spacing w:val="0"/>
        </w:rPr>
        <w:t>GB</w:t>
      </w:r>
      <w:r w:rsidRPr="00A068B0">
        <w:rPr>
          <w:spacing w:val="0"/>
        </w:rPr>
        <w:t xml:space="preserve"> public </w:t>
      </w:r>
      <w:r w:rsidR="006F1C91" w:rsidRPr="00A068B0">
        <w:rPr>
          <w:b/>
          <w:spacing w:val="0"/>
        </w:rPr>
        <w:t>Low Voltage</w:t>
      </w:r>
      <w:r w:rsidRPr="00A068B0">
        <w:rPr>
          <w:b/>
          <w:spacing w:val="0"/>
        </w:rPr>
        <w:t xml:space="preserve"> Distribution Network</w:t>
      </w:r>
      <w:r w:rsidRPr="00A068B0">
        <w:rPr>
          <w:spacing w:val="0"/>
        </w:rPr>
        <w:t xml:space="preserve">, the </w:t>
      </w:r>
      <w:r w:rsidRPr="00A068B0">
        <w:rPr>
          <w:b/>
          <w:spacing w:val="0"/>
        </w:rPr>
        <w:t>Micro-generator</w:t>
      </w:r>
      <w:r w:rsidRPr="00A068B0">
        <w:rPr>
          <w:spacing w:val="0"/>
        </w:rPr>
        <w:t xml:space="preserve"> and </w:t>
      </w:r>
      <w:proofErr w:type="gramStart"/>
      <w:r w:rsidRPr="00A068B0">
        <w:rPr>
          <w:spacing w:val="0"/>
        </w:rPr>
        <w:t>all of</w:t>
      </w:r>
      <w:proofErr w:type="gramEnd"/>
      <w:r w:rsidRPr="00A068B0">
        <w:rPr>
          <w:spacing w:val="0"/>
        </w:rPr>
        <w:t xml:space="preserve"> its components shall </w:t>
      </w:r>
      <w:r w:rsidR="00C52A0F" w:rsidRPr="00A068B0">
        <w:rPr>
          <w:spacing w:val="0"/>
        </w:rPr>
        <w:t>conform to</w:t>
      </w:r>
      <w:r w:rsidRPr="00A068B0">
        <w:rPr>
          <w:spacing w:val="0"/>
        </w:rPr>
        <w:t xml:space="preserve"> all relevant legal requirements including European Directives and CE marking.</w:t>
      </w:r>
    </w:p>
    <w:p w14:paraId="794E92AF" w14:textId="305AC38B"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This document does not remove any statutory rights of an individual or organisation; equally it does not remove any statutory obligation on an individual or organisation.</w:t>
      </w:r>
    </w:p>
    <w:p w14:paraId="250C7288" w14:textId="77777777" w:rsidR="00BB7D9E" w:rsidRPr="00A068B0" w:rsidRDefault="00BB7D9E" w:rsidP="003B7C17">
      <w:pPr>
        <w:widowControl w:val="0"/>
        <w:autoSpaceDE w:val="0"/>
        <w:autoSpaceDN w:val="0"/>
        <w:adjustRightInd w:val="0"/>
        <w:spacing w:beforeLines="60" w:before="144" w:afterLines="60" w:after="144"/>
        <w:ind w:right="54"/>
      </w:pPr>
    </w:p>
    <w:p w14:paraId="565E2FFF" w14:textId="77777777" w:rsidR="0029104E" w:rsidRPr="00A068B0" w:rsidRDefault="0029104E" w:rsidP="0029104E">
      <w:pPr>
        <w:rPr>
          <w:sz w:val="20"/>
        </w:rPr>
      </w:pPr>
    </w:p>
    <w:p w14:paraId="6411A13B" w14:textId="77777777" w:rsidR="000A551F" w:rsidRPr="003B2076" w:rsidRDefault="000A551F">
      <w:pPr>
        <w:jc w:val="left"/>
        <w:rPr>
          <w:rFonts w:cs="Times New Roman"/>
          <w:b/>
          <w:bCs/>
          <w:spacing w:val="0"/>
          <w:sz w:val="24"/>
          <w:szCs w:val="22"/>
        </w:rPr>
      </w:pPr>
      <w:r w:rsidRPr="003B2076">
        <w:br w:type="page"/>
      </w:r>
    </w:p>
    <w:p w14:paraId="76641D2E" w14:textId="0E249450" w:rsidR="0029104E" w:rsidRPr="003B2076" w:rsidRDefault="0029104E" w:rsidP="003B7C17">
      <w:pPr>
        <w:pStyle w:val="Heading1"/>
      </w:pPr>
      <w:bookmarkStart w:id="12" w:name="_Toc506580622"/>
      <w:r w:rsidRPr="003B2076">
        <w:lastRenderedPageBreak/>
        <w:t>Scope</w:t>
      </w:r>
      <w:bookmarkEnd w:id="12"/>
    </w:p>
    <w:p w14:paraId="79C05BDA" w14:textId="5A578A55" w:rsidR="0029104E" w:rsidRPr="003B2076" w:rsidRDefault="00BB7D9E" w:rsidP="00B83C15">
      <w:pPr>
        <w:pStyle w:val="NumberedPARAlevel2"/>
        <w:ind w:left="709" w:hanging="709"/>
        <w:rPr>
          <w:szCs w:val="22"/>
        </w:rPr>
      </w:pPr>
      <w:r w:rsidRPr="00A068B0">
        <w:rPr>
          <w:bCs w:val="0"/>
        </w:rPr>
        <w:t>T</w:t>
      </w:r>
      <w:r w:rsidR="0029104E" w:rsidRPr="00A068B0">
        <w:rPr>
          <w:rFonts w:cs="Arial"/>
          <w:szCs w:val="22"/>
        </w:rPr>
        <w:t xml:space="preserve">his EREC G98 provides guidance on the </w:t>
      </w:r>
      <w:r w:rsidR="0029104E" w:rsidRPr="003B2076">
        <w:rPr>
          <w:rFonts w:cs="Arial"/>
          <w:b/>
          <w:szCs w:val="22"/>
        </w:rPr>
        <w:t>GB</w:t>
      </w:r>
      <w:r w:rsidR="0029104E" w:rsidRPr="00A068B0">
        <w:rPr>
          <w:rFonts w:cs="Arial"/>
          <w:szCs w:val="22"/>
        </w:rPr>
        <w:t xml:space="preserve"> technical requirements for the connection of </w:t>
      </w:r>
      <w:r w:rsidR="0029104E" w:rsidRPr="003B2076">
        <w:rPr>
          <w:rFonts w:cs="Arial"/>
          <w:b/>
          <w:szCs w:val="22"/>
        </w:rPr>
        <w:t xml:space="preserve">Micro-generators </w:t>
      </w:r>
      <w:r w:rsidR="0029104E" w:rsidRPr="00A068B0">
        <w:rPr>
          <w:rFonts w:cs="Arial"/>
          <w:szCs w:val="22"/>
        </w:rPr>
        <w:t xml:space="preserve">in parallel with public </w:t>
      </w:r>
      <w:r w:rsidR="006F1C91"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Networks</w:t>
      </w:r>
      <w:r w:rsidR="0029104E" w:rsidRPr="00A068B0">
        <w:rPr>
          <w:rFonts w:cs="Arial"/>
          <w:szCs w:val="22"/>
        </w:rPr>
        <w:t xml:space="preserve">. </w:t>
      </w:r>
      <w:r w:rsidR="0029104E" w:rsidRPr="003B2076">
        <w:rPr>
          <w:rFonts w:cs="Arial"/>
          <w:szCs w:val="22"/>
        </w:rPr>
        <w:t xml:space="preserve">The requirements set out in this EREC G98 are in addition to those of European standard EN 50438 which should be complied with </w:t>
      </w:r>
      <w:r w:rsidR="006F1C91" w:rsidRPr="003B2076">
        <w:rPr>
          <w:rFonts w:cs="Arial"/>
          <w:szCs w:val="22"/>
        </w:rPr>
        <w:t>in full</w:t>
      </w:r>
      <w:r w:rsidR="0029104E" w:rsidRPr="003B2076">
        <w:rPr>
          <w:rFonts w:cs="Arial"/>
          <w:szCs w:val="22"/>
        </w:rPr>
        <w:t>.</w:t>
      </w:r>
    </w:p>
    <w:p w14:paraId="4262ABC4" w14:textId="6BCC1E0B" w:rsidR="0029104E" w:rsidRPr="00A068B0" w:rsidRDefault="00BB7D9E" w:rsidP="00B83C15">
      <w:pPr>
        <w:pStyle w:val="NumberedPARAlevel2"/>
        <w:ind w:left="709" w:hanging="709"/>
        <w:rPr>
          <w:szCs w:val="22"/>
        </w:rPr>
      </w:pPr>
      <w:r w:rsidRPr="00A068B0">
        <w:t>T</w:t>
      </w:r>
      <w:r w:rsidR="0029104E" w:rsidRPr="00A068B0">
        <w:rPr>
          <w:rFonts w:eastAsia="Batang" w:cs="Arial"/>
          <w:szCs w:val="22"/>
        </w:rPr>
        <w:t xml:space="preserve">here are </w:t>
      </w:r>
      <w:r w:rsidR="0029104E" w:rsidRPr="003B2076">
        <w:rPr>
          <w:rFonts w:eastAsia="Batang" w:cs="Arial"/>
          <w:szCs w:val="22"/>
        </w:rPr>
        <w:t xml:space="preserve">two </w:t>
      </w:r>
      <w:r w:rsidR="0029104E" w:rsidRPr="00A068B0">
        <w:rPr>
          <w:rFonts w:eastAsia="Batang" w:cs="Arial"/>
          <w:szCs w:val="22"/>
        </w:rPr>
        <w:t xml:space="preserve">connection procedures </w:t>
      </w:r>
      <w:r w:rsidR="0029104E" w:rsidRPr="00A068B0">
        <w:rPr>
          <w:rFonts w:cs="Arial"/>
          <w:szCs w:val="22"/>
        </w:rPr>
        <w:t>described in this document</w:t>
      </w:r>
      <w:r w:rsidR="0029104E" w:rsidRPr="00A068B0">
        <w:rPr>
          <w:rFonts w:eastAsia="Batang" w:cs="Arial"/>
          <w:szCs w:val="22"/>
        </w:rPr>
        <w:t>. The first connection procedure</w:t>
      </w:r>
      <w:r w:rsidR="0029104E" w:rsidRPr="00A068B0">
        <w:rPr>
          <w:rFonts w:cs="Arial"/>
          <w:szCs w:val="22"/>
        </w:rPr>
        <w:t xml:space="preserve"> covers the connection of </w:t>
      </w:r>
      <w:r w:rsidR="0029104E" w:rsidRPr="003B2076">
        <w:rPr>
          <w:rFonts w:cs="Arial"/>
          <w:szCs w:val="22"/>
        </w:rPr>
        <w:t xml:space="preserve">a single </w:t>
      </w:r>
      <w:r w:rsidR="0029104E" w:rsidRPr="003B2076">
        <w:rPr>
          <w:rFonts w:cs="Arial"/>
          <w:b/>
          <w:szCs w:val="22"/>
        </w:rPr>
        <w:t>Micro-generating Plant</w:t>
      </w:r>
      <w:r w:rsidR="0029104E" w:rsidRPr="003B2076">
        <w:rPr>
          <w:rFonts w:cs="Arial"/>
          <w:szCs w:val="22"/>
        </w:rPr>
        <w:t xml:space="preserve">. A </w:t>
      </w:r>
      <w:r w:rsidR="0029104E" w:rsidRPr="003B2076">
        <w:rPr>
          <w:rFonts w:cs="Arial"/>
          <w:b/>
          <w:szCs w:val="22"/>
        </w:rPr>
        <w:t>Micro-generating Plant</w:t>
      </w:r>
      <w:r w:rsidR="0029104E" w:rsidRPr="003B2076">
        <w:rPr>
          <w:rFonts w:cs="Arial"/>
          <w:szCs w:val="22"/>
        </w:rPr>
        <w:t xml:space="preserve"> is a single electrical installation that contains </w:t>
      </w:r>
      <w:r w:rsidR="0029104E" w:rsidRPr="00A068B0">
        <w:rPr>
          <w:rFonts w:cs="Arial"/>
          <w:szCs w:val="22"/>
        </w:rPr>
        <w:t xml:space="preserve">one or more </w:t>
      </w:r>
      <w:r w:rsidR="0029104E" w:rsidRPr="003B2076">
        <w:rPr>
          <w:rFonts w:cs="Arial"/>
          <w:b/>
          <w:szCs w:val="22"/>
        </w:rPr>
        <w:t>Micro-generators</w:t>
      </w:r>
      <w:r w:rsidR="0029104E" w:rsidRPr="00A068B0">
        <w:rPr>
          <w:rFonts w:cs="Arial"/>
          <w:szCs w:val="22"/>
        </w:rPr>
        <w:t>, either single or multi-phase</w:t>
      </w:r>
      <w:r w:rsidR="0029104E" w:rsidRPr="003B2076">
        <w:rPr>
          <w:rFonts w:cs="Arial"/>
          <w:szCs w:val="22"/>
        </w:rPr>
        <w:t xml:space="preserve">, the aggregate </w:t>
      </w:r>
      <w:r w:rsidR="0029104E" w:rsidRPr="003B2076">
        <w:rPr>
          <w:rFonts w:cs="Arial"/>
          <w:b/>
          <w:szCs w:val="22"/>
        </w:rPr>
        <w:t>Registered Capacity</w:t>
      </w:r>
      <w:r w:rsidR="0029104E" w:rsidRPr="003B2076">
        <w:rPr>
          <w:rFonts w:cs="Arial"/>
          <w:szCs w:val="22"/>
        </w:rPr>
        <w:t xml:space="preserve"> of which is no greater than 16 A per phase</w:t>
      </w:r>
      <w:r w:rsidR="0029104E" w:rsidRPr="00A068B0">
        <w:rPr>
          <w:rStyle w:val="FootnoteReference"/>
          <w:rFonts w:cs="Arial"/>
          <w:sz w:val="22"/>
          <w:szCs w:val="22"/>
          <w:vertAlign w:val="superscript"/>
        </w:rPr>
        <w:footnoteReference w:id="3"/>
      </w:r>
      <w:r w:rsidR="0029104E" w:rsidRPr="00A068B0">
        <w:rPr>
          <w:rFonts w:cs="Arial"/>
          <w:szCs w:val="22"/>
        </w:rPr>
        <w:t xml:space="preserve">. The </w:t>
      </w:r>
      <w:r w:rsidR="0029104E" w:rsidRPr="003B2076">
        <w:rPr>
          <w:rFonts w:cs="Arial"/>
          <w:szCs w:val="22"/>
        </w:rPr>
        <w:t xml:space="preserve">second </w:t>
      </w:r>
      <w:r w:rsidR="0029104E" w:rsidRPr="00A068B0">
        <w:rPr>
          <w:rFonts w:cs="Arial"/>
          <w:szCs w:val="22"/>
        </w:rPr>
        <w:t xml:space="preserve">connection procedure covers the connection of multiple </w:t>
      </w:r>
      <w:r w:rsidR="0029104E" w:rsidRPr="00A068B0">
        <w:rPr>
          <w:rFonts w:cs="Arial"/>
          <w:b/>
          <w:szCs w:val="22"/>
        </w:rPr>
        <w:t>Micro-generators</w:t>
      </w:r>
      <w:r w:rsidR="0029104E" w:rsidRPr="00A068B0">
        <w:rPr>
          <w:rFonts w:cs="Arial"/>
          <w:szCs w:val="22"/>
        </w:rPr>
        <w:t xml:space="preserve"> (other than within a single </w:t>
      </w:r>
      <w:r w:rsidR="0029104E" w:rsidRPr="00A068B0">
        <w:rPr>
          <w:rFonts w:cs="Arial"/>
          <w:b/>
          <w:szCs w:val="22"/>
        </w:rPr>
        <w:t>Customer’s Installation</w:t>
      </w:r>
      <w:r w:rsidR="0029104E" w:rsidRPr="00A068B0">
        <w:rPr>
          <w:rFonts w:cs="Arial"/>
          <w:szCs w:val="22"/>
        </w:rPr>
        <w:t xml:space="preserve">) in a </w:t>
      </w:r>
      <w:r w:rsidR="0029104E" w:rsidRPr="00A068B0">
        <w:rPr>
          <w:rFonts w:cs="Arial"/>
          <w:b/>
          <w:szCs w:val="22"/>
        </w:rPr>
        <w:t>Close Geographic Region</w:t>
      </w:r>
      <w:r w:rsidR="0029104E" w:rsidRPr="00A068B0">
        <w:rPr>
          <w:rFonts w:cs="Arial"/>
          <w:szCs w:val="22"/>
        </w:rPr>
        <w:t>, under a planned programme of work.</w:t>
      </w:r>
    </w:p>
    <w:p w14:paraId="5E6463F4" w14:textId="3DF0232A" w:rsidR="0029104E" w:rsidRPr="001B408F" w:rsidRDefault="00BB7D9E" w:rsidP="00B83C15">
      <w:pPr>
        <w:pStyle w:val="NumberedPARAlevel2"/>
        <w:ind w:left="709" w:hanging="709"/>
        <w:rPr>
          <w:szCs w:val="22"/>
        </w:rPr>
      </w:pPr>
      <w:r w:rsidRPr="00A068B0">
        <w:t>T</w:t>
      </w:r>
      <w:r w:rsidR="0029104E" w:rsidRPr="00A068B0">
        <w:rPr>
          <w:rFonts w:cs="Arial"/>
          <w:szCs w:val="22"/>
        </w:rPr>
        <w:t xml:space="preserve">his document is applicable to </w:t>
      </w:r>
      <w:r w:rsidR="0029104E" w:rsidRPr="00A068B0">
        <w:rPr>
          <w:rFonts w:cs="Arial"/>
          <w:b/>
          <w:szCs w:val="22"/>
        </w:rPr>
        <w:t>Fully Type Tested Micro-generators</w:t>
      </w:r>
      <w:r w:rsidR="0029104E" w:rsidRPr="00A068B0">
        <w:rPr>
          <w:rFonts w:cs="Arial"/>
          <w:szCs w:val="22"/>
        </w:rPr>
        <w:t xml:space="preserve"> for which a </w:t>
      </w:r>
      <w:r w:rsidR="0029104E" w:rsidRPr="00A068B0">
        <w:rPr>
          <w:rFonts w:cs="Arial"/>
          <w:b/>
          <w:szCs w:val="22"/>
        </w:rPr>
        <w:t>Micro-generator</w:t>
      </w:r>
      <w:r w:rsidR="0029104E" w:rsidRPr="00A068B0">
        <w:rPr>
          <w:rFonts w:cs="Arial"/>
          <w:szCs w:val="22"/>
        </w:rPr>
        <w:t xml:space="preserve"> </w:t>
      </w:r>
      <w:r w:rsidR="00AB39CC" w:rsidRPr="00A068B0">
        <w:rPr>
          <w:rFonts w:cs="Arial"/>
          <w:b/>
          <w:szCs w:val="22"/>
        </w:rPr>
        <w:t>Type</w:t>
      </w:r>
      <w:r w:rsidR="00AB39CC"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demonstrates that the </w:t>
      </w:r>
      <w:r w:rsidR="0029104E" w:rsidRPr="00A068B0">
        <w:rPr>
          <w:rFonts w:cs="Arial"/>
          <w:b/>
          <w:szCs w:val="22"/>
        </w:rPr>
        <w:t>Micro-generator</w:t>
      </w:r>
      <w:r w:rsidR="0029104E" w:rsidRPr="00A068B0">
        <w:rPr>
          <w:rFonts w:cs="Arial"/>
          <w:szCs w:val="22"/>
        </w:rPr>
        <w:t xml:space="preserve"> design meets all the requirements set out in this EREC G98.  For </w:t>
      </w:r>
      <w:r w:rsidR="003B2076">
        <w:rPr>
          <w:rFonts w:cs="Arial"/>
          <w:b/>
          <w:szCs w:val="22"/>
        </w:rPr>
        <w:t>Micro-generators</w:t>
      </w:r>
      <w:r w:rsidR="00A36F32" w:rsidRPr="00A068B0">
        <w:rPr>
          <w:rFonts w:cs="Arial"/>
          <w:szCs w:val="22"/>
        </w:rPr>
        <w:t xml:space="preserve"> </w:t>
      </w:r>
      <w:r w:rsidR="0029104E" w:rsidRPr="00A068B0">
        <w:rPr>
          <w:rFonts w:cs="Arial"/>
          <w:szCs w:val="22"/>
        </w:rPr>
        <w:t>greater than 16 A per phase the procedures described in EREC G99 apply.</w:t>
      </w:r>
    </w:p>
    <w:p w14:paraId="6DC54179" w14:textId="77777777" w:rsidR="001B408F" w:rsidRPr="0031654A" w:rsidRDefault="001B408F" w:rsidP="001B408F">
      <w:pPr>
        <w:pStyle w:val="NumberedPARAlevel2"/>
        <w:rPr>
          <w:rFonts w:cs="Arial"/>
          <w:szCs w:val="22"/>
        </w:rPr>
      </w:pPr>
      <w:r w:rsidRPr="0031654A">
        <w:rPr>
          <w:rFonts w:cs="Arial"/>
          <w:szCs w:val="22"/>
        </w:rPr>
        <w:t xml:space="preserve">Where a </w:t>
      </w:r>
      <w:r w:rsidRPr="0005362A">
        <w:rPr>
          <w:rFonts w:cs="Arial"/>
          <w:b/>
          <w:szCs w:val="22"/>
        </w:rPr>
        <w:t>Customer</w:t>
      </w:r>
      <w:r w:rsidRPr="0031654A">
        <w:rPr>
          <w:rFonts w:cs="Arial"/>
          <w:szCs w:val="22"/>
        </w:rPr>
        <w:t xml:space="preserve">: </w:t>
      </w:r>
    </w:p>
    <w:p w14:paraId="436DB711" w14:textId="3978C3DB" w:rsidR="001B408F" w:rsidRPr="0031654A" w:rsidRDefault="001B408F" w:rsidP="000E1B29">
      <w:pPr>
        <w:pStyle w:val="NumberedPARAlevel2"/>
        <w:numPr>
          <w:ilvl w:val="0"/>
          <w:numId w:val="45"/>
        </w:numPr>
        <w:rPr>
          <w:rFonts w:cs="Arial"/>
          <w:szCs w:val="22"/>
        </w:rPr>
      </w:pPr>
      <w:r w:rsidRPr="0031654A">
        <w:rPr>
          <w:rFonts w:cs="Arial"/>
          <w:szCs w:val="22"/>
        </w:rPr>
        <w:t xml:space="preserve">has an existing </w:t>
      </w:r>
      <w:r w:rsidRPr="0005362A">
        <w:rPr>
          <w:rFonts w:cs="Arial"/>
          <w:b/>
          <w:szCs w:val="22"/>
        </w:rPr>
        <w:t>Micro-generator</w:t>
      </w:r>
      <w:r w:rsidRPr="0031654A">
        <w:rPr>
          <w:rFonts w:cs="Arial"/>
          <w:szCs w:val="22"/>
        </w:rPr>
        <w:t xml:space="preserve"> that conforms with </w:t>
      </w:r>
      <w:r>
        <w:rPr>
          <w:rFonts w:cs="Arial"/>
          <w:szCs w:val="22"/>
        </w:rPr>
        <w:t xml:space="preserve">the </w:t>
      </w:r>
      <w:r w:rsidRPr="0031654A">
        <w:rPr>
          <w:rFonts w:cs="Arial"/>
          <w:szCs w:val="22"/>
        </w:rPr>
        <w:t xml:space="preserve">EREC G83 or </w:t>
      </w:r>
      <w:r>
        <w:rPr>
          <w:rFonts w:cs="Arial"/>
          <w:szCs w:val="22"/>
        </w:rPr>
        <w:t>EREC G98</w:t>
      </w:r>
      <w:r w:rsidRPr="0031654A">
        <w:rPr>
          <w:rFonts w:cs="Arial"/>
          <w:szCs w:val="22"/>
        </w:rPr>
        <w:t xml:space="preserve"> requirements, and they wish to install a</w:t>
      </w:r>
      <w:r w:rsidR="00876A38">
        <w:rPr>
          <w:rFonts w:cs="Arial"/>
          <w:szCs w:val="22"/>
        </w:rPr>
        <w:t>n</w:t>
      </w:r>
      <w:r w:rsidRPr="0031654A">
        <w:rPr>
          <w:rFonts w:cs="Arial"/>
          <w:szCs w:val="22"/>
        </w:rPr>
        <w:t xml:space="preserve"> </w:t>
      </w:r>
      <w:r w:rsidR="00876A38" w:rsidRPr="00183741">
        <w:rPr>
          <w:rFonts w:cs="Arial"/>
          <w:b/>
          <w:szCs w:val="22"/>
        </w:rPr>
        <w:t>Electricity S</w:t>
      </w:r>
      <w:r w:rsidRPr="00183741">
        <w:rPr>
          <w:rFonts w:cs="Arial"/>
          <w:b/>
          <w:szCs w:val="22"/>
        </w:rPr>
        <w:t>torage</w:t>
      </w:r>
      <w:r w:rsidRPr="0031654A">
        <w:rPr>
          <w:rFonts w:cs="Arial"/>
          <w:szCs w:val="22"/>
        </w:rPr>
        <w:t xml:space="preserve"> d</w:t>
      </w:r>
      <w:r>
        <w:rPr>
          <w:rFonts w:cs="Arial"/>
          <w:szCs w:val="22"/>
        </w:rPr>
        <w:t xml:space="preserve">evice </w:t>
      </w:r>
      <w:r w:rsidR="00183741">
        <w:rPr>
          <w:rFonts w:cs="Arial"/>
          <w:szCs w:val="22"/>
        </w:rPr>
        <w:t>via</w:t>
      </w:r>
      <w:r w:rsidR="000E1B29">
        <w:rPr>
          <w:rFonts w:cs="Arial"/>
          <w:szCs w:val="22"/>
        </w:rPr>
        <w:t xml:space="preserve"> </w:t>
      </w:r>
      <w:r w:rsidR="000E1B29" w:rsidRPr="000E1B29">
        <w:rPr>
          <w:rFonts w:cs="Arial"/>
          <w:szCs w:val="22"/>
        </w:rPr>
        <w:t xml:space="preserve">an EREC G98 </w:t>
      </w:r>
      <w:r w:rsidR="000E1B29" w:rsidRPr="00183741">
        <w:rPr>
          <w:rFonts w:cs="Arial"/>
          <w:b/>
          <w:szCs w:val="22"/>
        </w:rPr>
        <w:t>Type Tested Inverter</w:t>
      </w:r>
      <w:r w:rsidR="000E1B29" w:rsidRPr="000E1B29">
        <w:rPr>
          <w:rFonts w:cs="Arial"/>
          <w:szCs w:val="22"/>
        </w:rPr>
        <w:t xml:space="preserve"> that is separate from the existing </w:t>
      </w:r>
      <w:r w:rsidR="000E1B29" w:rsidRPr="00183741">
        <w:rPr>
          <w:rFonts w:cs="Arial"/>
          <w:b/>
          <w:szCs w:val="22"/>
        </w:rPr>
        <w:t>Micro-generator Inverter</w:t>
      </w:r>
      <w:r w:rsidR="000E1B29" w:rsidRPr="000E1B29">
        <w:rPr>
          <w:rFonts w:cs="Arial"/>
          <w:szCs w:val="22"/>
        </w:rPr>
        <w:t>.</w:t>
      </w:r>
      <w:r w:rsidR="009669F1">
        <w:rPr>
          <w:rFonts w:cs="Arial"/>
          <w:szCs w:val="22"/>
        </w:rPr>
        <w:t>;</w:t>
      </w:r>
      <w:r w:rsidRPr="0031654A">
        <w:rPr>
          <w:rFonts w:cs="Arial"/>
          <w:szCs w:val="22"/>
        </w:rPr>
        <w:t xml:space="preserve"> or </w:t>
      </w:r>
    </w:p>
    <w:p w14:paraId="6314E79B" w14:textId="6090BC15" w:rsidR="001B408F" w:rsidRPr="0031654A" w:rsidRDefault="001B408F" w:rsidP="001B408F">
      <w:pPr>
        <w:pStyle w:val="NumberedPARAlevel2"/>
        <w:numPr>
          <w:ilvl w:val="0"/>
          <w:numId w:val="45"/>
        </w:numPr>
        <w:rPr>
          <w:rFonts w:cs="Arial"/>
          <w:szCs w:val="22"/>
        </w:rPr>
      </w:pPr>
      <w:r w:rsidRPr="0031654A">
        <w:rPr>
          <w:rFonts w:cs="Arial"/>
          <w:szCs w:val="22"/>
        </w:rPr>
        <w:t xml:space="preserve">wishes to install both a new </w:t>
      </w:r>
      <w:r w:rsidRPr="0005362A">
        <w:rPr>
          <w:rFonts w:cs="Arial"/>
          <w:b/>
          <w:szCs w:val="22"/>
        </w:rPr>
        <w:t>Micro-generator</w:t>
      </w:r>
      <w:r w:rsidRPr="0031654A">
        <w:rPr>
          <w:rFonts w:cs="Arial"/>
          <w:szCs w:val="22"/>
        </w:rPr>
        <w:t xml:space="preserve"> (non-</w:t>
      </w:r>
      <w:r w:rsidR="00876A38">
        <w:rPr>
          <w:rFonts w:cs="Arial"/>
          <w:b/>
          <w:szCs w:val="22"/>
        </w:rPr>
        <w:t>Electricity Storage</w:t>
      </w:r>
      <w:r w:rsidRPr="0031654A">
        <w:rPr>
          <w:rFonts w:cs="Arial"/>
          <w:szCs w:val="22"/>
        </w:rPr>
        <w:t>) th</w:t>
      </w:r>
      <w:r>
        <w:rPr>
          <w:rFonts w:cs="Arial"/>
          <w:szCs w:val="22"/>
        </w:rPr>
        <w:t>at conforms with the EREC G98</w:t>
      </w:r>
      <w:r w:rsidRPr="0031654A">
        <w:rPr>
          <w:rFonts w:cs="Arial"/>
          <w:szCs w:val="22"/>
        </w:rPr>
        <w:t xml:space="preserve"> requirements, a</w:t>
      </w:r>
      <w:r>
        <w:rPr>
          <w:rFonts w:cs="Arial"/>
          <w:szCs w:val="22"/>
        </w:rPr>
        <w:t>nd a</w:t>
      </w:r>
      <w:r w:rsidR="00D97B7B">
        <w:rPr>
          <w:rFonts w:cs="Arial"/>
          <w:szCs w:val="22"/>
        </w:rPr>
        <w:t>n</w:t>
      </w:r>
      <w:r>
        <w:rPr>
          <w:rFonts w:cs="Arial"/>
          <w:szCs w:val="22"/>
        </w:rPr>
        <w:t xml:space="preserve"> </w:t>
      </w:r>
      <w:r w:rsidR="00876A38" w:rsidRPr="00183741">
        <w:rPr>
          <w:rFonts w:cs="Arial"/>
          <w:b/>
          <w:szCs w:val="22"/>
        </w:rPr>
        <w:t>Electricity S</w:t>
      </w:r>
      <w:r w:rsidRPr="00183741">
        <w:rPr>
          <w:rFonts w:cs="Arial"/>
          <w:b/>
          <w:szCs w:val="22"/>
        </w:rPr>
        <w:t>torage</w:t>
      </w:r>
      <w:r>
        <w:rPr>
          <w:rFonts w:cs="Arial"/>
          <w:szCs w:val="22"/>
        </w:rPr>
        <w:t xml:space="preserve"> device via a G98</w:t>
      </w:r>
      <w:r w:rsidRPr="0031654A">
        <w:rPr>
          <w:rFonts w:cs="Arial"/>
          <w:szCs w:val="22"/>
        </w:rPr>
        <w:t xml:space="preserve"> </w:t>
      </w:r>
      <w:r w:rsidRPr="0005362A">
        <w:rPr>
          <w:rFonts w:cs="Arial"/>
          <w:b/>
          <w:szCs w:val="22"/>
        </w:rPr>
        <w:t>Type Tested Inverter</w:t>
      </w:r>
      <w:r>
        <w:rPr>
          <w:rFonts w:cs="Arial"/>
          <w:szCs w:val="22"/>
        </w:rPr>
        <w:t xml:space="preserve"> together with an export limitation s</w:t>
      </w:r>
      <w:r w:rsidRPr="0031654A">
        <w:rPr>
          <w:rFonts w:cs="Arial"/>
          <w:szCs w:val="22"/>
        </w:rPr>
        <w:t>cheme that conforms with the EREC G100 requirements</w:t>
      </w:r>
      <w:r w:rsidR="009669F1">
        <w:rPr>
          <w:rFonts w:cs="Arial"/>
          <w:szCs w:val="22"/>
        </w:rPr>
        <w:t>;</w:t>
      </w:r>
      <w:r w:rsidRPr="0031654A">
        <w:rPr>
          <w:rFonts w:cs="Arial"/>
          <w:szCs w:val="22"/>
        </w:rPr>
        <w:t xml:space="preserve"> </w:t>
      </w:r>
    </w:p>
    <w:p w14:paraId="34061CBF" w14:textId="2B8C5B81" w:rsidR="001B408F" w:rsidRPr="0031654A" w:rsidRDefault="001B408F" w:rsidP="001B408F">
      <w:pPr>
        <w:pStyle w:val="NumberedPARAlevel2"/>
        <w:numPr>
          <w:ilvl w:val="0"/>
          <w:numId w:val="0"/>
        </w:numPr>
        <w:ind w:left="709"/>
        <w:rPr>
          <w:rFonts w:cs="Arial"/>
          <w:szCs w:val="22"/>
        </w:rPr>
      </w:pPr>
      <w:r w:rsidRPr="0031654A">
        <w:rPr>
          <w:rFonts w:cs="Arial"/>
          <w:szCs w:val="22"/>
        </w:rPr>
        <w:t>referen</w:t>
      </w:r>
      <w:r>
        <w:rPr>
          <w:rFonts w:cs="Arial"/>
          <w:szCs w:val="22"/>
        </w:rPr>
        <w:t>ce should be made to EREC G99</w:t>
      </w:r>
      <w:r w:rsidRPr="0031654A">
        <w:rPr>
          <w:rFonts w:cs="Arial"/>
          <w:szCs w:val="22"/>
        </w:rPr>
        <w:t xml:space="preserve"> as the </w:t>
      </w:r>
      <w:r w:rsidR="00876A38">
        <w:rPr>
          <w:rFonts w:cs="Arial"/>
          <w:szCs w:val="22"/>
        </w:rPr>
        <w:t>integrated micro generation and storage</w:t>
      </w:r>
      <w:r w:rsidRPr="00905206">
        <w:rPr>
          <w:rFonts w:cs="Arial"/>
          <w:szCs w:val="22"/>
        </w:rPr>
        <w:t xml:space="preserve"> p</w:t>
      </w:r>
      <w:r w:rsidRPr="0031654A">
        <w:rPr>
          <w:rFonts w:cs="Arial"/>
          <w:szCs w:val="22"/>
        </w:rPr>
        <w:t xml:space="preserve">rocedure may be appropriate. </w:t>
      </w:r>
      <w:r w:rsidR="00D97B7B">
        <w:rPr>
          <w:rFonts w:cs="Arial"/>
          <w:szCs w:val="22"/>
        </w:rPr>
        <w:t xml:space="preserve"> </w:t>
      </w:r>
      <w:r w:rsidRPr="00905206">
        <w:rPr>
          <w:rFonts w:cs="Arial"/>
          <w:szCs w:val="22"/>
        </w:rPr>
        <w:t xml:space="preserve">The </w:t>
      </w:r>
      <w:r w:rsidR="00876A38">
        <w:rPr>
          <w:rFonts w:cs="Arial"/>
          <w:szCs w:val="22"/>
        </w:rPr>
        <w:t>integrated micro</w:t>
      </w:r>
      <w:r w:rsidRPr="00AB750C">
        <w:rPr>
          <w:rFonts w:cs="Arial"/>
          <w:szCs w:val="22"/>
        </w:rPr>
        <w:t xml:space="preserve"> generation and storage</w:t>
      </w:r>
      <w:r w:rsidRPr="00905206">
        <w:rPr>
          <w:rFonts w:cs="Arial"/>
          <w:szCs w:val="22"/>
        </w:rPr>
        <w:t xml:space="preserve"> procedure</w:t>
      </w:r>
      <w:r w:rsidRPr="0031654A">
        <w:rPr>
          <w:rFonts w:cs="Arial"/>
          <w:szCs w:val="22"/>
        </w:rPr>
        <w:t xml:space="preserve"> does not apply where the total aggregate capacity of the </w:t>
      </w:r>
      <w:r w:rsidRPr="0005362A">
        <w:rPr>
          <w:rFonts w:cs="Arial"/>
          <w:b/>
          <w:szCs w:val="22"/>
        </w:rPr>
        <w:t>Micro-generators</w:t>
      </w:r>
      <w:r w:rsidRPr="0031654A">
        <w:rPr>
          <w:rFonts w:cs="Arial"/>
          <w:szCs w:val="22"/>
        </w:rPr>
        <w:t xml:space="preserve"> (both non-</w:t>
      </w:r>
      <w:r w:rsidR="00876A38" w:rsidRPr="00183741">
        <w:rPr>
          <w:rFonts w:cs="Arial"/>
          <w:b/>
          <w:szCs w:val="22"/>
        </w:rPr>
        <w:t>Electricity Storage</w:t>
      </w:r>
      <w:r w:rsidRPr="0031654A">
        <w:rPr>
          <w:rFonts w:cs="Arial"/>
          <w:szCs w:val="22"/>
        </w:rPr>
        <w:t xml:space="preserve"> and </w:t>
      </w:r>
      <w:r w:rsidR="00876A38" w:rsidRPr="00183741">
        <w:rPr>
          <w:rFonts w:cs="Arial"/>
          <w:b/>
          <w:szCs w:val="22"/>
        </w:rPr>
        <w:t>Electricity S</w:t>
      </w:r>
      <w:r w:rsidRPr="00183741">
        <w:rPr>
          <w:rFonts w:cs="Arial"/>
          <w:b/>
          <w:szCs w:val="22"/>
        </w:rPr>
        <w:t>torage</w:t>
      </w:r>
      <w:r w:rsidRPr="0031654A">
        <w:rPr>
          <w:rFonts w:cs="Arial"/>
          <w:szCs w:val="22"/>
        </w:rPr>
        <w:t xml:space="preserve">) is </w:t>
      </w:r>
      <w:r w:rsidR="009669F1">
        <w:rPr>
          <w:rFonts w:cs="Arial"/>
          <w:szCs w:val="22"/>
        </w:rPr>
        <w:t>less</w:t>
      </w:r>
      <w:r w:rsidRPr="0031654A">
        <w:rPr>
          <w:rFonts w:cs="Arial"/>
          <w:szCs w:val="22"/>
        </w:rPr>
        <w:t xml:space="preserve"> than </w:t>
      </w:r>
      <w:r w:rsidR="009669F1">
        <w:rPr>
          <w:rFonts w:cs="Arial"/>
          <w:szCs w:val="22"/>
        </w:rPr>
        <w:t xml:space="preserve">or equal to </w:t>
      </w:r>
      <w:r w:rsidRPr="0031654A">
        <w:rPr>
          <w:rFonts w:cs="Arial"/>
          <w:szCs w:val="22"/>
        </w:rPr>
        <w:t xml:space="preserve">16 A </w:t>
      </w:r>
      <w:r>
        <w:rPr>
          <w:rFonts w:cs="Arial"/>
          <w:szCs w:val="22"/>
        </w:rPr>
        <w:t>per phase, when this EREC G98</w:t>
      </w:r>
      <w:r w:rsidRPr="0031654A">
        <w:rPr>
          <w:rFonts w:cs="Arial"/>
          <w:szCs w:val="22"/>
        </w:rPr>
        <w:t xml:space="preserve"> applies.    </w:t>
      </w:r>
    </w:p>
    <w:p w14:paraId="4C5B7B1B" w14:textId="1D94C558" w:rsidR="0029104E" w:rsidRPr="00A068B0" w:rsidRDefault="00BB7D9E" w:rsidP="00B83C15">
      <w:pPr>
        <w:pStyle w:val="NumberedPARAlevel2"/>
        <w:ind w:left="709" w:hanging="709"/>
        <w:rPr>
          <w:szCs w:val="22"/>
        </w:rPr>
      </w:pPr>
      <w:r w:rsidRPr="00A068B0">
        <w:t>F</w:t>
      </w:r>
      <w:r w:rsidR="0029104E" w:rsidRPr="00A068B0">
        <w:rPr>
          <w:rFonts w:cs="Arial"/>
          <w:szCs w:val="22"/>
        </w:rPr>
        <w:t xml:space="preserve">or the purposes of this </w:t>
      </w:r>
      <w:r w:rsidR="0029104E" w:rsidRPr="003B2076">
        <w:rPr>
          <w:rFonts w:cs="Arial"/>
          <w:szCs w:val="22"/>
        </w:rPr>
        <w:t>EREC G98 the</w:t>
      </w:r>
      <w:r w:rsidR="0029104E" w:rsidRPr="00A068B0">
        <w:rPr>
          <w:rFonts w:cs="Arial"/>
          <w:szCs w:val="22"/>
        </w:rPr>
        <w:t xml:space="preserve"> </w:t>
      </w:r>
      <w:r w:rsidR="0029104E" w:rsidRPr="00A068B0">
        <w:rPr>
          <w:rFonts w:cs="Arial"/>
          <w:b/>
          <w:szCs w:val="22"/>
        </w:rPr>
        <w:t>Registered Capacity</w:t>
      </w:r>
      <w:r w:rsidR="0029104E" w:rsidRPr="00A068B0">
        <w:rPr>
          <w:rFonts w:cs="Arial"/>
          <w:szCs w:val="22"/>
        </w:rPr>
        <w:t xml:space="preserve"> of 16 A per phase, single or multi-phase, 230/400</w:t>
      </w:r>
      <w:r w:rsidR="00A72BF0" w:rsidRPr="00A068B0">
        <w:rPr>
          <w:rFonts w:cs="Arial"/>
          <w:szCs w:val="22"/>
        </w:rPr>
        <w:t xml:space="preserve"> </w:t>
      </w:r>
      <w:r w:rsidR="0029104E" w:rsidRPr="00A068B0">
        <w:rPr>
          <w:rFonts w:cs="Arial"/>
          <w:szCs w:val="22"/>
        </w:rPr>
        <w:t xml:space="preserve">V </w:t>
      </w:r>
      <w:r w:rsidR="0029104E" w:rsidRPr="00A068B0">
        <w:rPr>
          <w:rFonts w:cs="Arial"/>
          <w:b/>
          <w:szCs w:val="22"/>
        </w:rPr>
        <w:t>AC</w:t>
      </w:r>
      <w:r w:rsidR="0029104E" w:rsidRPr="00A068B0">
        <w:rPr>
          <w:rFonts w:cs="Arial"/>
          <w:szCs w:val="22"/>
        </w:rPr>
        <w:t xml:space="preserve"> corresponds to 3.68 kilowatts (kW) on a single-phase supply and 11.04 kW on a three-phase supply. The kW rating shall be based on the nominal voltage (</w:t>
      </w:r>
      <w:r w:rsidR="00410A30">
        <w:rPr>
          <w:rFonts w:cs="Arial"/>
          <w:szCs w:val="22"/>
        </w:rPr>
        <w:t>ie</w:t>
      </w:r>
      <w:r w:rsidR="0029104E" w:rsidRPr="00A068B0">
        <w:rPr>
          <w:rFonts w:cs="Arial"/>
          <w:szCs w:val="22"/>
        </w:rPr>
        <w:t xml:space="preserve"> 230</w:t>
      </w:r>
      <w:r w:rsidR="00A72BF0" w:rsidRPr="00A068B0">
        <w:rPr>
          <w:rFonts w:cs="Arial"/>
          <w:szCs w:val="22"/>
        </w:rPr>
        <w:t xml:space="preserve"> </w:t>
      </w:r>
      <w:r w:rsidR="0029104E" w:rsidRPr="00A068B0">
        <w:rPr>
          <w:rFonts w:cs="Arial"/>
          <w:szCs w:val="22"/>
        </w:rPr>
        <w:t xml:space="preserve">V) as defined in BS EN 50160 and the </w:t>
      </w:r>
      <w:r w:rsidR="0029104E" w:rsidRPr="00A068B0">
        <w:rPr>
          <w:rFonts w:cs="Arial"/>
          <w:b/>
          <w:szCs w:val="22"/>
        </w:rPr>
        <w:t>ESQCR.</w:t>
      </w:r>
    </w:p>
    <w:p w14:paraId="6C8E9120" w14:textId="201593DF"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there is an existing </w:t>
      </w:r>
      <w:r w:rsidR="0029104E" w:rsidRPr="003B2076">
        <w:rPr>
          <w:rFonts w:cs="Arial"/>
          <w:b/>
          <w:szCs w:val="22"/>
        </w:rPr>
        <w:t>Micro-generator</w:t>
      </w:r>
      <w:r w:rsidR="0029104E" w:rsidRPr="003B2076">
        <w:rPr>
          <w:rFonts w:cs="Arial"/>
          <w:szCs w:val="22"/>
        </w:rPr>
        <w:t xml:space="preserve"> commissioned under EREC G83, any additional </w:t>
      </w:r>
      <w:r w:rsidR="0029104E" w:rsidRPr="003B2076">
        <w:rPr>
          <w:rFonts w:cs="Arial"/>
          <w:b/>
          <w:szCs w:val="22"/>
        </w:rPr>
        <w:t>Micro-generators</w:t>
      </w:r>
      <w:r w:rsidR="0029104E" w:rsidRPr="003B2076">
        <w:rPr>
          <w:rFonts w:cs="Arial"/>
          <w:szCs w:val="22"/>
        </w:rPr>
        <w:t xml:space="preserve"> will be treated separately. Only the additional </w:t>
      </w:r>
      <w:r w:rsidR="0029104E" w:rsidRPr="003B2076">
        <w:rPr>
          <w:rFonts w:cs="Arial"/>
          <w:b/>
          <w:szCs w:val="22"/>
        </w:rPr>
        <w:t>Micro-</w:t>
      </w:r>
      <w:r w:rsidR="0029104E" w:rsidRPr="003B2076">
        <w:rPr>
          <w:rFonts w:cs="Arial"/>
          <w:b/>
          <w:szCs w:val="22"/>
        </w:rPr>
        <w:lastRenderedPageBreak/>
        <w:t>generators</w:t>
      </w:r>
      <w:r w:rsidR="0029104E" w:rsidRPr="003B2076">
        <w:rPr>
          <w:rFonts w:cs="Arial"/>
          <w:szCs w:val="22"/>
        </w:rPr>
        <w:t xml:space="preserve"> need to </w:t>
      </w:r>
      <w:r w:rsidR="00C52A0F" w:rsidRPr="003B2076">
        <w:rPr>
          <w:rFonts w:cs="Arial"/>
          <w:szCs w:val="22"/>
        </w:rPr>
        <w:t>conform to</w:t>
      </w:r>
      <w:r w:rsidR="0029104E" w:rsidRPr="003B2076">
        <w:rPr>
          <w:rFonts w:cs="Arial"/>
          <w:szCs w:val="22"/>
        </w:rPr>
        <w:t xml:space="preserve"> EREC G98. However, if the total aggregate capacity of the installation exceeds 16</w:t>
      </w:r>
      <w:r w:rsidR="00A72BF0" w:rsidRPr="003B2076">
        <w:rPr>
          <w:rFonts w:cs="Arial"/>
          <w:szCs w:val="22"/>
        </w:rPr>
        <w:t xml:space="preserve"> </w:t>
      </w:r>
      <w:r w:rsidR="0029104E" w:rsidRPr="003B2076">
        <w:rPr>
          <w:rFonts w:cs="Arial"/>
          <w:szCs w:val="22"/>
        </w:rPr>
        <w:t xml:space="preserve">A per phase the </w:t>
      </w:r>
      <w:r w:rsidR="009347A9" w:rsidRPr="003B2076">
        <w:rPr>
          <w:rFonts w:cs="Arial"/>
          <w:szCs w:val="22"/>
        </w:rPr>
        <w:t xml:space="preserve">EREC </w:t>
      </w:r>
      <w:r w:rsidR="00375E9B" w:rsidRPr="003B2076">
        <w:rPr>
          <w:rFonts w:cs="Arial"/>
          <w:szCs w:val="22"/>
        </w:rPr>
        <w:t xml:space="preserve">G99 </w:t>
      </w:r>
      <w:r w:rsidR="0029104E" w:rsidRPr="003B2076">
        <w:rPr>
          <w:rFonts w:cs="Arial"/>
          <w:szCs w:val="22"/>
        </w:rPr>
        <w:t xml:space="preserve">process applies and the </w:t>
      </w:r>
      <w:r w:rsidR="0029104E" w:rsidRPr="003B2076">
        <w:rPr>
          <w:rFonts w:cs="Arial"/>
          <w:b/>
          <w:szCs w:val="22"/>
        </w:rPr>
        <w:t>DNO</w:t>
      </w:r>
      <w:r w:rsidR="0029104E" w:rsidRPr="003B2076">
        <w:rPr>
          <w:rFonts w:cs="Arial"/>
          <w:szCs w:val="22"/>
        </w:rPr>
        <w:t xml:space="preserve"> needs to be consulted before the installation is undertaken.</w:t>
      </w:r>
    </w:p>
    <w:p w14:paraId="34625C0E" w14:textId="1C15B822"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w:t>
      </w:r>
      <w:r w:rsidR="0029104E" w:rsidRPr="003B2076">
        <w:rPr>
          <w:rFonts w:cs="Arial"/>
          <w:b/>
          <w:szCs w:val="22"/>
        </w:rPr>
        <w:t>Micro-generators</w:t>
      </w:r>
      <w:r w:rsidR="0029104E" w:rsidRPr="003B2076">
        <w:rPr>
          <w:rFonts w:cs="Arial"/>
          <w:szCs w:val="22"/>
        </w:rPr>
        <w:t xml:space="preserve"> form part of a </w:t>
      </w:r>
      <w:r w:rsidR="0029104E" w:rsidRPr="00A068B0">
        <w:rPr>
          <w:rFonts w:cs="Arial"/>
          <w:szCs w:val="22"/>
        </w:rPr>
        <w:t xml:space="preserve">combined heat and power facility </w:t>
      </w:r>
      <w:r w:rsidR="0029104E" w:rsidRPr="003B2076">
        <w:rPr>
          <w:rFonts w:cs="Arial"/>
          <w:szCs w:val="22"/>
        </w:rPr>
        <w:t xml:space="preserve">the impact on the </w:t>
      </w:r>
      <w:r w:rsidR="0029104E" w:rsidRPr="003B2076">
        <w:rPr>
          <w:rFonts w:cs="Arial"/>
          <w:b/>
          <w:szCs w:val="22"/>
        </w:rPr>
        <w:t>DNO’</w:t>
      </w:r>
      <w:r w:rsidR="0029104E" w:rsidRPr="003B2076">
        <w:rPr>
          <w:rFonts w:cs="Arial"/>
          <w:szCs w:val="22"/>
        </w:rPr>
        <w:t xml:space="preserve">s </w:t>
      </w:r>
      <w:r w:rsidR="0029104E" w:rsidRPr="003B2076">
        <w:rPr>
          <w:rFonts w:cs="Arial"/>
          <w:b/>
          <w:szCs w:val="22"/>
        </w:rPr>
        <w:t>Distribution Network</w:t>
      </w:r>
      <w:r w:rsidR="0029104E" w:rsidRPr="00A068B0">
        <w:rPr>
          <w:rFonts w:cs="Arial"/>
          <w:szCs w:val="22"/>
        </w:rPr>
        <w:t xml:space="preserve"> shall be assessed </w:t>
      </w:r>
      <w:proofErr w:type="gramStart"/>
      <w:r w:rsidR="0029104E" w:rsidRPr="00A068B0">
        <w:rPr>
          <w:rFonts w:cs="Arial"/>
          <w:szCs w:val="22"/>
        </w:rPr>
        <w:t>on the basis of</w:t>
      </w:r>
      <w:proofErr w:type="gramEnd"/>
      <w:r w:rsidR="0029104E" w:rsidRPr="00A068B0">
        <w:rPr>
          <w:rFonts w:cs="Arial"/>
          <w:szCs w:val="22"/>
        </w:rPr>
        <w:t xml:space="preserve"> their electrical </w:t>
      </w:r>
      <w:r w:rsidR="0029104E" w:rsidRPr="003B2076">
        <w:rPr>
          <w:rFonts w:cs="Arial"/>
          <w:b/>
          <w:szCs w:val="22"/>
        </w:rPr>
        <w:t xml:space="preserve">Registered </w:t>
      </w:r>
      <w:r w:rsidR="0029104E" w:rsidRPr="00A068B0">
        <w:rPr>
          <w:rFonts w:cs="Arial"/>
          <w:b/>
          <w:szCs w:val="22"/>
        </w:rPr>
        <w:t>Capacity</w:t>
      </w:r>
      <w:r w:rsidR="0029104E" w:rsidRPr="00A068B0">
        <w:rPr>
          <w:rFonts w:cs="Arial"/>
          <w:szCs w:val="22"/>
        </w:rPr>
        <w:t>.</w:t>
      </w:r>
    </w:p>
    <w:p w14:paraId="3C72606D" w14:textId="5CAE404B" w:rsidR="0029104E" w:rsidRPr="00A068B0" w:rsidRDefault="00BB7D9E" w:rsidP="00B83C15">
      <w:pPr>
        <w:pStyle w:val="NumberedPARAlevel2"/>
        <w:ind w:left="709" w:hanging="709"/>
        <w:rPr>
          <w:szCs w:val="22"/>
        </w:rPr>
      </w:pPr>
      <w:r w:rsidRPr="00A068B0">
        <w:t>W</w:t>
      </w:r>
      <w:r w:rsidR="0029104E" w:rsidRPr="00A068B0">
        <w:rPr>
          <w:rFonts w:cs="Arial"/>
          <w:szCs w:val="22"/>
        </w:rPr>
        <w:t xml:space="preserve">here the </w:t>
      </w:r>
      <w:r w:rsidR="0029104E" w:rsidRPr="003B2076">
        <w:rPr>
          <w:rFonts w:cs="Arial"/>
          <w:b/>
          <w:szCs w:val="22"/>
        </w:rPr>
        <w:t>Micro-generator</w:t>
      </w:r>
      <w:r w:rsidR="0029104E" w:rsidRPr="00A068B0">
        <w:rPr>
          <w:rFonts w:cs="Arial"/>
          <w:szCs w:val="22"/>
        </w:rPr>
        <w:t xml:space="preserve"> includes an </w:t>
      </w:r>
      <w:proofErr w:type="gramStart"/>
      <w:r w:rsidR="0029104E" w:rsidRPr="00A068B0">
        <w:rPr>
          <w:rFonts w:cs="Arial"/>
          <w:b/>
          <w:szCs w:val="22"/>
        </w:rPr>
        <w:t>Inverter</w:t>
      </w:r>
      <w:proofErr w:type="gramEnd"/>
      <w:r w:rsidR="0029104E" w:rsidRPr="00A068B0">
        <w:rPr>
          <w:rFonts w:cs="Arial"/>
          <w:b/>
          <w:szCs w:val="22"/>
        </w:rPr>
        <w:t xml:space="preserve"> </w:t>
      </w:r>
      <w:r w:rsidR="0029104E" w:rsidRPr="00A068B0">
        <w:rPr>
          <w:rFonts w:cs="Arial"/>
          <w:szCs w:val="22"/>
        </w:rPr>
        <w:t xml:space="preserve">its </w:t>
      </w:r>
      <w:r w:rsidR="0029104E" w:rsidRPr="00A068B0">
        <w:rPr>
          <w:rFonts w:cs="Arial"/>
          <w:b/>
          <w:szCs w:val="22"/>
        </w:rPr>
        <w:t>Registered Capacity</w:t>
      </w:r>
      <w:r w:rsidR="0029104E" w:rsidRPr="00A068B0">
        <w:rPr>
          <w:rFonts w:cs="Arial"/>
          <w:szCs w:val="22"/>
        </w:rPr>
        <w:t xml:space="preserve"> is deemed to be the</w:t>
      </w:r>
      <w:r w:rsidR="0029104E" w:rsidRPr="00A068B0">
        <w:rPr>
          <w:rFonts w:cs="Arial"/>
          <w:b/>
          <w:szCs w:val="22"/>
        </w:rPr>
        <w:t xml:space="preserve"> Inverter’s </w:t>
      </w:r>
      <w:r w:rsidR="0029104E" w:rsidRPr="00A068B0">
        <w:rPr>
          <w:rFonts w:cs="Arial"/>
          <w:szCs w:val="22"/>
        </w:rPr>
        <w:t>continuous steady state rating.</w:t>
      </w:r>
      <w:r w:rsidR="0029104E" w:rsidRPr="00A068B0">
        <w:rPr>
          <w:rStyle w:val="FootnoteReference"/>
          <w:rFonts w:cs="Arial"/>
          <w:sz w:val="22"/>
          <w:szCs w:val="22"/>
          <w:vertAlign w:val="superscript"/>
        </w:rPr>
        <w:footnoteReference w:id="4"/>
      </w:r>
      <w:r w:rsidR="0029104E" w:rsidRPr="00A068B0">
        <w:rPr>
          <w:rFonts w:cs="Arial"/>
          <w:szCs w:val="22"/>
        </w:rPr>
        <w:t xml:space="preserve">  </w:t>
      </w:r>
    </w:p>
    <w:p w14:paraId="0AE9F930" w14:textId="334D1601" w:rsidR="0029104E" w:rsidRPr="003B2076" w:rsidRDefault="00BB7D9E" w:rsidP="00B83C15">
      <w:pPr>
        <w:pStyle w:val="NumberedPARAlevel2"/>
        <w:ind w:left="709" w:hanging="709"/>
        <w:rPr>
          <w:szCs w:val="22"/>
        </w:rPr>
      </w:pPr>
      <w:r w:rsidRPr="003B2076">
        <w:t>F</w:t>
      </w:r>
      <w:r w:rsidR="0029104E" w:rsidRPr="003B2076">
        <w:rPr>
          <w:rFonts w:cs="Arial"/>
          <w:szCs w:val="22"/>
        </w:rPr>
        <w:t xml:space="preserve">or the avoidance of doubt where a </w:t>
      </w:r>
      <w:r w:rsidR="0029104E" w:rsidRPr="003B2076">
        <w:rPr>
          <w:rFonts w:cs="Arial"/>
          <w:b/>
          <w:szCs w:val="22"/>
        </w:rPr>
        <w:t>Customer’s Installation</w:t>
      </w:r>
      <w:r w:rsidR="0029104E" w:rsidRPr="003B2076">
        <w:rPr>
          <w:rFonts w:cs="Arial"/>
          <w:szCs w:val="22"/>
        </w:rPr>
        <w:t xml:space="preserve"> comprises a single </w:t>
      </w:r>
      <w:r w:rsidR="0029104E" w:rsidRPr="003B2076">
        <w:rPr>
          <w:rFonts w:cs="Arial"/>
          <w:b/>
          <w:szCs w:val="22"/>
        </w:rPr>
        <w:t>Connection Point</w:t>
      </w:r>
      <w:r w:rsidR="0029104E" w:rsidRPr="003B2076">
        <w:rPr>
          <w:rFonts w:cs="Arial"/>
          <w:szCs w:val="22"/>
        </w:rPr>
        <w:t xml:space="preserve"> and more than one </w:t>
      </w:r>
      <w:r w:rsidR="0029104E" w:rsidRPr="003B2076">
        <w:rPr>
          <w:rFonts w:cs="Arial"/>
          <w:b/>
          <w:szCs w:val="22"/>
        </w:rPr>
        <w:t>Inverter</w:t>
      </w:r>
      <w:r w:rsidR="0029104E" w:rsidRPr="003B2076">
        <w:rPr>
          <w:rFonts w:cs="Arial"/>
          <w:szCs w:val="22"/>
        </w:rPr>
        <w:t xml:space="preserve">, which have an aggregate </w:t>
      </w:r>
      <w:r w:rsidR="0029104E" w:rsidRPr="00A068B0">
        <w:rPr>
          <w:rFonts w:cs="Arial"/>
          <w:b/>
          <w:szCs w:val="22"/>
        </w:rPr>
        <w:t>Registered Capacity</w:t>
      </w:r>
      <w:r w:rsidR="0029104E" w:rsidRPr="003B2076">
        <w:rPr>
          <w:rFonts w:cs="Arial"/>
          <w:szCs w:val="22"/>
        </w:rPr>
        <w:t xml:space="preserve"> of less than 16 A per phase, single or multi- phase, 230/400 V </w:t>
      </w:r>
      <w:r w:rsidR="0029104E" w:rsidRPr="003B2076">
        <w:rPr>
          <w:rFonts w:cs="Arial"/>
          <w:b/>
          <w:szCs w:val="22"/>
        </w:rPr>
        <w:t>AC;</w:t>
      </w:r>
      <w:r w:rsidR="0029104E" w:rsidRPr="003B2076">
        <w:rPr>
          <w:rFonts w:cs="Arial"/>
          <w:szCs w:val="22"/>
        </w:rPr>
        <w:t xml:space="preserve"> the installation shall be considered as a single </w:t>
      </w:r>
      <w:r w:rsidR="0029104E" w:rsidRPr="003B2076">
        <w:rPr>
          <w:rFonts w:cs="Arial"/>
          <w:b/>
          <w:szCs w:val="22"/>
        </w:rPr>
        <w:t>Micro-generating Plant</w:t>
      </w:r>
      <w:r w:rsidR="0029104E" w:rsidRPr="003B2076">
        <w:rPr>
          <w:rFonts w:cs="Arial"/>
          <w:szCs w:val="22"/>
        </w:rPr>
        <w:t xml:space="preserve">. </w:t>
      </w:r>
    </w:p>
    <w:p w14:paraId="4D0953C5" w14:textId="6F6381D1" w:rsidR="0029104E" w:rsidRPr="00A068B0" w:rsidRDefault="00BB7D9E" w:rsidP="00B83C15">
      <w:pPr>
        <w:pStyle w:val="NumberedPARAlevel2"/>
        <w:ind w:left="709" w:hanging="709"/>
        <w:rPr>
          <w:szCs w:val="22"/>
        </w:rPr>
      </w:pPr>
      <w:r w:rsidRPr="00A068B0">
        <w:t>T</w:t>
      </w:r>
      <w:r w:rsidR="0029104E" w:rsidRPr="00A068B0">
        <w:rPr>
          <w:rFonts w:cs="Arial"/>
          <w:szCs w:val="22"/>
        </w:rPr>
        <w:t xml:space="preserve">his EREC G98 only specifies the requirements applicable to those </w:t>
      </w:r>
      <w:r w:rsidR="0029104E" w:rsidRPr="003B2076">
        <w:rPr>
          <w:rFonts w:cs="Arial"/>
          <w:b/>
          <w:szCs w:val="22"/>
        </w:rPr>
        <w:t>Micro-generators</w:t>
      </w:r>
      <w:r w:rsidR="0029104E" w:rsidRPr="00A068B0">
        <w:rPr>
          <w:rFonts w:cs="Arial"/>
          <w:b/>
          <w:szCs w:val="22"/>
        </w:rPr>
        <w:t xml:space="preserve"> </w:t>
      </w:r>
      <w:r w:rsidR="0029104E" w:rsidRPr="00A068B0">
        <w:rPr>
          <w:rFonts w:cs="Arial"/>
          <w:szCs w:val="22"/>
        </w:rPr>
        <w:t xml:space="preserve">that are designed to normally operate in parallel with a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w:t>
      </w:r>
      <w:r w:rsidR="0029104E" w:rsidRPr="00A068B0">
        <w:rPr>
          <w:rFonts w:cs="Arial"/>
          <w:szCs w:val="22"/>
        </w:rPr>
        <w:t xml:space="preserve">. Those installations that </w:t>
      </w:r>
      <w:r w:rsidR="0029104E" w:rsidRPr="003B2076">
        <w:rPr>
          <w:rFonts w:cs="Arial"/>
          <w:szCs w:val="22"/>
        </w:rPr>
        <w:t>are designed to</w:t>
      </w:r>
      <w:r w:rsidR="0029104E" w:rsidRPr="00A068B0">
        <w:rPr>
          <w:rFonts w:cs="Arial"/>
          <w:szCs w:val="22"/>
        </w:rPr>
        <w:t xml:space="preserve"> operate in parallel with the </w:t>
      </w:r>
      <w:r w:rsidR="0029104E" w:rsidRPr="003B2076">
        <w:rPr>
          <w:rFonts w:cs="Arial"/>
          <w:b/>
          <w:szCs w:val="22"/>
        </w:rPr>
        <w:t>DNO’s Distribution Network</w:t>
      </w:r>
      <w:r w:rsidR="0029104E" w:rsidRPr="00A068B0">
        <w:rPr>
          <w:rFonts w:cs="Arial"/>
          <w:szCs w:val="22"/>
        </w:rPr>
        <w:t xml:space="preserve"> for short periods (</w:t>
      </w:r>
      <w:r w:rsidR="00410A30">
        <w:rPr>
          <w:rFonts w:cs="Arial"/>
          <w:szCs w:val="22"/>
        </w:rPr>
        <w:t>ie</w:t>
      </w:r>
      <w:r w:rsidR="0029104E" w:rsidRPr="00A068B0">
        <w:rPr>
          <w:rFonts w:cs="Arial"/>
          <w:szCs w:val="22"/>
        </w:rPr>
        <w:t xml:space="preserve"> less than 5 minutes per month) or as an islanded installation </w:t>
      </w:r>
      <w:r w:rsidR="004D6221">
        <w:rPr>
          <w:rFonts w:cs="Arial"/>
          <w:szCs w:val="22"/>
        </w:rPr>
        <w:t xml:space="preserve">should refer to EREC G99 as they </w:t>
      </w:r>
      <w:proofErr w:type="gramStart"/>
      <w:r w:rsidR="0029104E" w:rsidRPr="00A068B0">
        <w:rPr>
          <w:rFonts w:cs="Arial"/>
          <w:szCs w:val="22"/>
        </w:rPr>
        <w:t>are considered to be</w:t>
      </w:r>
      <w:proofErr w:type="gramEnd"/>
      <w:r w:rsidR="0029104E" w:rsidRPr="00A068B0">
        <w:rPr>
          <w:rFonts w:cs="Arial"/>
          <w:szCs w:val="22"/>
        </w:rPr>
        <w:t xml:space="preserve"> out of scope</w:t>
      </w:r>
      <w:r w:rsidR="004D6221">
        <w:rPr>
          <w:rFonts w:cs="Arial"/>
          <w:szCs w:val="22"/>
        </w:rPr>
        <w:t xml:space="preserve"> of this EREC G98</w:t>
      </w:r>
      <w:r w:rsidR="0029104E" w:rsidRPr="00A068B0">
        <w:rPr>
          <w:rFonts w:cs="Arial"/>
          <w:szCs w:val="22"/>
        </w:rPr>
        <w:t>, on the basis that it is not possible to devise generic rules that will ensure safe operation under all operating conditions.</w:t>
      </w:r>
    </w:p>
    <w:p w14:paraId="79DF8248" w14:textId="242472A9" w:rsidR="0029104E" w:rsidRPr="00A068B0" w:rsidRDefault="00BB7D9E" w:rsidP="00B83C15">
      <w:pPr>
        <w:pStyle w:val="NumberedPARAlevel2"/>
        <w:ind w:left="709" w:hanging="709"/>
        <w:rPr>
          <w:szCs w:val="22"/>
        </w:rPr>
      </w:pPr>
      <w:r w:rsidRPr="00A068B0">
        <w:t>A</w:t>
      </w:r>
      <w:r w:rsidR="0029104E" w:rsidRPr="00A068B0">
        <w:rPr>
          <w:rFonts w:cs="Arial"/>
          <w:szCs w:val="22"/>
        </w:rPr>
        <w:t xml:space="preserve">ppendix 3 contains pro forma that relate to the connection, commissioning, testing, and decommissioning of </w:t>
      </w:r>
      <w:r w:rsidR="0029104E" w:rsidRPr="003B2076">
        <w:rPr>
          <w:rFonts w:cs="Arial"/>
          <w:b/>
          <w:szCs w:val="22"/>
        </w:rPr>
        <w:t>Micro-generators</w:t>
      </w:r>
      <w:r w:rsidR="0029104E" w:rsidRPr="00A068B0">
        <w:rPr>
          <w:rFonts w:cs="Arial"/>
          <w:szCs w:val="22"/>
        </w:rPr>
        <w:t>.</w:t>
      </w:r>
    </w:p>
    <w:p w14:paraId="0E95FC92" w14:textId="4DC91259" w:rsidR="0029104E" w:rsidRPr="00A068B0" w:rsidRDefault="00BB7D9E" w:rsidP="00B83C15">
      <w:pPr>
        <w:pStyle w:val="NumberedPARAlevel2"/>
        <w:ind w:left="709" w:hanging="709"/>
        <w:rPr>
          <w:szCs w:val="22"/>
        </w:rPr>
      </w:pPr>
      <w:r w:rsidRPr="003B2076">
        <w:t>E</w:t>
      </w:r>
      <w:r w:rsidR="00A36F32" w:rsidRPr="003B2076">
        <w:rPr>
          <w:rFonts w:cs="Arial"/>
          <w:szCs w:val="22"/>
        </w:rPr>
        <w:t xml:space="preserve">N 50438 Annex D together with </w:t>
      </w:r>
      <w:r w:rsidR="0029104E" w:rsidRPr="00A068B0">
        <w:rPr>
          <w:rFonts w:cs="Arial"/>
          <w:szCs w:val="22"/>
        </w:rPr>
        <w:t>Annex</w:t>
      </w:r>
      <w:r w:rsidR="00AF5CF8" w:rsidRPr="00A068B0">
        <w:rPr>
          <w:rFonts w:cs="Arial"/>
          <w:szCs w:val="22"/>
        </w:rPr>
        <w:t>es</w:t>
      </w:r>
      <w:r w:rsidR="0029104E" w:rsidRPr="00A068B0">
        <w:rPr>
          <w:rFonts w:cs="Arial"/>
          <w:szCs w:val="22"/>
        </w:rPr>
        <w:t xml:space="preserve"> A1 </w:t>
      </w:r>
      <w:r w:rsidR="00AF5CF8" w:rsidRPr="003B2076">
        <w:rPr>
          <w:rFonts w:cs="Arial"/>
          <w:szCs w:val="22"/>
        </w:rPr>
        <w:t>and A2</w:t>
      </w:r>
      <w:r w:rsidR="00AF5CF8" w:rsidRPr="00A068B0">
        <w:rPr>
          <w:rFonts w:cs="Arial"/>
          <w:szCs w:val="22"/>
        </w:rPr>
        <w:t xml:space="preserve"> </w:t>
      </w:r>
      <w:r w:rsidR="0029104E" w:rsidRPr="00A068B0">
        <w:rPr>
          <w:rFonts w:cs="Arial"/>
          <w:szCs w:val="22"/>
        </w:rPr>
        <w:t xml:space="preserve">of this EREC G98 describe a methodology for testing various types of electrical interface between the </w:t>
      </w:r>
      <w:r w:rsidR="0029104E" w:rsidRPr="003B2076">
        <w:rPr>
          <w:rFonts w:cs="Arial"/>
          <w:b/>
          <w:szCs w:val="22"/>
        </w:rPr>
        <w:t>Micro-generator</w:t>
      </w:r>
      <w:r w:rsidR="0029104E" w:rsidRPr="00A068B0">
        <w:rPr>
          <w:rFonts w:cs="Arial"/>
          <w:b/>
          <w:szCs w:val="22"/>
        </w:rPr>
        <w:t xml:space="preserve"> </w:t>
      </w:r>
      <w:r w:rsidR="0029104E" w:rsidRPr="00A068B0">
        <w:rPr>
          <w:rFonts w:cs="Arial"/>
          <w:szCs w:val="22"/>
        </w:rPr>
        <w:t xml:space="preserve">and the public </w:t>
      </w:r>
      <w:r w:rsidR="00A36F32" w:rsidRPr="00A068B0">
        <w:rPr>
          <w:rFonts w:cs="Arial"/>
          <w:b/>
          <w:szCs w:val="22"/>
        </w:rPr>
        <w:t>L</w:t>
      </w:r>
      <w:r w:rsidR="0029104E" w:rsidRPr="00A068B0">
        <w:rPr>
          <w:rFonts w:cs="Arial"/>
          <w:b/>
          <w:szCs w:val="22"/>
        </w:rPr>
        <w:t>ow</w:t>
      </w:r>
      <w:r w:rsidR="00A36F32" w:rsidRPr="00A068B0">
        <w:rPr>
          <w:rFonts w:cs="Arial"/>
          <w:b/>
          <w:szCs w:val="22"/>
        </w:rPr>
        <w:t xml:space="preserve"> Voltage </w:t>
      </w:r>
      <w:r w:rsidR="0029104E" w:rsidRPr="003B2076">
        <w:rPr>
          <w:rFonts w:cs="Arial"/>
          <w:b/>
          <w:szCs w:val="22"/>
        </w:rPr>
        <w:t>Distribution</w:t>
      </w:r>
      <w:r w:rsidR="0029104E" w:rsidRPr="00A068B0">
        <w:rPr>
          <w:rFonts w:cs="Arial"/>
          <w:b/>
          <w:szCs w:val="22"/>
        </w:rPr>
        <w:t xml:space="preserve"> </w:t>
      </w:r>
      <w:r w:rsidR="0029104E" w:rsidRPr="003B2076">
        <w:rPr>
          <w:rFonts w:cs="Arial"/>
          <w:b/>
          <w:szCs w:val="22"/>
        </w:rPr>
        <w:t>Network</w:t>
      </w:r>
      <w:r w:rsidR="0029104E" w:rsidRPr="003B2076">
        <w:rPr>
          <w:rFonts w:cs="Arial"/>
          <w:szCs w:val="22"/>
        </w:rPr>
        <w:t>.</w:t>
      </w:r>
      <w:r w:rsidR="00A36F32" w:rsidRPr="00A068B0">
        <w:rPr>
          <w:rFonts w:cs="Arial"/>
          <w:szCs w:val="22"/>
        </w:rPr>
        <w:t xml:space="preserve"> </w:t>
      </w:r>
      <w:r w:rsidR="00A36F32" w:rsidRPr="003B2076">
        <w:rPr>
          <w:rFonts w:cs="Arial"/>
          <w:szCs w:val="22"/>
        </w:rPr>
        <w:t>The purpose of the type tests</w:t>
      </w:r>
      <w:r w:rsidR="00A36F32" w:rsidRPr="003B2076">
        <w:rPr>
          <w:rFonts w:cs="Arial"/>
          <w:b/>
          <w:szCs w:val="22"/>
        </w:rPr>
        <w:t xml:space="preserve"> </w:t>
      </w:r>
      <w:r w:rsidR="00A36F32" w:rsidRPr="003B2076">
        <w:rPr>
          <w:rFonts w:cs="Arial"/>
          <w:szCs w:val="22"/>
        </w:rPr>
        <w:t xml:space="preserve">set out in EN 50438 Annex D is to demonstrate compliance with the requirements of EN 50438 and hence the requirements of this EREC G98. </w:t>
      </w:r>
      <w:r w:rsidR="0029104E" w:rsidRPr="00A068B0">
        <w:rPr>
          <w:rFonts w:cs="Arial"/>
          <w:szCs w:val="22"/>
        </w:rPr>
        <w:t xml:space="preserve">The </w:t>
      </w:r>
      <w:r w:rsidR="0029104E" w:rsidRPr="003B2076">
        <w:rPr>
          <w:rFonts w:cs="Arial"/>
          <w:b/>
          <w:szCs w:val="22"/>
        </w:rPr>
        <w:t>Micro-generator</w:t>
      </w:r>
      <w:r w:rsidR="0029104E" w:rsidRPr="00A068B0">
        <w:rPr>
          <w:rFonts w:cs="Arial"/>
          <w:szCs w:val="22"/>
        </w:rPr>
        <w:t xml:space="preserve"> can be considered an approved </w:t>
      </w:r>
      <w:r w:rsidR="0029104E" w:rsidRPr="003B2076">
        <w:rPr>
          <w:rFonts w:cs="Arial"/>
          <w:b/>
          <w:szCs w:val="22"/>
        </w:rPr>
        <w:t>Micro-generator</w:t>
      </w:r>
      <w:r w:rsidR="0029104E" w:rsidRPr="00A068B0">
        <w:rPr>
          <w:rFonts w:cs="Arial"/>
          <w:szCs w:val="22"/>
        </w:rPr>
        <w:t xml:space="preserve"> for connection to </w:t>
      </w:r>
      <w:r w:rsidR="0029104E" w:rsidRPr="003B2076">
        <w:rPr>
          <w:rFonts w:cs="Arial"/>
          <w:szCs w:val="22"/>
        </w:rPr>
        <w:t xml:space="preserve">the </w:t>
      </w:r>
      <w:r w:rsidR="0029104E" w:rsidRPr="003B2076">
        <w:rPr>
          <w:rFonts w:cs="Arial"/>
          <w:b/>
          <w:szCs w:val="22"/>
        </w:rPr>
        <w:t>GB</w:t>
      </w:r>
      <w:r w:rsidR="0029104E" w:rsidRPr="00A068B0">
        <w:rPr>
          <w:rFonts w:cs="Arial"/>
          <w:szCs w:val="22"/>
        </w:rPr>
        <w:t xml:space="preserve">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 Network</w:t>
      </w:r>
      <w:r w:rsidR="0029104E" w:rsidRPr="00A068B0">
        <w:rPr>
          <w:rFonts w:cs="Arial"/>
          <w:szCs w:val="22"/>
        </w:rPr>
        <w:t xml:space="preserve"> by:</w:t>
      </w:r>
    </w:p>
    <w:p w14:paraId="2B071C9F" w14:textId="35D1B753" w:rsidR="0029104E"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completing the</w:t>
      </w:r>
      <w:r w:rsidRPr="003B2076">
        <w:rPr>
          <w:rFonts w:ascii="Arial" w:hAnsi="Arial" w:cs="Arial"/>
          <w:b/>
        </w:rPr>
        <w:t xml:space="preserve"> </w:t>
      </w:r>
      <w:r w:rsidR="00AB39CC" w:rsidRPr="003B2076">
        <w:rPr>
          <w:rFonts w:ascii="Arial" w:hAnsi="Arial" w:cs="Arial"/>
          <w:b/>
        </w:rPr>
        <w:t xml:space="preserve">Type </w:t>
      </w:r>
      <w:r w:rsidRPr="003B2076">
        <w:rPr>
          <w:rFonts w:ascii="Arial" w:hAnsi="Arial" w:cs="Arial"/>
          <w:b/>
        </w:rPr>
        <w:t>Test Verification Report</w:t>
      </w:r>
      <w:r w:rsidRPr="003B2076">
        <w:rPr>
          <w:rFonts w:ascii="Arial" w:hAnsi="Arial" w:cs="Arial"/>
        </w:rPr>
        <w:t xml:space="preserve"> in Appendix 3 Form C of this EREC G98</w:t>
      </w:r>
      <w:r w:rsidRPr="00A068B0">
        <w:rPr>
          <w:rFonts w:ascii="Arial" w:hAnsi="Arial" w:cs="Arial"/>
        </w:rPr>
        <w:t>;</w:t>
      </w:r>
    </w:p>
    <w:p w14:paraId="763C8792" w14:textId="0B2E6A30" w:rsidR="00A36F32"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satisfying the tests in EN 50438 Annex D</w:t>
      </w:r>
      <w:r w:rsidR="00A36F32" w:rsidRPr="003B2076">
        <w:rPr>
          <w:rFonts w:ascii="Arial" w:hAnsi="Arial" w:cs="Arial"/>
        </w:rPr>
        <w:t>; and</w:t>
      </w:r>
    </w:p>
    <w:p w14:paraId="77393E13" w14:textId="0EAC7D05" w:rsidR="00BB7D9E" w:rsidRPr="00A068B0" w:rsidRDefault="00A36F32" w:rsidP="007D531B">
      <w:pPr>
        <w:pStyle w:val="ListParagraph"/>
        <w:widowControl w:val="0"/>
        <w:numPr>
          <w:ilvl w:val="0"/>
          <w:numId w:val="25"/>
        </w:numPr>
        <w:autoSpaceDE w:val="0"/>
        <w:autoSpaceDN w:val="0"/>
        <w:adjustRightInd w:val="0"/>
        <w:spacing w:line="240" w:lineRule="auto"/>
        <w:ind w:left="1418" w:right="51" w:hanging="709"/>
        <w:jc w:val="both"/>
        <w:rPr>
          <w:rFonts w:ascii="Arial" w:hAnsi="Arial" w:cs="Arial"/>
        </w:rPr>
      </w:pPr>
      <w:r w:rsidRPr="003B2076">
        <w:rPr>
          <w:rFonts w:ascii="Arial" w:hAnsi="Arial" w:cs="Arial"/>
        </w:rPr>
        <w:t>satisfying the supplementary tests in Annex A1</w:t>
      </w:r>
      <w:r w:rsidR="00AA29A8" w:rsidRPr="003B2076">
        <w:rPr>
          <w:rFonts w:ascii="Arial" w:hAnsi="Arial" w:cs="Arial"/>
        </w:rPr>
        <w:t xml:space="preserve"> (for </w:t>
      </w:r>
      <w:r w:rsidR="00AA29A8" w:rsidRPr="003B2076">
        <w:rPr>
          <w:rFonts w:ascii="Arial" w:hAnsi="Arial" w:cs="Arial"/>
          <w:b/>
        </w:rPr>
        <w:t>Inverter</w:t>
      </w:r>
      <w:r w:rsidR="00AA29A8" w:rsidRPr="003B2076">
        <w:rPr>
          <w:rFonts w:ascii="Arial" w:hAnsi="Arial" w:cs="Arial"/>
        </w:rPr>
        <w:t xml:space="preserve"> connected </w:t>
      </w:r>
      <w:r w:rsidR="00AA29A8" w:rsidRPr="003B2076">
        <w:rPr>
          <w:rFonts w:ascii="Arial" w:hAnsi="Arial" w:cs="Arial"/>
          <w:b/>
        </w:rPr>
        <w:t>Micro-generators</w:t>
      </w:r>
      <w:r w:rsidR="00AA29A8" w:rsidRPr="003B2076">
        <w:rPr>
          <w:rFonts w:ascii="Arial" w:hAnsi="Arial" w:cs="Arial"/>
        </w:rPr>
        <w:t>)</w:t>
      </w:r>
      <w:r w:rsidRPr="003B2076">
        <w:rPr>
          <w:rFonts w:ascii="Arial" w:hAnsi="Arial" w:cs="Arial"/>
        </w:rPr>
        <w:t xml:space="preserve"> </w:t>
      </w:r>
      <w:r w:rsidR="00AF5CF8" w:rsidRPr="003B2076">
        <w:rPr>
          <w:rFonts w:ascii="Arial" w:hAnsi="Arial" w:cs="Arial"/>
        </w:rPr>
        <w:t>or Annex A2</w:t>
      </w:r>
      <w:r w:rsidR="00AA29A8" w:rsidRPr="003B2076">
        <w:rPr>
          <w:rFonts w:ascii="Arial" w:hAnsi="Arial" w:cs="Arial"/>
        </w:rPr>
        <w:t xml:space="preserve"> (for synchronous </w:t>
      </w:r>
      <w:r w:rsidR="00AA29A8" w:rsidRPr="003B2076">
        <w:rPr>
          <w:rFonts w:ascii="Arial" w:hAnsi="Arial" w:cs="Arial"/>
          <w:b/>
        </w:rPr>
        <w:t>Micro-generators</w:t>
      </w:r>
      <w:r w:rsidR="00AA29A8" w:rsidRPr="003B2076">
        <w:rPr>
          <w:rFonts w:ascii="Arial" w:hAnsi="Arial" w:cs="Arial"/>
        </w:rPr>
        <w:t>)</w:t>
      </w:r>
      <w:r w:rsidR="00AF5CF8" w:rsidRPr="003B2076">
        <w:rPr>
          <w:rFonts w:ascii="Arial" w:hAnsi="Arial" w:cs="Arial"/>
        </w:rPr>
        <w:t xml:space="preserve"> as appropriate </w:t>
      </w:r>
      <w:r w:rsidRPr="003B2076">
        <w:rPr>
          <w:rFonts w:ascii="Arial" w:hAnsi="Arial" w:cs="Arial"/>
        </w:rPr>
        <w:t>of this EREC G98.</w:t>
      </w:r>
    </w:p>
    <w:p w14:paraId="1003B3A3" w14:textId="24A3D689" w:rsidR="0029104E" w:rsidRPr="00A068B0" w:rsidRDefault="00BB7D9E" w:rsidP="00B83C15">
      <w:pPr>
        <w:pStyle w:val="NumberedPARAlevel2"/>
        <w:ind w:left="709" w:hanging="709"/>
        <w:rPr>
          <w:szCs w:val="22"/>
        </w:rPr>
      </w:pPr>
      <w:r w:rsidRPr="00A068B0">
        <w:t xml:space="preserve">A </w:t>
      </w:r>
      <w:bookmarkStart w:id="13" w:name="_Hlk495254692"/>
      <w:r w:rsidR="0029104E" w:rsidRPr="00A068B0">
        <w:rPr>
          <w:rFonts w:cs="Arial"/>
          <w:b/>
          <w:szCs w:val="22"/>
        </w:rPr>
        <w:t xml:space="preserve">Manufacturer </w:t>
      </w:r>
      <w:r w:rsidR="0029104E" w:rsidRPr="00A068B0">
        <w:rPr>
          <w:rFonts w:cs="Arial"/>
          <w:szCs w:val="22"/>
        </w:rPr>
        <w:t>of a</w:t>
      </w:r>
      <w:r w:rsidR="0029104E" w:rsidRPr="00A068B0">
        <w:rPr>
          <w:rFonts w:cs="Arial"/>
          <w:b/>
          <w:szCs w:val="22"/>
        </w:rPr>
        <w:t xml:space="preserve"> Fully Type Tested</w:t>
      </w:r>
      <w:r w:rsidR="0029104E" w:rsidRPr="00A068B0">
        <w:rPr>
          <w:rFonts w:cs="Arial"/>
          <w:szCs w:val="22"/>
        </w:rPr>
        <w:t xml:space="preserve"> </w:t>
      </w:r>
      <w:r w:rsidR="0029104E" w:rsidRPr="00A068B0">
        <w:rPr>
          <w:rFonts w:cs="Arial"/>
          <w:b/>
          <w:szCs w:val="22"/>
        </w:rPr>
        <w:t>Micro-generator</w:t>
      </w:r>
      <w:r w:rsidR="0029104E" w:rsidRPr="00A068B0">
        <w:rPr>
          <w:rFonts w:cs="Arial"/>
          <w:szCs w:val="22"/>
        </w:rPr>
        <w:t xml:space="preserve"> should allo</w:t>
      </w:r>
      <w:r w:rsidR="0078613B" w:rsidRPr="00A068B0">
        <w:rPr>
          <w:rFonts w:cs="Arial"/>
          <w:szCs w:val="22"/>
        </w:rPr>
        <w:t xml:space="preserve">cate a </w:t>
      </w:r>
      <w:r w:rsidR="0078613B" w:rsidRPr="00A068B0">
        <w:rPr>
          <w:rFonts w:cs="Arial"/>
          <w:b/>
          <w:szCs w:val="22"/>
        </w:rPr>
        <w:t>Manufacturer</w:t>
      </w:r>
      <w:r w:rsidR="00A36F32" w:rsidRPr="00A068B0">
        <w:rPr>
          <w:rFonts w:cs="Arial"/>
          <w:szCs w:val="22"/>
        </w:rPr>
        <w:t>’</w:t>
      </w:r>
      <w:r w:rsidR="0078613B" w:rsidRPr="00A068B0">
        <w:rPr>
          <w:rFonts w:cs="Arial"/>
          <w:szCs w:val="22"/>
        </w:rPr>
        <w:t>s reference</w:t>
      </w:r>
      <w:r w:rsidR="0029104E" w:rsidRPr="00A068B0">
        <w:rPr>
          <w:rFonts w:cs="Arial"/>
          <w:szCs w:val="22"/>
        </w:rPr>
        <w:t xml:space="preserve"> number, which should be registered on the Energy Networks Association (ENA) </w:t>
      </w:r>
      <w:r w:rsidR="0029104E" w:rsidRPr="00A068B0">
        <w:rPr>
          <w:rFonts w:cs="Arial"/>
          <w:b/>
          <w:szCs w:val="22"/>
        </w:rPr>
        <w:t>Type Test Verification Report</w:t>
      </w:r>
      <w:r w:rsidR="0029104E" w:rsidRPr="00A068B0">
        <w:rPr>
          <w:rFonts w:cs="Arial"/>
          <w:szCs w:val="22"/>
        </w:rPr>
        <w:t xml:space="preserve"> Register as the Product ID.  </w:t>
      </w:r>
      <w:r w:rsidR="0029104E" w:rsidRPr="003B2076">
        <w:rPr>
          <w:rFonts w:cs="Arial"/>
          <w:szCs w:val="22"/>
        </w:rPr>
        <w:t xml:space="preserve">It is not necessary </w:t>
      </w:r>
      <w:r w:rsidR="0029104E" w:rsidRPr="00A068B0">
        <w:rPr>
          <w:rFonts w:cs="Arial"/>
          <w:szCs w:val="22"/>
        </w:rPr>
        <w:t>for</w:t>
      </w:r>
      <w:r w:rsidR="0029104E" w:rsidRPr="003B2076">
        <w:rPr>
          <w:rFonts w:cs="Arial"/>
          <w:szCs w:val="22"/>
        </w:rPr>
        <w:t xml:space="preserve"> </w:t>
      </w:r>
      <w:r w:rsidR="0029104E" w:rsidRPr="003B2076">
        <w:rPr>
          <w:rFonts w:cs="Arial"/>
          <w:b/>
          <w:szCs w:val="22"/>
        </w:rPr>
        <w:t>Manufacturers</w:t>
      </w:r>
      <w:r w:rsidR="0029104E" w:rsidRPr="003B2076">
        <w:rPr>
          <w:rFonts w:cs="Arial"/>
          <w:szCs w:val="22"/>
        </w:rPr>
        <w:t xml:space="preserve"> of</w:t>
      </w:r>
      <w:r w:rsidR="0029104E" w:rsidRPr="00A068B0">
        <w:rPr>
          <w:rFonts w:cs="Arial"/>
          <w:szCs w:val="22"/>
        </w:rPr>
        <w:t xml:space="preserve"> </w:t>
      </w:r>
      <w:r w:rsidR="0029104E" w:rsidRPr="00A068B0">
        <w:rPr>
          <w:rFonts w:cs="Arial"/>
          <w:b/>
          <w:szCs w:val="22"/>
        </w:rPr>
        <w:t>Fully</w:t>
      </w:r>
      <w:r w:rsidR="0029104E" w:rsidRPr="00A068B0">
        <w:rPr>
          <w:rFonts w:cs="Arial"/>
          <w:szCs w:val="22"/>
        </w:rPr>
        <w:t xml:space="preserve"> </w:t>
      </w:r>
      <w:r w:rsidR="0029104E" w:rsidRPr="00A068B0">
        <w:rPr>
          <w:rFonts w:cs="Arial"/>
          <w:b/>
          <w:szCs w:val="22"/>
        </w:rPr>
        <w:t>Type Tested</w:t>
      </w:r>
      <w:r w:rsidR="0029104E" w:rsidRPr="00A068B0">
        <w:rPr>
          <w:rFonts w:cs="Arial"/>
          <w:szCs w:val="22"/>
        </w:rPr>
        <w:t xml:space="preserve"> </w:t>
      </w:r>
      <w:r w:rsidR="0029104E" w:rsidRPr="00A068B0">
        <w:rPr>
          <w:rFonts w:cs="Arial"/>
          <w:b/>
          <w:szCs w:val="22"/>
        </w:rPr>
        <w:t xml:space="preserve">Micro-generators </w:t>
      </w:r>
      <w:r w:rsidR="0029104E" w:rsidRPr="00A068B0">
        <w:rPr>
          <w:rFonts w:cs="Arial"/>
          <w:szCs w:val="22"/>
        </w:rPr>
        <w:lastRenderedPageBreak/>
        <w:t xml:space="preserve">to complete a </w:t>
      </w:r>
      <w:r w:rsidR="0029104E" w:rsidRPr="00A068B0">
        <w:rPr>
          <w:rFonts w:cs="Arial"/>
          <w:b/>
          <w:szCs w:val="22"/>
        </w:rPr>
        <w:t>Type</w:t>
      </w:r>
      <w:r w:rsidR="0029104E"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w:t>
      </w:r>
      <w:r w:rsidR="006636E4" w:rsidRPr="003B2076">
        <w:rPr>
          <w:rFonts w:cs="Arial"/>
          <w:szCs w:val="22"/>
        </w:rPr>
        <w:t xml:space="preserve">Appendix 3 </w:t>
      </w:r>
      <w:r w:rsidR="0029104E" w:rsidRPr="003B2076">
        <w:rPr>
          <w:rFonts w:cs="Arial"/>
          <w:szCs w:val="22"/>
        </w:rPr>
        <w:t>Form C</w:t>
      </w:r>
      <w:r w:rsidR="0029104E" w:rsidRPr="00A068B0">
        <w:rPr>
          <w:rFonts w:cs="Arial"/>
          <w:szCs w:val="22"/>
        </w:rPr>
        <w:t>, for each I</w:t>
      </w:r>
      <w:r w:rsidR="0029104E" w:rsidRPr="00A068B0">
        <w:rPr>
          <w:rFonts w:cs="Arial"/>
          <w:b/>
          <w:szCs w:val="22"/>
        </w:rPr>
        <w:t>nstallation</w:t>
      </w:r>
      <w:r w:rsidR="0029104E" w:rsidRPr="00A068B0">
        <w:rPr>
          <w:rFonts w:cs="Arial"/>
          <w:szCs w:val="22"/>
        </w:rPr>
        <w:t>.</w:t>
      </w:r>
    </w:p>
    <w:p w14:paraId="790F3746" w14:textId="3D584DC7" w:rsidR="0029104E" w:rsidRPr="003B2076" w:rsidRDefault="00BB7D9E" w:rsidP="00B83C15">
      <w:pPr>
        <w:pStyle w:val="NumberedPARAlevel2"/>
        <w:ind w:left="709" w:hanging="709"/>
        <w:rPr>
          <w:szCs w:val="22"/>
        </w:rPr>
      </w:pPr>
      <w:r w:rsidRPr="00A068B0">
        <w:rPr>
          <w:b/>
        </w:rPr>
        <w:t>C</w:t>
      </w:r>
      <w:bookmarkEnd w:id="13"/>
      <w:r w:rsidR="0029104E" w:rsidRPr="00A068B0">
        <w:rPr>
          <w:rFonts w:cs="Arial"/>
          <w:b/>
          <w:szCs w:val="22"/>
        </w:rPr>
        <w:t>onnection Agreements</w:t>
      </w:r>
      <w:r w:rsidR="0029104E" w:rsidRPr="00A068B0">
        <w:rPr>
          <w:rFonts w:cs="Arial"/>
          <w:szCs w:val="22"/>
        </w:rPr>
        <w:t xml:space="preserve">, energy trading and metering </w:t>
      </w:r>
      <w:proofErr w:type="gramStart"/>
      <w:r w:rsidR="0029104E" w:rsidRPr="00A068B0">
        <w:rPr>
          <w:rFonts w:cs="Arial"/>
          <w:szCs w:val="22"/>
        </w:rPr>
        <w:t>are considered to be</w:t>
      </w:r>
      <w:proofErr w:type="gramEnd"/>
      <w:r w:rsidR="0029104E" w:rsidRPr="00A068B0">
        <w:rPr>
          <w:rFonts w:cs="Arial"/>
          <w:szCs w:val="22"/>
        </w:rPr>
        <w:t xml:space="preserve"> out of scope. These issues are mentioned in this document only in the context of raising the reader’s awareness to the fact that these matters might need to be addressed.</w:t>
      </w:r>
    </w:p>
    <w:p w14:paraId="57C86812" w14:textId="17DF30BE" w:rsidR="0029104E" w:rsidRPr="003B2076" w:rsidRDefault="00BB7D9E" w:rsidP="00B83C15">
      <w:pPr>
        <w:pStyle w:val="NumberedPARAlevel2"/>
        <w:ind w:left="709" w:hanging="709"/>
        <w:rPr>
          <w:szCs w:val="22"/>
        </w:rPr>
      </w:pPr>
      <w:r w:rsidRPr="00905206">
        <w:t>F</w:t>
      </w:r>
      <w:r w:rsidR="0029104E" w:rsidRPr="00905206">
        <w:rPr>
          <w:rFonts w:cs="Arial"/>
          <w:szCs w:val="22"/>
        </w:rPr>
        <w:t xml:space="preserve">or </w:t>
      </w:r>
      <w:r w:rsidR="00BC1B53">
        <w:rPr>
          <w:rFonts w:cs="Arial"/>
          <w:b/>
          <w:szCs w:val="22"/>
        </w:rPr>
        <w:t>Micro-generating Plant</w:t>
      </w:r>
      <w:r w:rsidR="00905206" w:rsidRPr="00B15DB2">
        <w:rPr>
          <w:rFonts w:cs="Arial"/>
          <w:szCs w:val="22"/>
        </w:rPr>
        <w:t xml:space="preserve"> with a </w:t>
      </w:r>
      <w:r w:rsidR="00905206" w:rsidRPr="00B15DB2">
        <w:rPr>
          <w:rFonts w:cs="Arial"/>
          <w:b/>
          <w:szCs w:val="22"/>
        </w:rPr>
        <w:t>Registered Capacity</w:t>
      </w:r>
      <w:r w:rsidR="00905206" w:rsidRPr="00B15DB2">
        <w:rPr>
          <w:rFonts w:cs="Arial"/>
          <w:szCs w:val="22"/>
        </w:rPr>
        <w:t xml:space="preserve"> of &lt; 800 W</w:t>
      </w:r>
      <w:r w:rsidR="00905206">
        <w:rPr>
          <w:rFonts w:cs="Arial"/>
          <w:szCs w:val="22"/>
        </w:rPr>
        <w:t>,</w:t>
      </w:r>
      <w:r w:rsidR="00905206" w:rsidRPr="00905206">
        <w:rPr>
          <w:rFonts w:cs="Arial"/>
          <w:b/>
          <w:szCs w:val="22"/>
        </w:rPr>
        <w:t xml:space="preserve"> </w:t>
      </w:r>
      <w:r w:rsidR="0029104E" w:rsidRPr="00905206">
        <w:rPr>
          <w:rFonts w:cs="Arial"/>
          <w:b/>
          <w:szCs w:val="22"/>
        </w:rPr>
        <w:t>Micro-generators</w:t>
      </w:r>
      <w:r w:rsidR="0029104E" w:rsidRPr="00905206">
        <w:rPr>
          <w:rFonts w:cs="Arial"/>
          <w:szCs w:val="22"/>
        </w:rPr>
        <w:t xml:space="preserve"> classified as emerging technology</w:t>
      </w:r>
      <w:r w:rsidR="00905206">
        <w:rPr>
          <w:rFonts w:cs="Arial"/>
          <w:szCs w:val="22"/>
        </w:rPr>
        <w:t xml:space="preserve"> and</w:t>
      </w:r>
      <w:r w:rsidR="0029104E" w:rsidRPr="00905206">
        <w:rPr>
          <w:rFonts w:cs="Arial"/>
          <w:szCs w:val="22"/>
        </w:rPr>
        <w:t xml:space="preserve"> </w:t>
      </w:r>
      <w:r w:rsidR="00876A38" w:rsidRPr="00183741">
        <w:rPr>
          <w:rFonts w:cs="Arial"/>
          <w:b/>
          <w:szCs w:val="22"/>
        </w:rPr>
        <w:t>Electricity S</w:t>
      </w:r>
      <w:r w:rsidR="0029104E" w:rsidRPr="00183741">
        <w:rPr>
          <w:rFonts w:cs="Arial"/>
          <w:b/>
          <w:szCs w:val="22"/>
        </w:rPr>
        <w:t>torage</w:t>
      </w:r>
      <w:r w:rsidR="0029104E" w:rsidRPr="00905206">
        <w:rPr>
          <w:rFonts w:cs="Arial"/>
          <w:szCs w:val="22"/>
        </w:rPr>
        <w:t>, some</w:t>
      </w:r>
      <w:r w:rsidR="0029104E" w:rsidRPr="003B2076">
        <w:rPr>
          <w:rFonts w:cs="Arial"/>
          <w:szCs w:val="22"/>
        </w:rPr>
        <w:t xml:space="preserve"> clauses of this EREC G98 shall not apply. Details of emerging technology and their requirements are given in Appendix 1. The exclusions for </w:t>
      </w:r>
      <w:r w:rsidR="00876A38" w:rsidRPr="00183741">
        <w:rPr>
          <w:rFonts w:cs="Arial"/>
          <w:b/>
          <w:szCs w:val="22"/>
        </w:rPr>
        <w:t>Electricity</w:t>
      </w:r>
      <w:r w:rsidR="00BC1B53" w:rsidRPr="00183741">
        <w:rPr>
          <w:rFonts w:cs="Arial"/>
          <w:b/>
          <w:szCs w:val="22"/>
        </w:rPr>
        <w:t xml:space="preserve"> </w:t>
      </w:r>
      <w:r w:rsidR="00876A38" w:rsidRPr="00183741">
        <w:rPr>
          <w:rFonts w:cs="Arial"/>
          <w:b/>
          <w:szCs w:val="22"/>
        </w:rPr>
        <w:t>Storage</w:t>
      </w:r>
      <w:r w:rsidR="0029104E" w:rsidRPr="003B2076">
        <w:rPr>
          <w:rFonts w:cs="Arial"/>
          <w:szCs w:val="22"/>
        </w:rPr>
        <w:t xml:space="preserve"> and </w:t>
      </w:r>
      <w:r w:rsidR="0029104E" w:rsidRPr="003B2076">
        <w:rPr>
          <w:rFonts w:cs="Arial"/>
          <w:b/>
          <w:szCs w:val="22"/>
        </w:rPr>
        <w:t>Micro-generat</w:t>
      </w:r>
      <w:r w:rsidR="00BC1B53">
        <w:rPr>
          <w:rFonts w:cs="Arial"/>
          <w:b/>
          <w:szCs w:val="22"/>
        </w:rPr>
        <w:t>ing Plant</w:t>
      </w:r>
      <w:r w:rsidR="0029104E" w:rsidRPr="003B2076">
        <w:rPr>
          <w:rFonts w:cs="Arial"/>
          <w:szCs w:val="22"/>
        </w:rPr>
        <w:t xml:space="preserve"> with a </w:t>
      </w:r>
      <w:r w:rsidR="0029104E" w:rsidRPr="003B2076">
        <w:rPr>
          <w:rFonts w:cs="Arial"/>
          <w:b/>
          <w:szCs w:val="22"/>
        </w:rPr>
        <w:t>Registered Capacity</w:t>
      </w:r>
      <w:r w:rsidR="0029104E" w:rsidRPr="003B2076">
        <w:rPr>
          <w:rFonts w:cs="Arial"/>
          <w:szCs w:val="22"/>
        </w:rPr>
        <w:t xml:space="preserve"> of &lt; 800</w:t>
      </w:r>
      <w:r w:rsidR="00A72BF0" w:rsidRPr="003B2076">
        <w:rPr>
          <w:rFonts w:cs="Arial"/>
          <w:szCs w:val="22"/>
        </w:rPr>
        <w:t xml:space="preserve"> </w:t>
      </w:r>
      <w:r w:rsidR="0029104E" w:rsidRPr="003B2076">
        <w:rPr>
          <w:rFonts w:cs="Arial"/>
          <w:szCs w:val="22"/>
        </w:rPr>
        <w:t xml:space="preserve">W are </w:t>
      </w:r>
      <w:r w:rsidR="00A36F32" w:rsidRPr="003B2076">
        <w:rPr>
          <w:rFonts w:cs="Arial"/>
          <w:szCs w:val="22"/>
        </w:rPr>
        <w:t xml:space="preserve">also </w:t>
      </w:r>
      <w:r w:rsidR="0029104E" w:rsidRPr="003B2076">
        <w:rPr>
          <w:rFonts w:cs="Arial"/>
          <w:szCs w:val="22"/>
        </w:rPr>
        <w:t>given in Appendix 1.</w:t>
      </w:r>
    </w:p>
    <w:p w14:paraId="3E4D6D41" w14:textId="4272AB0D" w:rsidR="0029104E" w:rsidRPr="003B2076" w:rsidRDefault="00BB7D9E" w:rsidP="00B83C15">
      <w:pPr>
        <w:pStyle w:val="NumberedPARAlevel2"/>
        <w:ind w:left="709" w:hanging="709"/>
        <w:rPr>
          <w:rFonts w:cs="Arial"/>
          <w:szCs w:val="22"/>
        </w:rPr>
      </w:pPr>
      <w:r w:rsidRPr="003B2076">
        <w:t>T</w:t>
      </w:r>
      <w:r w:rsidR="0029104E" w:rsidRPr="003B2076">
        <w:rPr>
          <w:rFonts w:cs="Arial"/>
          <w:szCs w:val="22"/>
        </w:rPr>
        <w:t>he structure of this document is as follows:</w:t>
      </w:r>
    </w:p>
    <w:tbl>
      <w:tblPr>
        <w:tblStyle w:val="TableGrid"/>
        <w:tblW w:w="8222" w:type="dxa"/>
        <w:tblInd w:w="704" w:type="dxa"/>
        <w:tblLook w:val="04A0" w:firstRow="1" w:lastRow="0" w:firstColumn="1" w:lastColumn="0" w:noHBand="0" w:noVBand="1"/>
      </w:tblPr>
      <w:tblGrid>
        <w:gridCol w:w="1428"/>
        <w:gridCol w:w="3499"/>
        <w:gridCol w:w="3295"/>
      </w:tblGrid>
      <w:tr w:rsidR="0029104E" w:rsidRPr="003B2076" w14:paraId="07A08766" w14:textId="77777777" w:rsidTr="00D22790">
        <w:trPr>
          <w:tblHeader/>
        </w:trPr>
        <w:tc>
          <w:tcPr>
            <w:tcW w:w="1428" w:type="dxa"/>
            <w:vAlign w:val="center"/>
          </w:tcPr>
          <w:p w14:paraId="3B6533F9" w14:textId="77777777" w:rsidR="0029104E" w:rsidRPr="003B2076" w:rsidRDefault="0029104E" w:rsidP="0078613B">
            <w:pPr>
              <w:pStyle w:val="PARAGRAPH"/>
              <w:jc w:val="center"/>
              <w:rPr>
                <w:rFonts w:cs="Arial"/>
                <w:b/>
                <w:sz w:val="20"/>
              </w:rPr>
            </w:pPr>
            <w:r w:rsidRPr="003B2076">
              <w:rPr>
                <w:rFonts w:cs="Arial"/>
                <w:b/>
                <w:sz w:val="20"/>
              </w:rPr>
              <w:t>Section</w:t>
            </w:r>
          </w:p>
        </w:tc>
        <w:tc>
          <w:tcPr>
            <w:tcW w:w="3499" w:type="dxa"/>
            <w:vAlign w:val="center"/>
          </w:tcPr>
          <w:p w14:paraId="3487BDBC" w14:textId="77777777" w:rsidR="0029104E" w:rsidRPr="003B2076" w:rsidRDefault="0029104E" w:rsidP="0078613B">
            <w:pPr>
              <w:pStyle w:val="PARAGRAPH"/>
              <w:jc w:val="center"/>
              <w:rPr>
                <w:rFonts w:cs="Arial"/>
                <w:b/>
                <w:sz w:val="20"/>
              </w:rPr>
            </w:pPr>
            <w:r w:rsidRPr="003B2076">
              <w:rPr>
                <w:rFonts w:cs="Arial"/>
                <w:b/>
                <w:sz w:val="20"/>
              </w:rPr>
              <w:t>Subject</w:t>
            </w:r>
          </w:p>
        </w:tc>
        <w:tc>
          <w:tcPr>
            <w:tcW w:w="3295" w:type="dxa"/>
            <w:vAlign w:val="center"/>
          </w:tcPr>
          <w:p w14:paraId="5686ACD0" w14:textId="77777777" w:rsidR="0029104E" w:rsidRPr="003B2076" w:rsidRDefault="0029104E" w:rsidP="0078613B">
            <w:pPr>
              <w:pStyle w:val="PARAGRAPH"/>
              <w:jc w:val="center"/>
              <w:rPr>
                <w:rFonts w:cs="Arial"/>
                <w:b/>
                <w:sz w:val="20"/>
              </w:rPr>
            </w:pPr>
            <w:r w:rsidRPr="003B2076">
              <w:rPr>
                <w:rFonts w:cs="Arial"/>
                <w:b/>
                <w:sz w:val="20"/>
              </w:rPr>
              <w:t>Applicable parties</w:t>
            </w:r>
          </w:p>
        </w:tc>
      </w:tr>
      <w:tr w:rsidR="0029104E" w:rsidRPr="003B2076" w14:paraId="0911B250" w14:textId="77777777" w:rsidTr="00D22790">
        <w:tc>
          <w:tcPr>
            <w:tcW w:w="1428" w:type="dxa"/>
            <w:vAlign w:val="center"/>
          </w:tcPr>
          <w:p w14:paraId="347713BF" w14:textId="57782400" w:rsidR="0029104E" w:rsidRPr="003B2076" w:rsidRDefault="00F94B34" w:rsidP="0078613B">
            <w:pPr>
              <w:pStyle w:val="PARAGRAPH"/>
              <w:jc w:val="center"/>
              <w:rPr>
                <w:rFonts w:cs="Arial"/>
                <w:sz w:val="20"/>
              </w:rPr>
            </w:pPr>
            <w:r>
              <w:rPr>
                <w:rFonts w:cs="Arial"/>
                <w:sz w:val="20"/>
              </w:rPr>
              <w:t>-</w:t>
            </w:r>
          </w:p>
        </w:tc>
        <w:tc>
          <w:tcPr>
            <w:tcW w:w="3499" w:type="dxa"/>
            <w:vAlign w:val="center"/>
          </w:tcPr>
          <w:p w14:paraId="573D48FF" w14:textId="77777777" w:rsidR="0029104E" w:rsidRPr="003B2076" w:rsidRDefault="0029104E" w:rsidP="0078613B">
            <w:pPr>
              <w:pStyle w:val="PARAGRAPH"/>
              <w:jc w:val="center"/>
              <w:rPr>
                <w:rFonts w:cs="Arial"/>
                <w:sz w:val="20"/>
              </w:rPr>
            </w:pPr>
            <w:r w:rsidRPr="003B2076">
              <w:rPr>
                <w:rFonts w:cs="Arial"/>
                <w:sz w:val="20"/>
              </w:rPr>
              <w:t>Foreword</w:t>
            </w:r>
          </w:p>
        </w:tc>
        <w:tc>
          <w:tcPr>
            <w:tcW w:w="3295" w:type="dxa"/>
            <w:vAlign w:val="center"/>
          </w:tcPr>
          <w:p w14:paraId="65264AD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3A01DE07" w14:textId="77777777" w:rsidTr="00D22790">
        <w:tc>
          <w:tcPr>
            <w:tcW w:w="1428" w:type="dxa"/>
            <w:vAlign w:val="center"/>
          </w:tcPr>
          <w:p w14:paraId="06F24DE1" w14:textId="3709F9FA" w:rsidR="0029104E" w:rsidRPr="003B2076" w:rsidRDefault="00F94B34" w:rsidP="0078613B">
            <w:pPr>
              <w:pStyle w:val="PARAGRAPH"/>
              <w:jc w:val="center"/>
              <w:rPr>
                <w:rFonts w:cs="Arial"/>
                <w:sz w:val="20"/>
              </w:rPr>
            </w:pPr>
            <w:r>
              <w:rPr>
                <w:rFonts w:cs="Arial"/>
                <w:sz w:val="20"/>
              </w:rPr>
              <w:t>1</w:t>
            </w:r>
          </w:p>
        </w:tc>
        <w:tc>
          <w:tcPr>
            <w:tcW w:w="3499" w:type="dxa"/>
            <w:vAlign w:val="center"/>
          </w:tcPr>
          <w:p w14:paraId="18A267AA" w14:textId="77777777" w:rsidR="0029104E" w:rsidRPr="003B2076" w:rsidRDefault="0029104E" w:rsidP="0078613B">
            <w:pPr>
              <w:pStyle w:val="PARAGRAPH"/>
              <w:jc w:val="center"/>
              <w:rPr>
                <w:rFonts w:cs="Arial"/>
                <w:sz w:val="20"/>
              </w:rPr>
            </w:pPr>
            <w:r w:rsidRPr="003B2076">
              <w:rPr>
                <w:rFonts w:cs="Arial"/>
                <w:sz w:val="20"/>
              </w:rPr>
              <w:t>Legal Aspects</w:t>
            </w:r>
          </w:p>
        </w:tc>
        <w:tc>
          <w:tcPr>
            <w:tcW w:w="3295" w:type="dxa"/>
            <w:vAlign w:val="center"/>
          </w:tcPr>
          <w:p w14:paraId="296F9DB4"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076BE899" w14:textId="77777777" w:rsidTr="00D22790">
        <w:tc>
          <w:tcPr>
            <w:tcW w:w="1428" w:type="dxa"/>
            <w:vAlign w:val="center"/>
          </w:tcPr>
          <w:p w14:paraId="74AF9200" w14:textId="14C7CDD4" w:rsidR="0029104E" w:rsidRPr="003B2076" w:rsidRDefault="00F94B34" w:rsidP="007D531B">
            <w:pPr>
              <w:pStyle w:val="PARAGRAPH"/>
              <w:ind w:firstLine="4"/>
              <w:jc w:val="center"/>
              <w:rPr>
                <w:rFonts w:cs="Arial"/>
                <w:sz w:val="20"/>
              </w:rPr>
            </w:pPr>
            <w:r>
              <w:rPr>
                <w:rFonts w:cs="Arial"/>
                <w:sz w:val="20"/>
              </w:rPr>
              <w:t>2</w:t>
            </w:r>
          </w:p>
        </w:tc>
        <w:tc>
          <w:tcPr>
            <w:tcW w:w="3499" w:type="dxa"/>
            <w:vAlign w:val="center"/>
          </w:tcPr>
          <w:p w14:paraId="0E80F394" w14:textId="77777777" w:rsidR="0029104E" w:rsidRPr="003B2076" w:rsidRDefault="0029104E" w:rsidP="0078613B">
            <w:pPr>
              <w:pStyle w:val="PARAGRAPH"/>
              <w:jc w:val="center"/>
              <w:rPr>
                <w:rFonts w:cs="Arial"/>
                <w:sz w:val="20"/>
              </w:rPr>
            </w:pPr>
            <w:r w:rsidRPr="003B2076">
              <w:rPr>
                <w:rFonts w:cs="Arial"/>
                <w:sz w:val="20"/>
              </w:rPr>
              <w:t>Scope</w:t>
            </w:r>
          </w:p>
        </w:tc>
        <w:tc>
          <w:tcPr>
            <w:tcW w:w="3295" w:type="dxa"/>
            <w:vAlign w:val="center"/>
          </w:tcPr>
          <w:p w14:paraId="040D25B3"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41A6DB96" w14:textId="77777777" w:rsidTr="00D22790">
        <w:tc>
          <w:tcPr>
            <w:tcW w:w="1428" w:type="dxa"/>
            <w:vAlign w:val="center"/>
          </w:tcPr>
          <w:p w14:paraId="51C6DB45" w14:textId="503007F8" w:rsidR="0029104E" w:rsidRPr="003B2076" w:rsidRDefault="00F94B34" w:rsidP="0078613B">
            <w:pPr>
              <w:pStyle w:val="PARAGRAPH"/>
              <w:jc w:val="center"/>
              <w:rPr>
                <w:rFonts w:cs="Arial"/>
                <w:sz w:val="20"/>
              </w:rPr>
            </w:pPr>
            <w:r>
              <w:rPr>
                <w:rFonts w:cs="Arial"/>
                <w:sz w:val="20"/>
              </w:rPr>
              <w:t>3</w:t>
            </w:r>
          </w:p>
        </w:tc>
        <w:tc>
          <w:tcPr>
            <w:tcW w:w="3499" w:type="dxa"/>
            <w:vAlign w:val="center"/>
          </w:tcPr>
          <w:p w14:paraId="54D6CDEB" w14:textId="77777777" w:rsidR="0029104E" w:rsidRPr="003B2076" w:rsidRDefault="0029104E" w:rsidP="0078613B">
            <w:pPr>
              <w:pStyle w:val="PARAGRAPH"/>
              <w:jc w:val="center"/>
              <w:rPr>
                <w:rFonts w:cs="Arial"/>
                <w:sz w:val="20"/>
              </w:rPr>
            </w:pPr>
            <w:r w:rsidRPr="003B2076">
              <w:rPr>
                <w:rFonts w:cs="Arial"/>
                <w:sz w:val="20"/>
              </w:rPr>
              <w:t>References</w:t>
            </w:r>
          </w:p>
        </w:tc>
        <w:tc>
          <w:tcPr>
            <w:tcW w:w="3295" w:type="dxa"/>
            <w:vAlign w:val="center"/>
          </w:tcPr>
          <w:p w14:paraId="4FA680C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6C68A2C8" w14:textId="77777777" w:rsidTr="00D22790">
        <w:tc>
          <w:tcPr>
            <w:tcW w:w="1428" w:type="dxa"/>
            <w:vAlign w:val="center"/>
          </w:tcPr>
          <w:p w14:paraId="3942D10D" w14:textId="5DAE99A5" w:rsidR="0029104E" w:rsidRPr="003B2076" w:rsidRDefault="00F94B34" w:rsidP="0078613B">
            <w:pPr>
              <w:pStyle w:val="PARAGRAPH"/>
              <w:jc w:val="center"/>
              <w:rPr>
                <w:rFonts w:cs="Arial"/>
                <w:sz w:val="20"/>
              </w:rPr>
            </w:pPr>
            <w:r>
              <w:rPr>
                <w:rFonts w:cs="Arial"/>
                <w:sz w:val="20"/>
              </w:rPr>
              <w:t>4</w:t>
            </w:r>
          </w:p>
        </w:tc>
        <w:tc>
          <w:tcPr>
            <w:tcW w:w="3499" w:type="dxa"/>
            <w:vAlign w:val="center"/>
          </w:tcPr>
          <w:p w14:paraId="535AA51B" w14:textId="77777777" w:rsidR="0029104E" w:rsidRPr="003B2076" w:rsidRDefault="0029104E" w:rsidP="0078613B">
            <w:pPr>
              <w:pStyle w:val="PARAGRAPH"/>
              <w:jc w:val="center"/>
              <w:rPr>
                <w:rFonts w:cs="Arial"/>
                <w:sz w:val="20"/>
              </w:rPr>
            </w:pPr>
            <w:r w:rsidRPr="003B2076">
              <w:rPr>
                <w:rFonts w:cs="Arial"/>
                <w:sz w:val="20"/>
              </w:rPr>
              <w:t>Terms and Definitions</w:t>
            </w:r>
          </w:p>
        </w:tc>
        <w:tc>
          <w:tcPr>
            <w:tcW w:w="3295" w:type="dxa"/>
            <w:vAlign w:val="center"/>
          </w:tcPr>
          <w:p w14:paraId="577CDE4A"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5B69A708" w14:textId="77777777" w:rsidTr="00D22790">
        <w:tc>
          <w:tcPr>
            <w:tcW w:w="1428" w:type="dxa"/>
            <w:vAlign w:val="center"/>
          </w:tcPr>
          <w:p w14:paraId="0539D410" w14:textId="0E494601" w:rsidR="0029104E" w:rsidRPr="003B2076" w:rsidRDefault="00D05BA0" w:rsidP="0078613B">
            <w:pPr>
              <w:pStyle w:val="PARAGRAPH"/>
              <w:jc w:val="center"/>
              <w:rPr>
                <w:rFonts w:cs="Arial"/>
                <w:sz w:val="20"/>
              </w:rPr>
            </w:pPr>
            <w:r>
              <w:rPr>
                <w:rFonts w:cs="Arial"/>
                <w:sz w:val="20"/>
              </w:rPr>
              <w:t>5</w:t>
            </w:r>
          </w:p>
        </w:tc>
        <w:tc>
          <w:tcPr>
            <w:tcW w:w="3499" w:type="dxa"/>
            <w:vAlign w:val="center"/>
          </w:tcPr>
          <w:p w14:paraId="1689119A" w14:textId="77777777" w:rsidR="0029104E" w:rsidRPr="003B2076" w:rsidRDefault="0029104E" w:rsidP="0078613B">
            <w:pPr>
              <w:pStyle w:val="PARAGRAPH"/>
              <w:ind w:left="23" w:hanging="23"/>
              <w:jc w:val="center"/>
              <w:rPr>
                <w:rFonts w:cs="Arial"/>
                <w:sz w:val="20"/>
              </w:rPr>
            </w:pPr>
            <w:r w:rsidRPr="003B2076">
              <w:rPr>
                <w:rFonts w:cs="Arial"/>
                <w:sz w:val="20"/>
              </w:rPr>
              <w:t>Connection Process and Testing Requirements</w:t>
            </w:r>
          </w:p>
        </w:tc>
        <w:tc>
          <w:tcPr>
            <w:tcW w:w="3295" w:type="dxa"/>
            <w:vAlign w:val="center"/>
          </w:tcPr>
          <w:p w14:paraId="237505B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75D2CC3F" w14:textId="77777777" w:rsidTr="00D22790">
        <w:tc>
          <w:tcPr>
            <w:tcW w:w="1428" w:type="dxa"/>
            <w:vAlign w:val="center"/>
          </w:tcPr>
          <w:p w14:paraId="7F39BE69" w14:textId="2C0F5FE4" w:rsidR="0029104E" w:rsidRPr="003B2076" w:rsidRDefault="00D05BA0" w:rsidP="0078613B">
            <w:pPr>
              <w:pStyle w:val="PARAGRAPH"/>
              <w:jc w:val="center"/>
              <w:rPr>
                <w:rFonts w:cs="Arial"/>
                <w:sz w:val="20"/>
              </w:rPr>
            </w:pPr>
            <w:r>
              <w:rPr>
                <w:rFonts w:cs="Arial"/>
                <w:sz w:val="20"/>
              </w:rPr>
              <w:t>6</w:t>
            </w:r>
          </w:p>
        </w:tc>
        <w:tc>
          <w:tcPr>
            <w:tcW w:w="3499" w:type="dxa"/>
            <w:vAlign w:val="center"/>
          </w:tcPr>
          <w:p w14:paraId="654AC08C" w14:textId="77777777" w:rsidR="0029104E" w:rsidRPr="003B2076" w:rsidRDefault="0029104E" w:rsidP="0078613B">
            <w:pPr>
              <w:pStyle w:val="PARAGRAPH"/>
              <w:jc w:val="center"/>
              <w:rPr>
                <w:rFonts w:cs="Arial"/>
                <w:sz w:val="20"/>
              </w:rPr>
            </w:pPr>
            <w:r w:rsidRPr="003B2076">
              <w:rPr>
                <w:rFonts w:cs="Arial"/>
                <w:sz w:val="20"/>
              </w:rPr>
              <w:t>Certification Requirements</w:t>
            </w:r>
          </w:p>
        </w:tc>
        <w:tc>
          <w:tcPr>
            <w:tcW w:w="3295" w:type="dxa"/>
            <w:vAlign w:val="center"/>
          </w:tcPr>
          <w:p w14:paraId="7FC9A52E"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65989C6E" w14:textId="77777777" w:rsidTr="00D22790">
        <w:tc>
          <w:tcPr>
            <w:tcW w:w="1428" w:type="dxa"/>
            <w:vAlign w:val="center"/>
          </w:tcPr>
          <w:p w14:paraId="32F27484" w14:textId="64DE8B43" w:rsidR="0029104E" w:rsidRPr="003B2076" w:rsidRDefault="00D05BA0" w:rsidP="0078613B">
            <w:pPr>
              <w:pStyle w:val="PARAGRAPH"/>
              <w:jc w:val="center"/>
              <w:rPr>
                <w:rFonts w:cs="Arial"/>
                <w:sz w:val="20"/>
              </w:rPr>
            </w:pPr>
            <w:r>
              <w:rPr>
                <w:rFonts w:cs="Arial"/>
                <w:sz w:val="20"/>
              </w:rPr>
              <w:t>7</w:t>
            </w:r>
          </w:p>
        </w:tc>
        <w:tc>
          <w:tcPr>
            <w:tcW w:w="3499" w:type="dxa"/>
            <w:vAlign w:val="center"/>
          </w:tcPr>
          <w:p w14:paraId="1A6CA786" w14:textId="77777777" w:rsidR="0029104E" w:rsidRPr="003B2076" w:rsidRDefault="0029104E" w:rsidP="0078613B">
            <w:pPr>
              <w:pStyle w:val="PARAGRAPH"/>
              <w:jc w:val="center"/>
              <w:rPr>
                <w:rFonts w:cs="Arial"/>
                <w:sz w:val="20"/>
              </w:rPr>
            </w:pPr>
            <w:r w:rsidRPr="003B2076">
              <w:rPr>
                <w:rFonts w:cs="Arial"/>
                <w:sz w:val="20"/>
              </w:rPr>
              <w:t>Operation and Safety</w:t>
            </w:r>
          </w:p>
        </w:tc>
        <w:tc>
          <w:tcPr>
            <w:tcW w:w="3295" w:type="dxa"/>
            <w:vAlign w:val="center"/>
          </w:tcPr>
          <w:p w14:paraId="556382AA"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r w:rsidRPr="003B2076">
              <w:rPr>
                <w:rFonts w:cs="Arial"/>
                <w:sz w:val="20"/>
              </w:rPr>
              <w:t xml:space="preserve">, </w:t>
            </w:r>
            <w:r w:rsidRPr="003B2076">
              <w:rPr>
                <w:rFonts w:cs="Arial"/>
                <w:b/>
                <w:sz w:val="20"/>
              </w:rPr>
              <w:t>Manufacturer</w:t>
            </w:r>
          </w:p>
        </w:tc>
      </w:tr>
      <w:tr w:rsidR="0029104E" w:rsidRPr="003B2076" w14:paraId="6ADF0AAB" w14:textId="77777777" w:rsidTr="00D22790">
        <w:tc>
          <w:tcPr>
            <w:tcW w:w="1428" w:type="dxa"/>
            <w:vAlign w:val="center"/>
          </w:tcPr>
          <w:p w14:paraId="2AB61EA6" w14:textId="48917696" w:rsidR="0029104E" w:rsidRPr="003B2076" w:rsidRDefault="00D05BA0" w:rsidP="0078613B">
            <w:pPr>
              <w:pStyle w:val="PARAGRAPH"/>
              <w:jc w:val="center"/>
              <w:rPr>
                <w:rFonts w:cs="Arial"/>
                <w:sz w:val="20"/>
              </w:rPr>
            </w:pPr>
            <w:r>
              <w:rPr>
                <w:rFonts w:cs="Arial"/>
                <w:sz w:val="20"/>
              </w:rPr>
              <w:t>8</w:t>
            </w:r>
          </w:p>
        </w:tc>
        <w:tc>
          <w:tcPr>
            <w:tcW w:w="3499" w:type="dxa"/>
            <w:vAlign w:val="center"/>
          </w:tcPr>
          <w:p w14:paraId="27C2955B" w14:textId="77777777" w:rsidR="0029104E" w:rsidRPr="003B2076" w:rsidRDefault="0029104E" w:rsidP="0078613B">
            <w:pPr>
              <w:pStyle w:val="PARAGRAPH"/>
              <w:jc w:val="center"/>
              <w:rPr>
                <w:rFonts w:cs="Arial"/>
                <w:sz w:val="20"/>
              </w:rPr>
            </w:pPr>
            <w:r w:rsidRPr="003B2076">
              <w:rPr>
                <w:rFonts w:cs="Arial"/>
                <w:sz w:val="20"/>
              </w:rPr>
              <w:t>Commissioning, Notification and Decommissioning</w:t>
            </w:r>
          </w:p>
        </w:tc>
        <w:tc>
          <w:tcPr>
            <w:tcW w:w="3295" w:type="dxa"/>
            <w:vAlign w:val="center"/>
          </w:tcPr>
          <w:p w14:paraId="6EE88FBC"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15125FB7" w14:textId="77777777" w:rsidTr="00D22790">
        <w:tc>
          <w:tcPr>
            <w:tcW w:w="1428" w:type="dxa"/>
            <w:vAlign w:val="center"/>
          </w:tcPr>
          <w:p w14:paraId="09A92734" w14:textId="0F7F2BE4" w:rsidR="0029104E" w:rsidRPr="003B2076" w:rsidRDefault="00D05BA0" w:rsidP="0078613B">
            <w:pPr>
              <w:pStyle w:val="PARAGRAPH"/>
              <w:jc w:val="center"/>
              <w:rPr>
                <w:rFonts w:cs="Arial"/>
                <w:sz w:val="20"/>
              </w:rPr>
            </w:pPr>
            <w:r>
              <w:rPr>
                <w:rFonts w:cs="Arial"/>
                <w:sz w:val="20"/>
              </w:rPr>
              <w:t>9</w:t>
            </w:r>
          </w:p>
        </w:tc>
        <w:tc>
          <w:tcPr>
            <w:tcW w:w="3499" w:type="dxa"/>
            <w:vAlign w:val="center"/>
          </w:tcPr>
          <w:p w14:paraId="3951AAB7" w14:textId="77777777" w:rsidR="0029104E" w:rsidRPr="003B2076" w:rsidRDefault="0029104E" w:rsidP="0078613B">
            <w:pPr>
              <w:pStyle w:val="PARAGRAPH"/>
              <w:jc w:val="center"/>
              <w:rPr>
                <w:rFonts w:cs="Arial"/>
                <w:sz w:val="20"/>
              </w:rPr>
            </w:pPr>
            <w:r w:rsidRPr="003B2076">
              <w:rPr>
                <w:rFonts w:cs="Arial"/>
                <w:sz w:val="20"/>
              </w:rPr>
              <w:t>General Technical Requirements</w:t>
            </w:r>
          </w:p>
        </w:tc>
        <w:tc>
          <w:tcPr>
            <w:tcW w:w="3295" w:type="dxa"/>
            <w:vAlign w:val="center"/>
          </w:tcPr>
          <w:p w14:paraId="0D0F0A7F"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BB75514" w14:textId="77777777" w:rsidTr="00D22790">
        <w:tc>
          <w:tcPr>
            <w:tcW w:w="1428" w:type="dxa"/>
            <w:vAlign w:val="center"/>
          </w:tcPr>
          <w:p w14:paraId="7CEE9E15" w14:textId="1CC383AD" w:rsidR="0029104E" w:rsidRPr="003B2076" w:rsidRDefault="0029104E" w:rsidP="0078613B">
            <w:pPr>
              <w:pStyle w:val="PARAGRAPH"/>
              <w:jc w:val="center"/>
              <w:rPr>
                <w:rFonts w:cs="Arial"/>
                <w:sz w:val="20"/>
              </w:rPr>
            </w:pPr>
            <w:r w:rsidRPr="003B2076">
              <w:rPr>
                <w:rFonts w:cs="Arial"/>
                <w:sz w:val="20"/>
              </w:rPr>
              <w:t>1</w:t>
            </w:r>
            <w:r w:rsidR="00D05BA0">
              <w:rPr>
                <w:rFonts w:cs="Arial"/>
                <w:sz w:val="20"/>
              </w:rPr>
              <w:t>0</w:t>
            </w:r>
          </w:p>
        </w:tc>
        <w:tc>
          <w:tcPr>
            <w:tcW w:w="3499" w:type="dxa"/>
            <w:vAlign w:val="center"/>
          </w:tcPr>
          <w:p w14:paraId="69338B14" w14:textId="77777777" w:rsidR="0029104E" w:rsidRPr="003B2076" w:rsidRDefault="0029104E" w:rsidP="0078613B">
            <w:pPr>
              <w:pStyle w:val="PARAGRAPH"/>
              <w:jc w:val="center"/>
              <w:rPr>
                <w:rFonts w:cs="Arial"/>
                <w:sz w:val="20"/>
              </w:rPr>
            </w:pPr>
            <w:r w:rsidRPr="003B2076">
              <w:rPr>
                <w:rFonts w:cs="Arial"/>
                <w:sz w:val="20"/>
              </w:rPr>
              <w:t>Interface Protection</w:t>
            </w:r>
          </w:p>
        </w:tc>
        <w:tc>
          <w:tcPr>
            <w:tcW w:w="3295" w:type="dxa"/>
            <w:vAlign w:val="center"/>
          </w:tcPr>
          <w:p w14:paraId="796B7D6A"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EB88169" w14:textId="77777777" w:rsidTr="00D22790">
        <w:tc>
          <w:tcPr>
            <w:tcW w:w="1428" w:type="dxa"/>
            <w:vAlign w:val="center"/>
          </w:tcPr>
          <w:p w14:paraId="3347A6A0" w14:textId="139F4005"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1</w:t>
            </w:r>
          </w:p>
        </w:tc>
        <w:tc>
          <w:tcPr>
            <w:tcW w:w="3499" w:type="dxa"/>
            <w:vAlign w:val="center"/>
          </w:tcPr>
          <w:p w14:paraId="5ED0111B" w14:textId="77777777" w:rsidR="0029104E" w:rsidRPr="003B2076" w:rsidRDefault="0029104E" w:rsidP="0078613B">
            <w:pPr>
              <w:pStyle w:val="PARAGRAPH"/>
              <w:jc w:val="center"/>
              <w:rPr>
                <w:rFonts w:cs="Arial"/>
                <w:sz w:val="20"/>
              </w:rPr>
            </w:pPr>
            <w:r w:rsidRPr="003B2076">
              <w:rPr>
                <w:rFonts w:cs="Arial"/>
                <w:sz w:val="20"/>
              </w:rPr>
              <w:t>Quality of Supply</w:t>
            </w:r>
          </w:p>
        </w:tc>
        <w:tc>
          <w:tcPr>
            <w:tcW w:w="3295" w:type="dxa"/>
            <w:vAlign w:val="center"/>
          </w:tcPr>
          <w:p w14:paraId="6F2D0F8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55DAE65B" w14:textId="77777777" w:rsidTr="00D22790">
        <w:tc>
          <w:tcPr>
            <w:tcW w:w="1428" w:type="dxa"/>
            <w:vAlign w:val="center"/>
          </w:tcPr>
          <w:p w14:paraId="77495FCD" w14:textId="5F67ADD2"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2</w:t>
            </w:r>
          </w:p>
        </w:tc>
        <w:tc>
          <w:tcPr>
            <w:tcW w:w="3499" w:type="dxa"/>
            <w:vAlign w:val="center"/>
          </w:tcPr>
          <w:p w14:paraId="54ED2053" w14:textId="77777777" w:rsidR="0029104E" w:rsidRPr="003B2076" w:rsidRDefault="0029104E" w:rsidP="0078613B">
            <w:pPr>
              <w:pStyle w:val="PARAGRAPH"/>
              <w:jc w:val="center"/>
              <w:rPr>
                <w:rFonts w:cs="Arial"/>
                <w:sz w:val="20"/>
              </w:rPr>
            </w:pPr>
            <w:r w:rsidRPr="003B2076">
              <w:rPr>
                <w:rFonts w:cs="Arial"/>
                <w:sz w:val="20"/>
              </w:rPr>
              <w:t>Short Circuit Current Contribution</w:t>
            </w:r>
          </w:p>
        </w:tc>
        <w:tc>
          <w:tcPr>
            <w:tcW w:w="3295" w:type="dxa"/>
            <w:vAlign w:val="center"/>
          </w:tcPr>
          <w:p w14:paraId="27FDFCE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2891F994" w14:textId="77777777" w:rsidTr="00D22790">
        <w:tc>
          <w:tcPr>
            <w:tcW w:w="1428" w:type="dxa"/>
            <w:vAlign w:val="center"/>
          </w:tcPr>
          <w:p w14:paraId="49C407C0" w14:textId="77777777" w:rsidR="0029104E" w:rsidRPr="003B2076" w:rsidRDefault="0029104E" w:rsidP="0078613B">
            <w:pPr>
              <w:pStyle w:val="PARAGRAPH"/>
              <w:jc w:val="center"/>
              <w:rPr>
                <w:rFonts w:cs="Arial"/>
                <w:sz w:val="20"/>
              </w:rPr>
            </w:pPr>
            <w:r w:rsidRPr="003B2076">
              <w:rPr>
                <w:rFonts w:cs="Arial"/>
                <w:sz w:val="20"/>
              </w:rPr>
              <w:t>Appendix 1</w:t>
            </w:r>
          </w:p>
        </w:tc>
        <w:tc>
          <w:tcPr>
            <w:tcW w:w="3499" w:type="dxa"/>
            <w:vAlign w:val="center"/>
          </w:tcPr>
          <w:p w14:paraId="006A30AA" w14:textId="5D5044D7" w:rsidR="0029104E" w:rsidRPr="003B2076" w:rsidRDefault="0029104E" w:rsidP="0078613B">
            <w:pPr>
              <w:pStyle w:val="PARAGRAPH"/>
              <w:jc w:val="center"/>
              <w:rPr>
                <w:rFonts w:cs="Arial"/>
                <w:sz w:val="20"/>
              </w:rPr>
            </w:pPr>
            <w:r w:rsidRPr="003B2076">
              <w:rPr>
                <w:rFonts w:cs="Arial"/>
                <w:sz w:val="20"/>
              </w:rPr>
              <w:t xml:space="preserve">Emerging Technologies </w:t>
            </w:r>
            <w:r w:rsidR="009347A9" w:rsidRPr="003B2076">
              <w:rPr>
                <w:rFonts w:cs="Arial"/>
                <w:sz w:val="20"/>
              </w:rPr>
              <w:t xml:space="preserve">and other </w:t>
            </w:r>
            <w:r w:rsidRPr="003B2076">
              <w:rPr>
                <w:rFonts w:cs="Arial"/>
                <w:sz w:val="20"/>
              </w:rPr>
              <w:t>Exceptions</w:t>
            </w:r>
          </w:p>
        </w:tc>
        <w:tc>
          <w:tcPr>
            <w:tcW w:w="3295" w:type="dxa"/>
            <w:vAlign w:val="center"/>
          </w:tcPr>
          <w:p w14:paraId="04D98A0E" w14:textId="1C356CD7" w:rsidR="0029104E" w:rsidRPr="003B2076" w:rsidRDefault="0029104E" w:rsidP="0078613B">
            <w:pPr>
              <w:pStyle w:val="PARAGRAPH"/>
              <w:jc w:val="center"/>
              <w:rPr>
                <w:rFonts w:cs="Arial"/>
                <w:sz w:val="20"/>
              </w:rPr>
            </w:pPr>
            <w:r w:rsidRPr="003B2076">
              <w:rPr>
                <w:rFonts w:cs="Arial"/>
                <w:sz w:val="20"/>
              </w:rPr>
              <w:t>Emerging Technology Manufactures</w:t>
            </w:r>
            <w:r w:rsidR="009347A9" w:rsidRPr="003B2076">
              <w:rPr>
                <w:rFonts w:cs="Arial"/>
                <w:sz w:val="20"/>
              </w:rPr>
              <w:t xml:space="preserve">, </w:t>
            </w:r>
            <w:r w:rsidR="009347A9" w:rsidRPr="00A068B0">
              <w:rPr>
                <w:rFonts w:cs="Arial"/>
                <w:b/>
                <w:sz w:val="20"/>
              </w:rPr>
              <w:t>Manufacturer</w:t>
            </w:r>
          </w:p>
        </w:tc>
      </w:tr>
      <w:tr w:rsidR="0029104E" w:rsidRPr="003B2076" w14:paraId="1C2FE2C4" w14:textId="77777777" w:rsidTr="00D22790">
        <w:tc>
          <w:tcPr>
            <w:tcW w:w="1428" w:type="dxa"/>
            <w:vAlign w:val="center"/>
          </w:tcPr>
          <w:p w14:paraId="03207479" w14:textId="77777777" w:rsidR="0029104E" w:rsidRPr="003B2076" w:rsidRDefault="0029104E" w:rsidP="0078613B">
            <w:pPr>
              <w:pStyle w:val="PARAGRAPH"/>
              <w:jc w:val="center"/>
              <w:rPr>
                <w:rFonts w:cs="Arial"/>
                <w:sz w:val="20"/>
              </w:rPr>
            </w:pPr>
            <w:r w:rsidRPr="003B2076">
              <w:rPr>
                <w:rFonts w:cs="Arial"/>
                <w:sz w:val="20"/>
              </w:rPr>
              <w:t>Appendix 2</w:t>
            </w:r>
          </w:p>
        </w:tc>
        <w:tc>
          <w:tcPr>
            <w:tcW w:w="3499" w:type="dxa"/>
            <w:vAlign w:val="center"/>
          </w:tcPr>
          <w:p w14:paraId="0F210802" w14:textId="77777777" w:rsidR="0029104E" w:rsidRPr="003B2076" w:rsidRDefault="0029104E" w:rsidP="0078613B">
            <w:pPr>
              <w:pStyle w:val="PARAGRAPH"/>
              <w:jc w:val="center"/>
              <w:rPr>
                <w:rFonts w:cs="Arial"/>
                <w:sz w:val="20"/>
              </w:rPr>
            </w:pPr>
            <w:r w:rsidRPr="003B2076">
              <w:rPr>
                <w:rFonts w:cs="Arial"/>
                <w:sz w:val="20"/>
              </w:rPr>
              <w:t>Connection Procedure Flow Chart</w:t>
            </w:r>
          </w:p>
        </w:tc>
        <w:tc>
          <w:tcPr>
            <w:tcW w:w="3295" w:type="dxa"/>
            <w:vAlign w:val="center"/>
          </w:tcPr>
          <w:p w14:paraId="013CFFD9"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10C5165F" w14:textId="77777777" w:rsidTr="00D22790">
        <w:tc>
          <w:tcPr>
            <w:tcW w:w="1428" w:type="dxa"/>
            <w:vAlign w:val="center"/>
          </w:tcPr>
          <w:p w14:paraId="741B3A80" w14:textId="77777777" w:rsidR="0029104E" w:rsidRPr="003B2076" w:rsidRDefault="0029104E" w:rsidP="0078613B">
            <w:pPr>
              <w:pStyle w:val="PARAGRAPH"/>
              <w:jc w:val="center"/>
              <w:rPr>
                <w:rFonts w:cs="Arial"/>
                <w:sz w:val="20"/>
              </w:rPr>
            </w:pPr>
            <w:r w:rsidRPr="003B2076">
              <w:rPr>
                <w:rFonts w:cs="Arial"/>
                <w:sz w:val="20"/>
              </w:rPr>
              <w:lastRenderedPageBreak/>
              <w:t>Appendix 3</w:t>
            </w:r>
          </w:p>
        </w:tc>
        <w:tc>
          <w:tcPr>
            <w:tcW w:w="3499" w:type="dxa"/>
            <w:vAlign w:val="center"/>
          </w:tcPr>
          <w:p w14:paraId="53A04486" w14:textId="77777777" w:rsidR="0029104E" w:rsidRPr="003B2076" w:rsidRDefault="0029104E" w:rsidP="0078613B">
            <w:pPr>
              <w:pStyle w:val="PARAGRAPH"/>
              <w:ind w:left="23" w:hanging="23"/>
              <w:jc w:val="center"/>
              <w:rPr>
                <w:rFonts w:cs="Arial"/>
                <w:sz w:val="20"/>
              </w:rPr>
            </w:pPr>
            <w:r w:rsidRPr="003B2076">
              <w:rPr>
                <w:rFonts w:cs="Arial"/>
                <w:sz w:val="20"/>
              </w:rPr>
              <w:t>Micro-generator Documentation</w:t>
            </w:r>
          </w:p>
        </w:tc>
        <w:tc>
          <w:tcPr>
            <w:tcW w:w="3295" w:type="dxa"/>
            <w:vAlign w:val="center"/>
          </w:tcPr>
          <w:p w14:paraId="4671A49E"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2E7E6784" w14:textId="77777777" w:rsidTr="00D22790">
        <w:tc>
          <w:tcPr>
            <w:tcW w:w="1428" w:type="dxa"/>
            <w:vAlign w:val="center"/>
          </w:tcPr>
          <w:p w14:paraId="73F7ED3C" w14:textId="77777777" w:rsidR="0029104E" w:rsidRPr="003B2076" w:rsidRDefault="0029104E" w:rsidP="0078613B">
            <w:pPr>
              <w:pStyle w:val="PARAGRAPH"/>
              <w:jc w:val="center"/>
              <w:rPr>
                <w:rFonts w:cs="Arial"/>
                <w:sz w:val="20"/>
              </w:rPr>
            </w:pPr>
            <w:r w:rsidRPr="003B2076">
              <w:rPr>
                <w:rFonts w:cs="Arial"/>
                <w:sz w:val="20"/>
              </w:rPr>
              <w:t>Form A</w:t>
            </w:r>
          </w:p>
        </w:tc>
        <w:tc>
          <w:tcPr>
            <w:tcW w:w="3499" w:type="dxa"/>
            <w:vAlign w:val="center"/>
          </w:tcPr>
          <w:p w14:paraId="095515E1" w14:textId="77777777" w:rsidR="0029104E" w:rsidRPr="003B2076" w:rsidRDefault="0029104E" w:rsidP="0078613B">
            <w:pPr>
              <w:pStyle w:val="PARAGRAPH"/>
              <w:ind w:left="23" w:hanging="23"/>
              <w:jc w:val="center"/>
              <w:rPr>
                <w:rFonts w:cs="Arial"/>
                <w:sz w:val="20"/>
              </w:rPr>
            </w:pPr>
            <w:r w:rsidRPr="003B2076">
              <w:rPr>
                <w:rFonts w:cs="Arial"/>
                <w:sz w:val="20"/>
              </w:rPr>
              <w:t>Application for connection</w:t>
            </w:r>
          </w:p>
        </w:tc>
        <w:tc>
          <w:tcPr>
            <w:tcW w:w="3295" w:type="dxa"/>
            <w:vAlign w:val="center"/>
          </w:tcPr>
          <w:p w14:paraId="20350E9D"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749B0500" w14:textId="77777777" w:rsidTr="00D22790">
        <w:tc>
          <w:tcPr>
            <w:tcW w:w="1428" w:type="dxa"/>
            <w:vAlign w:val="center"/>
          </w:tcPr>
          <w:p w14:paraId="4255FB8F" w14:textId="77777777" w:rsidR="0029104E" w:rsidRPr="003B2076" w:rsidRDefault="0029104E" w:rsidP="0078613B">
            <w:pPr>
              <w:pStyle w:val="PARAGRAPH"/>
              <w:jc w:val="center"/>
              <w:rPr>
                <w:rFonts w:cs="Arial"/>
                <w:sz w:val="20"/>
              </w:rPr>
            </w:pPr>
            <w:r w:rsidRPr="003B2076">
              <w:rPr>
                <w:rFonts w:cs="Arial"/>
                <w:sz w:val="20"/>
              </w:rPr>
              <w:t>Form B</w:t>
            </w:r>
          </w:p>
        </w:tc>
        <w:tc>
          <w:tcPr>
            <w:tcW w:w="3499" w:type="dxa"/>
            <w:vAlign w:val="center"/>
          </w:tcPr>
          <w:p w14:paraId="77A07729" w14:textId="77777777" w:rsidR="0029104E" w:rsidRPr="003B2076" w:rsidRDefault="0029104E" w:rsidP="0078613B">
            <w:pPr>
              <w:pStyle w:val="PARAGRAPH"/>
              <w:jc w:val="center"/>
              <w:rPr>
                <w:rFonts w:cs="Arial"/>
                <w:sz w:val="20"/>
              </w:rPr>
            </w:pPr>
            <w:r w:rsidRPr="003B2076">
              <w:rPr>
                <w:rFonts w:cs="Arial"/>
                <w:sz w:val="20"/>
              </w:rPr>
              <w:t>Installation Document</w:t>
            </w:r>
          </w:p>
        </w:tc>
        <w:tc>
          <w:tcPr>
            <w:tcW w:w="3295" w:type="dxa"/>
            <w:vAlign w:val="center"/>
          </w:tcPr>
          <w:p w14:paraId="62085468"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348D0DC4" w14:textId="77777777" w:rsidTr="00D22790">
        <w:tc>
          <w:tcPr>
            <w:tcW w:w="1428" w:type="dxa"/>
            <w:vAlign w:val="center"/>
          </w:tcPr>
          <w:p w14:paraId="7A1BCE6D" w14:textId="77777777" w:rsidR="0029104E" w:rsidRPr="003B2076" w:rsidRDefault="0029104E" w:rsidP="0078613B">
            <w:pPr>
              <w:pStyle w:val="PARAGRAPH"/>
              <w:jc w:val="center"/>
              <w:rPr>
                <w:rFonts w:cs="Arial"/>
                <w:sz w:val="20"/>
              </w:rPr>
            </w:pPr>
            <w:r w:rsidRPr="003B2076">
              <w:rPr>
                <w:rFonts w:cs="Arial"/>
                <w:sz w:val="20"/>
              </w:rPr>
              <w:t>Form C</w:t>
            </w:r>
          </w:p>
        </w:tc>
        <w:tc>
          <w:tcPr>
            <w:tcW w:w="3499" w:type="dxa"/>
            <w:vAlign w:val="center"/>
          </w:tcPr>
          <w:p w14:paraId="17CB2E80" w14:textId="77777777" w:rsidR="0029104E" w:rsidRPr="003B2076" w:rsidRDefault="0029104E" w:rsidP="0078613B">
            <w:pPr>
              <w:pStyle w:val="PARAGRAPH"/>
              <w:jc w:val="center"/>
              <w:rPr>
                <w:rFonts w:cs="Arial"/>
                <w:sz w:val="20"/>
              </w:rPr>
            </w:pPr>
            <w:r w:rsidRPr="003B2076">
              <w:rPr>
                <w:rFonts w:cs="Arial"/>
                <w:sz w:val="20"/>
              </w:rPr>
              <w:t>Type Test Verification Report</w:t>
            </w:r>
          </w:p>
        </w:tc>
        <w:tc>
          <w:tcPr>
            <w:tcW w:w="3295" w:type="dxa"/>
            <w:vAlign w:val="center"/>
          </w:tcPr>
          <w:p w14:paraId="68C3A490"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71327BB" w14:textId="77777777" w:rsidTr="00D22790">
        <w:tc>
          <w:tcPr>
            <w:tcW w:w="1428" w:type="dxa"/>
            <w:vAlign w:val="center"/>
          </w:tcPr>
          <w:p w14:paraId="2255EFCC" w14:textId="77777777" w:rsidR="0029104E" w:rsidRPr="003B2076" w:rsidRDefault="0029104E" w:rsidP="0078613B">
            <w:pPr>
              <w:pStyle w:val="PARAGRAPH"/>
              <w:jc w:val="center"/>
              <w:rPr>
                <w:rFonts w:cs="Arial"/>
                <w:sz w:val="20"/>
              </w:rPr>
            </w:pPr>
            <w:r w:rsidRPr="003B2076">
              <w:rPr>
                <w:rFonts w:cs="Arial"/>
                <w:sz w:val="20"/>
              </w:rPr>
              <w:t>Form D</w:t>
            </w:r>
          </w:p>
        </w:tc>
        <w:tc>
          <w:tcPr>
            <w:tcW w:w="3499" w:type="dxa"/>
            <w:vAlign w:val="center"/>
          </w:tcPr>
          <w:p w14:paraId="55DD258C" w14:textId="77777777" w:rsidR="0029104E" w:rsidRPr="003B2076" w:rsidRDefault="0029104E" w:rsidP="0078613B">
            <w:pPr>
              <w:pStyle w:val="PARAGRAPH"/>
              <w:jc w:val="center"/>
              <w:rPr>
                <w:rFonts w:cs="Arial"/>
                <w:sz w:val="20"/>
              </w:rPr>
            </w:pPr>
            <w:r w:rsidRPr="003B2076">
              <w:rPr>
                <w:rFonts w:cs="Arial"/>
                <w:sz w:val="20"/>
              </w:rPr>
              <w:t>Decommissioning Confirmation</w:t>
            </w:r>
          </w:p>
        </w:tc>
        <w:tc>
          <w:tcPr>
            <w:tcW w:w="3295" w:type="dxa"/>
            <w:vAlign w:val="center"/>
          </w:tcPr>
          <w:p w14:paraId="1FF64DC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2D58299E" w14:textId="77777777" w:rsidTr="00D22790">
        <w:tc>
          <w:tcPr>
            <w:tcW w:w="1428" w:type="dxa"/>
            <w:vAlign w:val="center"/>
          </w:tcPr>
          <w:p w14:paraId="44E8199C" w14:textId="77777777" w:rsidR="0029104E" w:rsidRPr="003B2076" w:rsidRDefault="0029104E" w:rsidP="0078613B">
            <w:pPr>
              <w:pStyle w:val="PARAGRAPH"/>
              <w:jc w:val="center"/>
              <w:rPr>
                <w:rFonts w:cs="Arial"/>
                <w:sz w:val="20"/>
              </w:rPr>
            </w:pPr>
            <w:r w:rsidRPr="003B2076">
              <w:rPr>
                <w:rFonts w:cs="Arial"/>
                <w:sz w:val="20"/>
              </w:rPr>
              <w:t>Appendix 4</w:t>
            </w:r>
          </w:p>
        </w:tc>
        <w:tc>
          <w:tcPr>
            <w:tcW w:w="3499" w:type="dxa"/>
            <w:vAlign w:val="center"/>
          </w:tcPr>
          <w:p w14:paraId="172B45FF" w14:textId="77777777" w:rsidR="0029104E" w:rsidRPr="003B2076" w:rsidRDefault="0029104E" w:rsidP="0078613B">
            <w:pPr>
              <w:pStyle w:val="PARAGRAPH"/>
              <w:jc w:val="center"/>
              <w:rPr>
                <w:rFonts w:cs="Arial"/>
                <w:sz w:val="20"/>
              </w:rPr>
            </w:pPr>
            <w:r w:rsidRPr="003B2076">
              <w:rPr>
                <w:rFonts w:cs="Arial"/>
                <w:sz w:val="20"/>
              </w:rPr>
              <w:t>Certificate of Exemption</w:t>
            </w:r>
          </w:p>
        </w:tc>
        <w:tc>
          <w:tcPr>
            <w:tcW w:w="3295" w:type="dxa"/>
            <w:vAlign w:val="center"/>
          </w:tcPr>
          <w:p w14:paraId="722916AF"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A0488D4" w14:textId="77777777" w:rsidTr="00D22790">
        <w:tc>
          <w:tcPr>
            <w:tcW w:w="1428" w:type="dxa"/>
            <w:vAlign w:val="center"/>
          </w:tcPr>
          <w:p w14:paraId="2A41578F" w14:textId="77777777" w:rsidR="0029104E" w:rsidRPr="003B2076" w:rsidRDefault="0029104E" w:rsidP="0078613B">
            <w:pPr>
              <w:pStyle w:val="PARAGRAPH"/>
              <w:jc w:val="center"/>
              <w:rPr>
                <w:rFonts w:cs="Arial"/>
                <w:sz w:val="20"/>
              </w:rPr>
            </w:pPr>
            <w:r w:rsidRPr="003B2076">
              <w:rPr>
                <w:rFonts w:cs="Arial"/>
                <w:sz w:val="20"/>
              </w:rPr>
              <w:t>Annex A1</w:t>
            </w:r>
          </w:p>
        </w:tc>
        <w:tc>
          <w:tcPr>
            <w:tcW w:w="3499" w:type="dxa"/>
            <w:vAlign w:val="center"/>
          </w:tcPr>
          <w:p w14:paraId="27C8D587" w14:textId="4418F201" w:rsidR="0029104E" w:rsidRPr="003B2076" w:rsidRDefault="00AA29A8" w:rsidP="0078613B">
            <w:pPr>
              <w:pStyle w:val="PARAGRAPH"/>
              <w:jc w:val="center"/>
              <w:rPr>
                <w:rFonts w:cs="Arial"/>
                <w:sz w:val="20"/>
              </w:rPr>
            </w:pPr>
            <w:r w:rsidRPr="003B2076">
              <w:rPr>
                <w:rFonts w:cs="Arial"/>
                <w:sz w:val="20"/>
              </w:rPr>
              <w:t>Requirements for Testing of Inverter Connected Micro-generators</w:t>
            </w:r>
          </w:p>
        </w:tc>
        <w:tc>
          <w:tcPr>
            <w:tcW w:w="3295" w:type="dxa"/>
            <w:vAlign w:val="center"/>
          </w:tcPr>
          <w:p w14:paraId="5EB467F2"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AA29A8" w:rsidRPr="003B2076" w14:paraId="6C0D2FE4" w14:textId="77777777" w:rsidTr="00D22790">
        <w:tc>
          <w:tcPr>
            <w:tcW w:w="1428" w:type="dxa"/>
            <w:vAlign w:val="center"/>
          </w:tcPr>
          <w:p w14:paraId="48B93530" w14:textId="08914752" w:rsidR="00AA29A8" w:rsidRPr="003B2076" w:rsidRDefault="00AA29A8" w:rsidP="0078613B">
            <w:pPr>
              <w:pStyle w:val="PARAGRAPH"/>
              <w:jc w:val="center"/>
              <w:rPr>
                <w:rFonts w:cs="Arial"/>
                <w:sz w:val="20"/>
              </w:rPr>
            </w:pPr>
            <w:r w:rsidRPr="003B2076">
              <w:rPr>
                <w:rFonts w:cs="Arial"/>
                <w:sz w:val="20"/>
              </w:rPr>
              <w:t>Annex A2</w:t>
            </w:r>
          </w:p>
        </w:tc>
        <w:tc>
          <w:tcPr>
            <w:tcW w:w="3499" w:type="dxa"/>
            <w:vAlign w:val="center"/>
          </w:tcPr>
          <w:p w14:paraId="043A3D39" w14:textId="19A8D106" w:rsidR="00AA29A8" w:rsidRPr="003B2076" w:rsidRDefault="00AA29A8" w:rsidP="0078613B">
            <w:pPr>
              <w:pStyle w:val="PARAGRAPH"/>
              <w:jc w:val="center"/>
              <w:rPr>
                <w:rFonts w:cs="Arial"/>
                <w:sz w:val="20"/>
              </w:rPr>
            </w:pPr>
            <w:r w:rsidRPr="003B2076">
              <w:rPr>
                <w:rFonts w:cs="Arial"/>
                <w:sz w:val="20"/>
              </w:rPr>
              <w:t>Requirements for Testing of Synchronous Micro-generators</w:t>
            </w:r>
          </w:p>
        </w:tc>
        <w:tc>
          <w:tcPr>
            <w:tcW w:w="3295" w:type="dxa"/>
            <w:vAlign w:val="center"/>
          </w:tcPr>
          <w:p w14:paraId="494B6276" w14:textId="2C61B6F2" w:rsidR="00AA29A8" w:rsidRPr="003B2076" w:rsidRDefault="00AA29A8" w:rsidP="0078613B">
            <w:pPr>
              <w:pStyle w:val="PARAGRAPH"/>
              <w:jc w:val="center"/>
              <w:rPr>
                <w:rFonts w:cs="Arial"/>
                <w:b/>
                <w:sz w:val="20"/>
              </w:rPr>
            </w:pPr>
            <w:r w:rsidRPr="003B2076">
              <w:rPr>
                <w:rFonts w:cs="Arial"/>
                <w:b/>
                <w:sz w:val="20"/>
              </w:rPr>
              <w:t>Manufacturer</w:t>
            </w:r>
          </w:p>
        </w:tc>
      </w:tr>
    </w:tbl>
    <w:p w14:paraId="2B0205A8" w14:textId="77777777" w:rsidR="0029104E" w:rsidRPr="003B2076" w:rsidRDefault="0029104E" w:rsidP="0029104E">
      <w:pPr>
        <w:ind w:left="357"/>
        <w:rPr>
          <w:sz w:val="20"/>
        </w:rPr>
      </w:pPr>
    </w:p>
    <w:p w14:paraId="0FA18CE2" w14:textId="345A8032" w:rsidR="000A551F" w:rsidRPr="003B2076" w:rsidRDefault="000A551F">
      <w:pPr>
        <w:jc w:val="left"/>
        <w:rPr>
          <w:rFonts w:cs="Times New Roman"/>
          <w:b/>
          <w:bCs/>
          <w:spacing w:val="0"/>
          <w:sz w:val="24"/>
          <w:szCs w:val="22"/>
        </w:rPr>
      </w:pPr>
    </w:p>
    <w:p w14:paraId="079FD34E" w14:textId="619E43F2" w:rsidR="0029104E" w:rsidRPr="00A068B0" w:rsidRDefault="0029104E" w:rsidP="003B7C17">
      <w:pPr>
        <w:pStyle w:val="Heading1"/>
      </w:pPr>
      <w:bookmarkStart w:id="14" w:name="_Toc506580623"/>
      <w:r w:rsidRPr="003B2076">
        <w:t>References</w:t>
      </w:r>
      <w:bookmarkEnd w:id="14"/>
      <w:r w:rsidRPr="003B2076">
        <w:t xml:space="preserve"> </w:t>
      </w:r>
    </w:p>
    <w:p w14:paraId="1979FF93" w14:textId="77777777" w:rsidR="0029104E" w:rsidRPr="00A068B0" w:rsidRDefault="0029104E" w:rsidP="003B7C17">
      <w:pPr>
        <w:pStyle w:val="PARAGRAPH"/>
        <w:ind w:left="709"/>
        <w:rPr>
          <w:rFonts w:cs="Arial"/>
          <w:szCs w:val="22"/>
        </w:rPr>
      </w:pPr>
      <w:r w:rsidRPr="00A068B0">
        <w:rPr>
          <w:rFonts w:cs="Arial"/>
          <w:szCs w:val="22"/>
        </w:rPr>
        <w:t xml:space="preserve">The following referenced documents, in whole or part, are indispensable for the application of this document. It is expected that it will be appropriate to use the most recent version of the documents below.  Where any conflict arises the version in place at the time of commissioning of the </w:t>
      </w:r>
      <w:r w:rsidRPr="00A068B0">
        <w:rPr>
          <w:rFonts w:cs="Arial"/>
          <w:b/>
          <w:szCs w:val="22"/>
        </w:rPr>
        <w:t>Micro-generator</w:t>
      </w:r>
      <w:r w:rsidRPr="00A068B0">
        <w:rPr>
          <w:rFonts w:cs="Arial"/>
          <w:szCs w:val="22"/>
        </w:rPr>
        <w:t xml:space="preserve"> shall take precedence. </w:t>
      </w:r>
    </w:p>
    <w:p w14:paraId="13A7A0B9" w14:textId="52CA50D4" w:rsidR="00E11398" w:rsidRDefault="009C2DAC" w:rsidP="003B7C17">
      <w:pPr>
        <w:pStyle w:val="Heading2"/>
        <w:rPr>
          <w:bCs w:val="0"/>
        </w:rPr>
      </w:pPr>
      <w:bookmarkStart w:id="15" w:name="_Toc506580624"/>
      <w:r>
        <w:rPr>
          <w:bCs w:val="0"/>
        </w:rPr>
        <w:t>Regulations and Directives</w:t>
      </w:r>
    </w:p>
    <w:p w14:paraId="61C67B74"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b/>
          <w:bCs/>
          <w:spacing w:val="0"/>
          <w:szCs w:val="22"/>
          <w:lang w:eastAsia="en-GB"/>
        </w:rPr>
        <w:t>Electricity Safety, Quality and Continuity Regulations (ESQCR)</w:t>
      </w:r>
    </w:p>
    <w:p w14:paraId="167B01D6"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spacing w:val="0"/>
          <w:szCs w:val="22"/>
          <w:lang w:eastAsia="en-GB"/>
        </w:rPr>
        <w:t>The Electricity Safety, Quality and Continuity Regulations 2002 - Statutory Instrument</w:t>
      </w:r>
    </w:p>
    <w:p w14:paraId="0802296A" w14:textId="77777777" w:rsidR="00E11398" w:rsidRPr="00F011FB" w:rsidRDefault="00E11398" w:rsidP="00E11398">
      <w:pPr>
        <w:widowControl w:val="0"/>
        <w:autoSpaceDE w:val="0"/>
        <w:autoSpaceDN w:val="0"/>
        <w:adjustRightInd w:val="0"/>
        <w:spacing w:line="252" w:lineRule="exact"/>
        <w:ind w:left="709" w:right="-20"/>
        <w:rPr>
          <w:spacing w:val="0"/>
          <w:szCs w:val="22"/>
          <w:lang w:eastAsia="en-GB"/>
        </w:rPr>
      </w:pPr>
      <w:r w:rsidRPr="00F011FB">
        <w:rPr>
          <w:spacing w:val="0"/>
          <w:szCs w:val="22"/>
          <w:lang w:eastAsia="en-GB"/>
        </w:rPr>
        <w:t>Number 2665 -HMSO ISBN 0-11-042920-6 abbreviated to ESQCR in this document.</w:t>
      </w:r>
    </w:p>
    <w:p w14:paraId="6C135BA3" w14:textId="77777777" w:rsidR="00E11398" w:rsidRDefault="00E11398" w:rsidP="00E11398">
      <w:pPr>
        <w:ind w:left="709"/>
        <w:rPr>
          <w:b/>
          <w:spacing w:val="0"/>
          <w:szCs w:val="22"/>
        </w:rPr>
      </w:pPr>
    </w:p>
    <w:p w14:paraId="58CAF628" w14:textId="0B9B9E44" w:rsidR="00E11398" w:rsidRPr="00F011FB" w:rsidRDefault="00E11398" w:rsidP="00E11398">
      <w:pPr>
        <w:ind w:left="709"/>
        <w:rPr>
          <w:b/>
          <w:spacing w:val="0"/>
          <w:szCs w:val="22"/>
        </w:rPr>
      </w:pPr>
      <w:r w:rsidRPr="00F011FB">
        <w:rPr>
          <w:b/>
          <w:spacing w:val="0"/>
          <w:szCs w:val="22"/>
        </w:rPr>
        <w:t>COMMISSION REGULATION (EU) No 2016/631</w:t>
      </w:r>
    </w:p>
    <w:p w14:paraId="7D5240B5" w14:textId="77777777" w:rsidR="00E11398" w:rsidRPr="00F011FB" w:rsidRDefault="00E11398" w:rsidP="00E11398">
      <w:pPr>
        <w:ind w:left="709"/>
        <w:rPr>
          <w:spacing w:val="0"/>
          <w:szCs w:val="22"/>
        </w:rPr>
      </w:pPr>
      <w:r w:rsidRPr="00F011FB">
        <w:rPr>
          <w:spacing w:val="0"/>
          <w:szCs w:val="22"/>
        </w:rPr>
        <w:t>Establishing a network code on Requirements for Grid Connection of Generators.</w:t>
      </w:r>
    </w:p>
    <w:p w14:paraId="57895A56" w14:textId="77777777" w:rsidR="00E11398" w:rsidRPr="00F011FB" w:rsidRDefault="00E11398" w:rsidP="00E11398">
      <w:pPr>
        <w:ind w:left="709"/>
        <w:rPr>
          <w:spacing w:val="0"/>
          <w:szCs w:val="22"/>
        </w:rPr>
      </w:pPr>
    </w:p>
    <w:p w14:paraId="4B5B7560" w14:textId="77777777" w:rsidR="00E11398" w:rsidRPr="004D6221" w:rsidRDefault="00E11398" w:rsidP="00E11398">
      <w:pPr>
        <w:pStyle w:val="Default"/>
        <w:ind w:left="709"/>
        <w:rPr>
          <w:rFonts w:ascii="Arial" w:hAnsi="Arial" w:cs="Arial"/>
          <w:sz w:val="22"/>
          <w:szCs w:val="22"/>
        </w:rPr>
      </w:pPr>
      <w:r w:rsidRPr="004D6221">
        <w:rPr>
          <w:rFonts w:ascii="Arial" w:hAnsi="Arial" w:cs="Arial"/>
          <w:b/>
          <w:sz w:val="22"/>
          <w:szCs w:val="22"/>
        </w:rPr>
        <w:t xml:space="preserve">Directive 2009/72/EC </w:t>
      </w:r>
      <w:r w:rsidRPr="004D6221">
        <w:rPr>
          <w:rFonts w:ascii="Arial" w:hAnsi="Arial" w:cs="Arial"/>
          <w:b/>
          <w:bCs/>
          <w:sz w:val="22"/>
          <w:szCs w:val="22"/>
        </w:rPr>
        <w:t>OF THE EUROPEAN PARLIAMENT AND OF THE COUNCIL</w:t>
      </w:r>
    </w:p>
    <w:p w14:paraId="0EB2BF71" w14:textId="77777777" w:rsidR="00E11398" w:rsidRPr="00F011FB" w:rsidRDefault="00E11398" w:rsidP="00E11398">
      <w:pPr>
        <w:ind w:left="709"/>
        <w:rPr>
          <w:bCs/>
          <w:spacing w:val="0"/>
          <w:szCs w:val="22"/>
          <w:lang w:eastAsia="en-GB"/>
        </w:rPr>
      </w:pPr>
      <w:r w:rsidRPr="00F011FB">
        <w:rPr>
          <w:bCs/>
          <w:spacing w:val="0"/>
          <w:szCs w:val="22"/>
          <w:lang w:eastAsia="en-GB"/>
        </w:rPr>
        <w:t>Concerning common rules for the internal market in electricity and repealing Directive 2003/54/EC.</w:t>
      </w:r>
    </w:p>
    <w:p w14:paraId="5D18200B" w14:textId="77777777" w:rsidR="00E11398" w:rsidRDefault="00E11398" w:rsidP="00E11398">
      <w:pPr>
        <w:ind w:left="709"/>
        <w:rPr>
          <w:b/>
          <w:spacing w:val="0"/>
          <w:szCs w:val="22"/>
          <w:lang w:val="en"/>
        </w:rPr>
      </w:pPr>
    </w:p>
    <w:p w14:paraId="01921CD8" w14:textId="77777777" w:rsidR="00E11398" w:rsidRPr="00F011FB" w:rsidRDefault="00E11398" w:rsidP="00E11398">
      <w:pPr>
        <w:ind w:left="709"/>
        <w:rPr>
          <w:b/>
          <w:spacing w:val="0"/>
          <w:szCs w:val="22"/>
          <w:lang w:val="en"/>
        </w:rPr>
      </w:pPr>
      <w:r w:rsidRPr="00F011FB">
        <w:rPr>
          <w:b/>
          <w:spacing w:val="0"/>
          <w:szCs w:val="22"/>
          <w:lang w:val="en"/>
        </w:rPr>
        <w:t xml:space="preserve">Regulation (EC) No 714/2009 of the European Parliament and of the Council </w:t>
      </w:r>
    </w:p>
    <w:p w14:paraId="5D692B96" w14:textId="77777777" w:rsidR="00E11398" w:rsidRPr="00F011FB" w:rsidRDefault="00E11398" w:rsidP="00E11398">
      <w:pPr>
        <w:ind w:left="709"/>
        <w:rPr>
          <w:spacing w:val="0"/>
          <w:szCs w:val="22"/>
          <w:lang w:val="en"/>
        </w:rPr>
      </w:pPr>
      <w:r w:rsidRPr="00F011FB">
        <w:rPr>
          <w:spacing w:val="0"/>
          <w:szCs w:val="22"/>
          <w:lang w:val="en"/>
        </w:rPr>
        <w:t>on conditions for access to the network for cross-border exchanges in electricity and repealing Regulation (EC) No 1228/2003.</w:t>
      </w:r>
    </w:p>
    <w:p w14:paraId="26B9FE46" w14:textId="77777777" w:rsidR="00E11398" w:rsidRPr="00F011FB" w:rsidRDefault="00E11398" w:rsidP="00E11398">
      <w:pPr>
        <w:ind w:left="709"/>
        <w:rPr>
          <w:spacing w:val="0"/>
          <w:szCs w:val="22"/>
          <w:lang w:val="en"/>
        </w:rPr>
      </w:pPr>
    </w:p>
    <w:p w14:paraId="485C8E22" w14:textId="77777777" w:rsidR="00E11398" w:rsidRPr="00F011FB" w:rsidRDefault="00E11398" w:rsidP="00E11398">
      <w:pPr>
        <w:ind w:left="709"/>
        <w:rPr>
          <w:b/>
          <w:spacing w:val="0"/>
          <w:szCs w:val="22"/>
          <w:lang w:val="en"/>
        </w:rPr>
      </w:pPr>
      <w:r w:rsidRPr="00F011FB">
        <w:rPr>
          <w:b/>
          <w:spacing w:val="0"/>
          <w:szCs w:val="22"/>
          <w:lang w:val="en"/>
        </w:rPr>
        <w:t>Regulation (EC) No 765/2008 of the European Parliament and of the Council</w:t>
      </w:r>
    </w:p>
    <w:p w14:paraId="21C58BDD" w14:textId="77777777" w:rsidR="00E11398" w:rsidRPr="00F011FB" w:rsidRDefault="00E11398" w:rsidP="00E11398">
      <w:pPr>
        <w:ind w:left="709"/>
        <w:rPr>
          <w:spacing w:val="0"/>
          <w:szCs w:val="22"/>
        </w:rPr>
      </w:pPr>
      <w:r w:rsidRPr="00F011FB">
        <w:rPr>
          <w:spacing w:val="0"/>
          <w:szCs w:val="22"/>
          <w:lang w:val="en"/>
        </w:rPr>
        <w:t>Setting out the requirements for accreditation and market surveillance relating to the marketing of products and repealing Regulation (EEC) No 339/93.</w:t>
      </w:r>
    </w:p>
    <w:p w14:paraId="1840779C" w14:textId="77777777" w:rsidR="00E11398" w:rsidRPr="00E97AF6" w:rsidRDefault="00E11398" w:rsidP="00AB750C">
      <w:pPr>
        <w:pStyle w:val="PARAGRAPH"/>
      </w:pPr>
    </w:p>
    <w:p w14:paraId="784E72A1" w14:textId="7805DACB" w:rsidR="0029104E" w:rsidRPr="003B2076" w:rsidRDefault="0029104E" w:rsidP="003B7C17">
      <w:pPr>
        <w:pStyle w:val="Heading2"/>
        <w:rPr>
          <w:b w:val="0"/>
          <w:bCs w:val="0"/>
        </w:rPr>
      </w:pPr>
      <w:r w:rsidRPr="003B2076">
        <w:lastRenderedPageBreak/>
        <w:t>Standards publications</w:t>
      </w:r>
      <w:bookmarkEnd w:id="15"/>
      <w:r w:rsidRPr="003B2076">
        <w:t xml:space="preserve"> </w:t>
      </w:r>
    </w:p>
    <w:p w14:paraId="74908E95"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7671 Requirements for Electrical Installations</w:t>
      </w:r>
    </w:p>
    <w:p w14:paraId="68BAF352" w14:textId="6D0B2E81"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IEE Wiring Regulations.</w:t>
      </w:r>
    </w:p>
    <w:p w14:paraId="6715811B" w14:textId="77777777" w:rsidR="0029104E" w:rsidRPr="00F011FB" w:rsidRDefault="0029104E" w:rsidP="0029104E">
      <w:pPr>
        <w:widowControl w:val="0"/>
        <w:autoSpaceDE w:val="0"/>
        <w:autoSpaceDN w:val="0"/>
        <w:adjustRightInd w:val="0"/>
        <w:spacing w:line="200" w:lineRule="exact"/>
        <w:ind w:left="709"/>
        <w:rPr>
          <w:spacing w:val="0"/>
          <w:szCs w:val="22"/>
          <w:lang w:eastAsia="en-GB"/>
        </w:rPr>
      </w:pPr>
    </w:p>
    <w:p w14:paraId="3F06CD5D" w14:textId="77777777" w:rsidR="0029104E" w:rsidRPr="00F011FB" w:rsidRDefault="0029104E" w:rsidP="0029104E">
      <w:pPr>
        <w:widowControl w:val="0"/>
        <w:autoSpaceDE w:val="0"/>
        <w:autoSpaceDN w:val="0"/>
        <w:adjustRightInd w:val="0"/>
        <w:ind w:left="709" w:right="-20"/>
        <w:rPr>
          <w:b/>
          <w:spacing w:val="0"/>
          <w:szCs w:val="22"/>
          <w:lang w:eastAsia="en-GB"/>
        </w:rPr>
      </w:pPr>
      <w:r w:rsidRPr="00F011FB">
        <w:rPr>
          <w:b/>
          <w:spacing w:val="0"/>
          <w:szCs w:val="22"/>
          <w:lang w:eastAsia="en-GB"/>
        </w:rPr>
        <w:t>BS EN 50160</w:t>
      </w:r>
    </w:p>
    <w:p w14:paraId="0301397D"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Voltage characteristics of electricity supplied by public electricity networks.</w:t>
      </w:r>
    </w:p>
    <w:p w14:paraId="61071593" w14:textId="77777777" w:rsidR="0029104E" w:rsidRPr="00F011FB" w:rsidRDefault="0029104E" w:rsidP="0029104E">
      <w:pPr>
        <w:widowControl w:val="0"/>
        <w:autoSpaceDE w:val="0"/>
        <w:autoSpaceDN w:val="0"/>
        <w:adjustRightInd w:val="0"/>
        <w:spacing w:before="15" w:line="280" w:lineRule="exact"/>
        <w:ind w:left="709"/>
        <w:rPr>
          <w:b/>
          <w:spacing w:val="0"/>
          <w:szCs w:val="22"/>
          <w:lang w:eastAsia="en-GB"/>
        </w:rPr>
      </w:pPr>
    </w:p>
    <w:p w14:paraId="67D385D7" w14:textId="251EBF0A" w:rsidR="0029104E" w:rsidRPr="00F011FB" w:rsidRDefault="0029104E" w:rsidP="0029104E">
      <w:pPr>
        <w:widowControl w:val="0"/>
        <w:autoSpaceDE w:val="0"/>
        <w:autoSpaceDN w:val="0"/>
        <w:adjustRightInd w:val="0"/>
        <w:spacing w:before="15" w:line="280" w:lineRule="exact"/>
        <w:ind w:left="709"/>
        <w:rPr>
          <w:b/>
          <w:spacing w:val="0"/>
          <w:szCs w:val="22"/>
          <w:lang w:eastAsia="en-GB"/>
        </w:rPr>
      </w:pPr>
      <w:r w:rsidRPr="00F011FB">
        <w:rPr>
          <w:b/>
          <w:spacing w:val="0"/>
          <w:szCs w:val="22"/>
          <w:lang w:eastAsia="en-GB"/>
        </w:rPr>
        <w:t>EN 50438</w:t>
      </w:r>
    </w:p>
    <w:p w14:paraId="38C266FE" w14:textId="77777777" w:rsidR="0029104E" w:rsidRPr="00F011FB" w:rsidRDefault="0029104E" w:rsidP="0029104E">
      <w:pPr>
        <w:widowControl w:val="0"/>
        <w:autoSpaceDE w:val="0"/>
        <w:autoSpaceDN w:val="0"/>
        <w:adjustRightInd w:val="0"/>
        <w:ind w:left="709" w:right="-20"/>
        <w:rPr>
          <w:spacing w:val="0"/>
          <w:szCs w:val="22"/>
          <w:lang w:eastAsia="en-GB"/>
        </w:rPr>
      </w:pPr>
      <w:bookmarkStart w:id="16" w:name="_Hlk500673210"/>
      <w:r w:rsidRPr="00F011FB">
        <w:rPr>
          <w:spacing w:val="0"/>
          <w:szCs w:val="22"/>
          <w:lang w:eastAsia="en-GB"/>
        </w:rPr>
        <w:t>Requirements for the connection of micro-generators in parallel with public low-voltage distribution networks.</w:t>
      </w:r>
    </w:p>
    <w:bookmarkEnd w:id="16"/>
    <w:p w14:paraId="14F5E89B" w14:textId="77777777" w:rsidR="0029104E" w:rsidRPr="00F011FB" w:rsidRDefault="0029104E" w:rsidP="0029104E">
      <w:pPr>
        <w:widowControl w:val="0"/>
        <w:autoSpaceDE w:val="0"/>
        <w:autoSpaceDN w:val="0"/>
        <w:adjustRightInd w:val="0"/>
        <w:ind w:left="709" w:right="-20"/>
        <w:rPr>
          <w:spacing w:val="0"/>
          <w:szCs w:val="22"/>
          <w:lang w:eastAsia="en-GB"/>
        </w:rPr>
      </w:pPr>
    </w:p>
    <w:p w14:paraId="38E93CFA" w14:textId="77777777" w:rsidR="0029104E" w:rsidRPr="00F011FB" w:rsidRDefault="000A51B6" w:rsidP="0029104E">
      <w:pPr>
        <w:ind w:left="709"/>
        <w:rPr>
          <w:b/>
          <w:bCs/>
          <w:spacing w:val="0"/>
          <w:szCs w:val="22"/>
        </w:rPr>
      </w:pPr>
      <w:hyperlink r:id="rId22" w:history="1">
        <w:r w:rsidR="0029104E" w:rsidRPr="00F011FB">
          <w:rPr>
            <w:b/>
            <w:bCs/>
            <w:spacing w:val="0"/>
            <w:szCs w:val="22"/>
            <w:lang w:val="en-US"/>
          </w:rPr>
          <w:t xml:space="preserve">BS EN 60034-4 </w:t>
        </w:r>
      </w:hyperlink>
    </w:p>
    <w:p w14:paraId="66D52546" w14:textId="77777777" w:rsidR="0029104E" w:rsidRPr="00F011FB" w:rsidRDefault="0029104E" w:rsidP="0029104E">
      <w:pPr>
        <w:ind w:left="709"/>
        <w:rPr>
          <w:rFonts w:eastAsia="Batang"/>
          <w:spacing w:val="0"/>
          <w:szCs w:val="22"/>
          <w:lang w:eastAsia="en-GB"/>
        </w:rPr>
      </w:pPr>
      <w:r w:rsidRPr="00F011FB">
        <w:rPr>
          <w:rFonts w:eastAsia="Batang"/>
          <w:spacing w:val="0"/>
          <w:szCs w:val="22"/>
          <w:lang w:eastAsia="en-GB"/>
        </w:rPr>
        <w:t>Rotating electrical machines. Methods for determining synchronous machine quantities from tests.</w:t>
      </w:r>
    </w:p>
    <w:p w14:paraId="1A03E232" w14:textId="77777777" w:rsidR="0029104E" w:rsidRPr="00F011FB" w:rsidRDefault="0029104E" w:rsidP="0029104E">
      <w:pPr>
        <w:ind w:left="709"/>
        <w:rPr>
          <w:rFonts w:eastAsia="Batang"/>
          <w:spacing w:val="0"/>
          <w:szCs w:val="22"/>
          <w:lang w:eastAsia="en-GB"/>
        </w:rPr>
      </w:pPr>
    </w:p>
    <w:p w14:paraId="220963FE" w14:textId="77777777" w:rsidR="0029104E" w:rsidRPr="00F011FB" w:rsidRDefault="0029104E" w:rsidP="0029104E">
      <w:pPr>
        <w:ind w:left="709"/>
        <w:rPr>
          <w:b/>
          <w:spacing w:val="0"/>
          <w:szCs w:val="22"/>
          <w:lang w:eastAsia="en-GB"/>
        </w:rPr>
      </w:pPr>
      <w:r w:rsidRPr="00F011FB">
        <w:rPr>
          <w:b/>
          <w:spacing w:val="0"/>
          <w:szCs w:val="22"/>
          <w:lang w:eastAsia="en-GB"/>
        </w:rPr>
        <w:t>BS EN 60255 series*</w:t>
      </w:r>
    </w:p>
    <w:p w14:paraId="5D4DDA38" w14:textId="77777777" w:rsidR="0029104E" w:rsidRPr="00F011FB" w:rsidRDefault="0029104E" w:rsidP="0029104E">
      <w:pPr>
        <w:ind w:left="709"/>
        <w:rPr>
          <w:spacing w:val="0"/>
          <w:szCs w:val="22"/>
          <w:lang w:val="en-US" w:eastAsia="en-GB"/>
        </w:rPr>
      </w:pPr>
      <w:r w:rsidRPr="00F011FB">
        <w:rPr>
          <w:spacing w:val="0"/>
          <w:szCs w:val="22"/>
          <w:lang w:eastAsia="en-GB"/>
        </w:rPr>
        <w:t>Measuring relays and protection equipment.</w:t>
      </w:r>
    </w:p>
    <w:p w14:paraId="0EB9731C" w14:textId="77777777" w:rsidR="0029104E" w:rsidRPr="00F011FB" w:rsidRDefault="0029104E" w:rsidP="0029104E">
      <w:pPr>
        <w:ind w:left="709"/>
        <w:rPr>
          <w:rFonts w:eastAsia="Batang"/>
          <w:spacing w:val="0"/>
          <w:szCs w:val="22"/>
          <w:lang w:eastAsia="en-GB"/>
        </w:rPr>
      </w:pPr>
    </w:p>
    <w:p w14:paraId="7B81A7B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60664-1</w:t>
      </w:r>
    </w:p>
    <w:p w14:paraId="380B768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Insulation coordination for equipment within low-voltage systems – Part 1: Principles, requirements and tests (IEC 60664-1).</w:t>
      </w:r>
    </w:p>
    <w:p w14:paraId="2ACE5C6D" w14:textId="77777777" w:rsidR="0029104E" w:rsidRPr="00F011FB" w:rsidRDefault="0029104E" w:rsidP="0029104E">
      <w:pPr>
        <w:widowControl w:val="0"/>
        <w:autoSpaceDE w:val="0"/>
        <w:autoSpaceDN w:val="0"/>
        <w:adjustRightInd w:val="0"/>
        <w:ind w:left="709" w:right="-20"/>
        <w:rPr>
          <w:spacing w:val="0"/>
          <w:szCs w:val="22"/>
          <w:lang w:eastAsia="en-GB"/>
        </w:rPr>
      </w:pPr>
    </w:p>
    <w:p w14:paraId="49BC9D76"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60947 series*</w:t>
      </w:r>
    </w:p>
    <w:p w14:paraId="63F185DE" w14:textId="77777777" w:rsidR="0029104E" w:rsidRPr="00F011FB" w:rsidRDefault="0029104E" w:rsidP="0029104E">
      <w:pPr>
        <w:ind w:left="709"/>
        <w:rPr>
          <w:spacing w:val="0"/>
          <w:szCs w:val="22"/>
          <w:lang w:val="en-US" w:eastAsia="en-GB"/>
        </w:rPr>
      </w:pPr>
      <w:r w:rsidRPr="00F011FB">
        <w:rPr>
          <w:spacing w:val="0"/>
          <w:szCs w:val="22"/>
          <w:lang w:val="en-US" w:eastAsia="en-GB"/>
        </w:rPr>
        <w:t xml:space="preserve">Low-voltage switchgear and </w:t>
      </w:r>
      <w:proofErr w:type="spellStart"/>
      <w:r w:rsidRPr="00F011FB">
        <w:rPr>
          <w:spacing w:val="0"/>
          <w:szCs w:val="22"/>
          <w:lang w:val="en-US" w:eastAsia="en-GB"/>
        </w:rPr>
        <w:t>controlgear</w:t>
      </w:r>
      <w:proofErr w:type="spellEnd"/>
      <w:r w:rsidRPr="00F011FB">
        <w:rPr>
          <w:spacing w:val="0"/>
          <w:szCs w:val="22"/>
          <w:lang w:val="en-US" w:eastAsia="en-GB"/>
        </w:rPr>
        <w:t>.</w:t>
      </w:r>
    </w:p>
    <w:p w14:paraId="43A972DC" w14:textId="77777777" w:rsidR="0029104E" w:rsidRPr="00F011FB" w:rsidRDefault="0029104E" w:rsidP="0029104E">
      <w:pPr>
        <w:widowControl w:val="0"/>
        <w:autoSpaceDE w:val="0"/>
        <w:autoSpaceDN w:val="0"/>
        <w:adjustRightInd w:val="0"/>
        <w:ind w:left="709" w:right="-20"/>
        <w:rPr>
          <w:spacing w:val="0"/>
          <w:szCs w:val="22"/>
          <w:lang w:eastAsia="en-GB"/>
        </w:rPr>
      </w:pPr>
    </w:p>
    <w:p w14:paraId="56A83A4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61000 series*</w:t>
      </w:r>
    </w:p>
    <w:p w14:paraId="0ECFFC1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r w:rsidRPr="00F011FB">
        <w:rPr>
          <w:rFonts w:eastAsia="Batang"/>
          <w:bCs/>
          <w:spacing w:val="0"/>
          <w:szCs w:val="22"/>
          <w:lang w:eastAsia="en-GB"/>
        </w:rPr>
        <w:t>Electromagnetic Compatibility (EMC).</w:t>
      </w:r>
    </w:p>
    <w:p w14:paraId="5C072A2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p>
    <w:p w14:paraId="19E97A5B" w14:textId="77777777" w:rsidR="0029104E" w:rsidRPr="00F011FB" w:rsidRDefault="000A51B6" w:rsidP="0029104E">
      <w:pPr>
        <w:ind w:left="709"/>
        <w:rPr>
          <w:b/>
          <w:spacing w:val="0"/>
          <w:szCs w:val="22"/>
          <w:lang w:val="en-US"/>
        </w:rPr>
      </w:pPr>
      <w:hyperlink r:id="rId23" w:history="1">
        <w:r w:rsidR="0029104E" w:rsidRPr="00F011FB">
          <w:rPr>
            <w:b/>
            <w:spacing w:val="0"/>
            <w:szCs w:val="22"/>
            <w:lang w:val="en-US"/>
          </w:rPr>
          <w:t xml:space="preserve">BS EN 61000-3-2 </w:t>
        </w:r>
      </w:hyperlink>
    </w:p>
    <w:p w14:paraId="2D07BA85" w14:textId="77777777" w:rsidR="0029104E" w:rsidRPr="00F011FB" w:rsidRDefault="0029104E" w:rsidP="0029104E">
      <w:pPr>
        <w:ind w:left="709"/>
        <w:rPr>
          <w:spacing w:val="0"/>
          <w:szCs w:val="22"/>
          <w:lang w:eastAsia="en-GB"/>
        </w:rPr>
      </w:pPr>
      <w:r w:rsidRPr="00F011FB">
        <w:rPr>
          <w:spacing w:val="0"/>
          <w:szCs w:val="22"/>
          <w:lang w:eastAsia="en-GB"/>
        </w:rPr>
        <w:t>Limits for harmonic current emissions (equipment input current up to and including 16 A per phase).</w:t>
      </w:r>
    </w:p>
    <w:p w14:paraId="1C8B4268" w14:textId="77777777" w:rsidR="0029104E" w:rsidRPr="00F011FB" w:rsidRDefault="0029104E" w:rsidP="0029104E">
      <w:pPr>
        <w:ind w:left="709"/>
        <w:rPr>
          <w:spacing w:val="0"/>
          <w:szCs w:val="22"/>
          <w:lang w:eastAsia="en-GB"/>
        </w:rPr>
      </w:pPr>
    </w:p>
    <w:p w14:paraId="257F4B34" w14:textId="77777777" w:rsidR="0029104E" w:rsidRPr="00F011FB" w:rsidRDefault="0029104E" w:rsidP="0029104E">
      <w:pPr>
        <w:ind w:left="709"/>
        <w:rPr>
          <w:b/>
          <w:spacing w:val="0"/>
          <w:szCs w:val="22"/>
          <w:lang w:eastAsia="en-GB"/>
        </w:rPr>
      </w:pPr>
      <w:r w:rsidRPr="00F011FB">
        <w:rPr>
          <w:b/>
          <w:spacing w:val="0"/>
          <w:szCs w:val="22"/>
          <w:lang w:eastAsia="en-GB"/>
        </w:rPr>
        <w:t>BS EN 61000-3-3</w:t>
      </w:r>
    </w:p>
    <w:p w14:paraId="1F74BEF1" w14:textId="77777777" w:rsidR="0029104E" w:rsidRPr="00F011FB" w:rsidRDefault="0029104E" w:rsidP="0029104E">
      <w:pPr>
        <w:ind w:left="709"/>
        <w:rPr>
          <w:spacing w:val="0"/>
          <w:szCs w:val="22"/>
          <w:lang w:val="en-US"/>
        </w:rPr>
      </w:pPr>
      <w:r w:rsidRPr="00F011FB">
        <w:rPr>
          <w:spacing w:val="0"/>
          <w:szCs w:val="22"/>
          <w:lang w:eastAsia="en-GB"/>
        </w:rPr>
        <w:t>Electromagnetic compatibility (EMC) Limits – Limitation of voltage changes, voltage fluctuations and flicker in public low-voltage supply systems, for equipment with rated current &lt; 16A per phase and not subject to conditional connection.</w:t>
      </w:r>
    </w:p>
    <w:p w14:paraId="5CCDEE1A" w14:textId="77777777" w:rsidR="0029104E" w:rsidRPr="00F011FB" w:rsidRDefault="0029104E" w:rsidP="0029104E">
      <w:pPr>
        <w:widowControl w:val="0"/>
        <w:autoSpaceDE w:val="0"/>
        <w:autoSpaceDN w:val="0"/>
        <w:adjustRightInd w:val="0"/>
        <w:ind w:left="709" w:right="-20"/>
        <w:rPr>
          <w:b/>
          <w:bCs/>
          <w:spacing w:val="0"/>
          <w:szCs w:val="22"/>
          <w:lang w:eastAsia="en-GB"/>
        </w:rPr>
      </w:pPr>
    </w:p>
    <w:p w14:paraId="63345161" w14:textId="77777777" w:rsidR="0029104E" w:rsidRPr="00F011FB" w:rsidRDefault="0029104E" w:rsidP="0029104E">
      <w:pPr>
        <w:ind w:left="709"/>
        <w:rPr>
          <w:b/>
          <w:spacing w:val="0"/>
          <w:szCs w:val="22"/>
          <w:lang w:eastAsia="en-GB"/>
        </w:rPr>
      </w:pPr>
      <w:r w:rsidRPr="00F011FB">
        <w:rPr>
          <w:b/>
          <w:spacing w:val="0"/>
          <w:szCs w:val="22"/>
          <w:lang w:eastAsia="en-GB"/>
        </w:rPr>
        <w:t>BS EN 61508 series*</w:t>
      </w:r>
    </w:p>
    <w:p w14:paraId="6922F2B1" w14:textId="77777777" w:rsidR="0029104E" w:rsidRPr="00F011FB" w:rsidRDefault="0029104E" w:rsidP="0029104E">
      <w:pPr>
        <w:ind w:left="709"/>
        <w:rPr>
          <w:spacing w:val="0"/>
          <w:szCs w:val="22"/>
          <w:lang w:eastAsia="en-GB"/>
        </w:rPr>
      </w:pPr>
      <w:r w:rsidRPr="00F011FB">
        <w:rPr>
          <w:spacing w:val="0"/>
          <w:szCs w:val="22"/>
          <w:lang w:eastAsia="en-GB"/>
        </w:rPr>
        <w:t>Functional safety of electrical/ electronic/ programmable electronic safety-related systems.</w:t>
      </w:r>
    </w:p>
    <w:p w14:paraId="7CC5652F" w14:textId="77777777" w:rsidR="0029104E" w:rsidRPr="00F011FB" w:rsidRDefault="0029104E" w:rsidP="0029104E">
      <w:pPr>
        <w:ind w:left="709"/>
        <w:rPr>
          <w:b/>
          <w:bCs/>
          <w:spacing w:val="0"/>
          <w:szCs w:val="22"/>
        </w:rPr>
      </w:pPr>
    </w:p>
    <w:p w14:paraId="3BC7CA10"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61810 series*</w:t>
      </w:r>
    </w:p>
    <w:p w14:paraId="7A9FA9BE" w14:textId="77777777" w:rsidR="0029104E" w:rsidRPr="00F011FB" w:rsidRDefault="0029104E" w:rsidP="0029104E">
      <w:pPr>
        <w:ind w:left="709"/>
        <w:rPr>
          <w:spacing w:val="0"/>
          <w:szCs w:val="22"/>
          <w:lang w:val="en-US" w:eastAsia="en-GB"/>
        </w:rPr>
      </w:pPr>
      <w:r w:rsidRPr="00F011FB">
        <w:rPr>
          <w:spacing w:val="0"/>
          <w:szCs w:val="22"/>
          <w:lang w:val="en-US" w:eastAsia="en-GB"/>
        </w:rPr>
        <w:t>Electromechanical Elementary Relays.</w:t>
      </w:r>
    </w:p>
    <w:p w14:paraId="3FE6D77B" w14:textId="77777777" w:rsidR="00D22790" w:rsidRDefault="00D22790">
      <w:pPr>
        <w:jc w:val="left"/>
        <w:rPr>
          <w:b/>
          <w:bCs/>
          <w:spacing w:val="0"/>
          <w:szCs w:val="22"/>
          <w:lang w:val="en-US"/>
        </w:rPr>
      </w:pPr>
      <w:r>
        <w:rPr>
          <w:b/>
          <w:bCs/>
          <w:spacing w:val="0"/>
          <w:szCs w:val="22"/>
          <w:lang w:val="en-US"/>
        </w:rPr>
        <w:br w:type="page"/>
      </w:r>
    </w:p>
    <w:p w14:paraId="5BD07056" w14:textId="2F2BD714" w:rsidR="0029104E" w:rsidRPr="00F011FB" w:rsidRDefault="0029104E" w:rsidP="0029104E">
      <w:pPr>
        <w:ind w:left="709"/>
        <w:rPr>
          <w:b/>
          <w:bCs/>
          <w:spacing w:val="0"/>
          <w:szCs w:val="22"/>
          <w:lang w:val="en-US"/>
        </w:rPr>
      </w:pPr>
      <w:r w:rsidRPr="00F011FB">
        <w:rPr>
          <w:b/>
          <w:bCs/>
          <w:spacing w:val="0"/>
          <w:szCs w:val="22"/>
          <w:lang w:val="en-US"/>
        </w:rPr>
        <w:lastRenderedPageBreak/>
        <w:t>BS EN 62116</w:t>
      </w:r>
    </w:p>
    <w:p w14:paraId="66727180" w14:textId="77777777" w:rsidR="0029104E" w:rsidRPr="00F011FB" w:rsidRDefault="0029104E" w:rsidP="0029104E">
      <w:pPr>
        <w:ind w:left="709"/>
        <w:rPr>
          <w:b/>
          <w:bCs/>
          <w:spacing w:val="0"/>
          <w:szCs w:val="22"/>
          <w:lang w:val="en-US"/>
        </w:rPr>
      </w:pPr>
      <w:r w:rsidRPr="00F011FB">
        <w:rPr>
          <w:spacing w:val="0"/>
          <w:szCs w:val="22"/>
          <w:lang w:eastAsia="en-GB"/>
        </w:rPr>
        <w:t>Test procedure of islanding prevention measures for utility-interconnected photovoltaic Inverters.</w:t>
      </w:r>
    </w:p>
    <w:p w14:paraId="4F7928AB"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p>
    <w:p w14:paraId="761A1AE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60725</w:t>
      </w:r>
    </w:p>
    <w:p w14:paraId="628740F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Considerations or reference impedances for use in determining the disturbance characteristics of household appliances and similar electrical equipment.</w:t>
      </w:r>
    </w:p>
    <w:p w14:paraId="79D472AF" w14:textId="77777777" w:rsidR="0029104E" w:rsidRPr="00F011FB" w:rsidRDefault="0029104E" w:rsidP="0029104E">
      <w:pPr>
        <w:widowControl w:val="0"/>
        <w:autoSpaceDE w:val="0"/>
        <w:autoSpaceDN w:val="0"/>
        <w:adjustRightInd w:val="0"/>
        <w:spacing w:before="1" w:line="240" w:lineRule="exact"/>
        <w:ind w:left="709"/>
        <w:rPr>
          <w:rFonts w:eastAsia="Batang"/>
          <w:spacing w:val="0"/>
          <w:szCs w:val="22"/>
          <w:lang w:eastAsia="en-GB"/>
        </w:rPr>
      </w:pPr>
    </w:p>
    <w:p w14:paraId="6640A8CB" w14:textId="03E269DA"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60909-1</w:t>
      </w:r>
    </w:p>
    <w:p w14:paraId="599872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Short circuit calculation in three-phase AC systems.</w:t>
      </w:r>
    </w:p>
    <w:p w14:paraId="486B8589" w14:textId="77777777" w:rsidR="0029104E" w:rsidRPr="00F011FB" w:rsidRDefault="0029104E" w:rsidP="0029104E">
      <w:pPr>
        <w:widowControl w:val="0"/>
        <w:autoSpaceDE w:val="0"/>
        <w:autoSpaceDN w:val="0"/>
        <w:adjustRightInd w:val="0"/>
        <w:spacing w:line="200" w:lineRule="exact"/>
        <w:ind w:left="709"/>
        <w:rPr>
          <w:rFonts w:eastAsia="Batang"/>
          <w:spacing w:val="0"/>
          <w:szCs w:val="22"/>
          <w:lang w:eastAsia="en-GB"/>
        </w:rPr>
      </w:pPr>
    </w:p>
    <w:p w14:paraId="5FEEB7DA" w14:textId="54CB3C7F" w:rsidR="0029104E" w:rsidRPr="00F011FB" w:rsidRDefault="0029104E" w:rsidP="0029104E">
      <w:pPr>
        <w:widowControl w:val="0"/>
        <w:autoSpaceDE w:val="0"/>
        <w:autoSpaceDN w:val="0"/>
        <w:adjustRightInd w:val="0"/>
        <w:spacing w:before="59"/>
        <w:ind w:left="709" w:right="548"/>
        <w:rPr>
          <w:b/>
          <w:bCs/>
          <w:spacing w:val="0"/>
          <w:szCs w:val="22"/>
          <w:lang w:eastAsia="en-GB"/>
        </w:rPr>
      </w:pPr>
      <w:r w:rsidRPr="00F011FB">
        <w:rPr>
          <w:b/>
          <w:bCs/>
          <w:spacing w:val="0"/>
          <w:szCs w:val="22"/>
          <w:lang w:eastAsia="en-GB"/>
        </w:rPr>
        <w:t xml:space="preserve">IEC 62282-3-2 </w:t>
      </w:r>
    </w:p>
    <w:p w14:paraId="6410134A"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r w:rsidRPr="00F011FB">
        <w:rPr>
          <w:spacing w:val="0"/>
          <w:szCs w:val="22"/>
          <w:lang w:eastAsia="en-GB"/>
        </w:rPr>
        <w:t>Fuel cell technologies - Part 3-2: Stationary fuel cell power systems - Performance test methods.</w:t>
      </w:r>
    </w:p>
    <w:p w14:paraId="57C0E9B4"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p>
    <w:p w14:paraId="1ED286D8" w14:textId="77777777" w:rsidR="0029104E" w:rsidRPr="00F011FB" w:rsidRDefault="0029104E" w:rsidP="0029104E">
      <w:pPr>
        <w:ind w:left="709"/>
        <w:rPr>
          <w:b/>
          <w:i/>
          <w:spacing w:val="0"/>
          <w:szCs w:val="22"/>
          <w:lang w:val="en-US" w:eastAsia="en-GB"/>
        </w:rPr>
      </w:pPr>
      <w:r w:rsidRPr="00F011FB">
        <w:rPr>
          <w:b/>
          <w:i/>
          <w:spacing w:val="0"/>
          <w:szCs w:val="22"/>
          <w:lang w:val="en-US" w:eastAsia="en-GB"/>
        </w:rPr>
        <w:t>*Where standards have more than one part, the requirements of all such parts shall be satisfied, so far as they are applicable.</w:t>
      </w:r>
    </w:p>
    <w:p w14:paraId="0D8BC7E4" w14:textId="77777777" w:rsidR="0029104E" w:rsidRPr="00F011FB" w:rsidRDefault="0029104E" w:rsidP="0029104E">
      <w:pPr>
        <w:widowControl w:val="0"/>
        <w:autoSpaceDE w:val="0"/>
        <w:autoSpaceDN w:val="0"/>
        <w:adjustRightInd w:val="0"/>
        <w:spacing w:before="13" w:line="240" w:lineRule="exact"/>
        <w:ind w:left="567"/>
        <w:rPr>
          <w:rFonts w:eastAsia="Batang"/>
          <w:spacing w:val="0"/>
          <w:szCs w:val="22"/>
          <w:lang w:eastAsia="en-GB"/>
        </w:rPr>
      </w:pPr>
    </w:p>
    <w:p w14:paraId="46802AE1" w14:textId="77777777" w:rsidR="0029104E" w:rsidRPr="004D6221" w:rsidRDefault="0029104E" w:rsidP="003B7C17">
      <w:pPr>
        <w:pStyle w:val="Heading2"/>
        <w:rPr>
          <w:b w:val="0"/>
          <w:bCs w:val="0"/>
        </w:rPr>
      </w:pPr>
      <w:bookmarkStart w:id="17" w:name="_Toc506580625"/>
      <w:r w:rsidRPr="004D6221">
        <w:t>Other publications</w:t>
      </w:r>
      <w:bookmarkEnd w:id="17"/>
      <w:r w:rsidRPr="004D6221">
        <w:t xml:space="preserve"> </w:t>
      </w:r>
    </w:p>
    <w:p w14:paraId="11BEF741" w14:textId="6D69CE64"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r w:rsidRPr="00F011FB">
        <w:rPr>
          <w:rFonts w:eastAsia="Batang"/>
          <w:b/>
          <w:bCs/>
          <w:spacing w:val="0"/>
          <w:szCs w:val="22"/>
          <w:lang w:eastAsia="en-GB"/>
        </w:rPr>
        <w:t>Engineering Recommendation G5</w:t>
      </w:r>
    </w:p>
    <w:p w14:paraId="6620342E" w14:textId="77777777"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r w:rsidRPr="00F011FB">
        <w:rPr>
          <w:rFonts w:eastAsia="Batang"/>
          <w:spacing w:val="0"/>
          <w:szCs w:val="22"/>
          <w:lang w:eastAsia="en-GB"/>
        </w:rPr>
        <w:t>Planning levels for harmonic voltage distortion and the connection of non-linear equipment to transmission and distribution networks in the United Kingdom.</w:t>
      </w:r>
    </w:p>
    <w:p w14:paraId="7C7EB20F" w14:textId="77777777" w:rsidR="0029104E" w:rsidRPr="00F011FB" w:rsidRDefault="0029104E" w:rsidP="0029104E">
      <w:pPr>
        <w:widowControl w:val="0"/>
        <w:autoSpaceDE w:val="0"/>
        <w:autoSpaceDN w:val="0"/>
        <w:adjustRightInd w:val="0"/>
        <w:spacing w:line="200" w:lineRule="exact"/>
        <w:ind w:left="709"/>
        <w:rPr>
          <w:rFonts w:eastAsia="Batang"/>
          <w:b/>
          <w:spacing w:val="0"/>
          <w:szCs w:val="22"/>
          <w:lang w:eastAsia="en-GB"/>
        </w:rPr>
      </w:pPr>
    </w:p>
    <w:p w14:paraId="2381D220" w14:textId="77777777" w:rsidR="0029104E" w:rsidRPr="00F011FB" w:rsidRDefault="0029104E" w:rsidP="0029104E">
      <w:pPr>
        <w:widowControl w:val="0"/>
        <w:autoSpaceDE w:val="0"/>
        <w:autoSpaceDN w:val="0"/>
        <w:adjustRightInd w:val="0"/>
        <w:spacing w:before="15" w:line="280" w:lineRule="exact"/>
        <w:ind w:left="709"/>
        <w:rPr>
          <w:rFonts w:eastAsia="Batang"/>
          <w:b/>
          <w:spacing w:val="0"/>
          <w:szCs w:val="22"/>
          <w:lang w:eastAsia="en-GB"/>
        </w:rPr>
      </w:pPr>
      <w:r w:rsidRPr="00F011FB">
        <w:rPr>
          <w:rFonts w:eastAsia="Batang"/>
          <w:b/>
          <w:spacing w:val="0"/>
          <w:szCs w:val="22"/>
          <w:lang w:eastAsia="en-GB"/>
        </w:rPr>
        <w:t>Engineering Recommendation G99</w:t>
      </w:r>
    </w:p>
    <w:p w14:paraId="4666E606" w14:textId="27843F5C" w:rsidR="0029104E" w:rsidRPr="00E97AF6" w:rsidRDefault="0029104E" w:rsidP="0029104E">
      <w:pPr>
        <w:widowControl w:val="0"/>
        <w:autoSpaceDE w:val="0"/>
        <w:autoSpaceDN w:val="0"/>
        <w:adjustRightInd w:val="0"/>
        <w:spacing w:before="15" w:line="280" w:lineRule="exact"/>
        <w:ind w:left="709"/>
        <w:rPr>
          <w:rFonts w:eastAsia="Batang"/>
          <w:spacing w:val="0"/>
          <w:szCs w:val="22"/>
          <w:lang w:eastAsia="en-GB"/>
        </w:rPr>
      </w:pPr>
      <w:r w:rsidRPr="00E97AF6">
        <w:rPr>
          <w:rFonts w:eastAsia="Batang"/>
          <w:spacing w:val="0"/>
          <w:szCs w:val="22"/>
          <w:lang w:eastAsia="en-GB"/>
        </w:rPr>
        <w:t xml:space="preserve">Requirements for the connection of generation equipment in parallel with public distribution networks on or after </w:t>
      </w:r>
      <w:r w:rsidR="00B85E9A" w:rsidRPr="00AB750C">
        <w:rPr>
          <w:rFonts w:eastAsia="Batang"/>
          <w:spacing w:val="0"/>
          <w:szCs w:val="22"/>
          <w:lang w:eastAsia="en-GB"/>
        </w:rPr>
        <w:t>27 April 2019</w:t>
      </w:r>
      <w:r w:rsidRPr="00E97AF6">
        <w:rPr>
          <w:rFonts w:eastAsia="Batang"/>
          <w:spacing w:val="0"/>
          <w:szCs w:val="22"/>
          <w:lang w:eastAsia="en-GB"/>
        </w:rPr>
        <w:t xml:space="preserve"> </w:t>
      </w:r>
    </w:p>
    <w:p w14:paraId="74934A32" w14:textId="77777777" w:rsidR="0029104E" w:rsidRPr="00F011FB" w:rsidRDefault="0029104E" w:rsidP="0029104E">
      <w:pPr>
        <w:widowControl w:val="0"/>
        <w:autoSpaceDE w:val="0"/>
        <w:autoSpaceDN w:val="0"/>
        <w:adjustRightInd w:val="0"/>
        <w:spacing w:before="15" w:line="280" w:lineRule="exact"/>
        <w:ind w:left="709"/>
        <w:rPr>
          <w:rFonts w:eastAsia="Batang"/>
          <w:spacing w:val="0"/>
          <w:szCs w:val="22"/>
          <w:lang w:eastAsia="en-GB"/>
        </w:rPr>
      </w:pPr>
    </w:p>
    <w:p w14:paraId="51924E15"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r w:rsidRPr="00F011FB">
        <w:rPr>
          <w:rFonts w:eastAsia="Batang"/>
          <w:b/>
          <w:bCs/>
          <w:spacing w:val="0"/>
          <w:szCs w:val="22"/>
          <w:lang w:eastAsia="en-GB"/>
        </w:rPr>
        <w:t>Engineering Recommendation P28</w:t>
      </w:r>
    </w:p>
    <w:p w14:paraId="74CA67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Planning limits for voltage fluctuations caused by industrial, commercial and domestic equipment in the United Kingdom.</w:t>
      </w:r>
    </w:p>
    <w:p w14:paraId="13EF8F3B"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p>
    <w:p w14:paraId="68568600"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Engineering Recommendation P29</w:t>
      </w:r>
    </w:p>
    <w:p w14:paraId="5A5F9759" w14:textId="77777777" w:rsidR="0029104E" w:rsidRPr="00F011FB" w:rsidRDefault="0029104E" w:rsidP="0029104E">
      <w:pPr>
        <w:widowControl w:val="0"/>
        <w:autoSpaceDE w:val="0"/>
        <w:autoSpaceDN w:val="0"/>
        <w:adjustRightInd w:val="0"/>
        <w:spacing w:before="59"/>
        <w:ind w:left="709" w:right="-20"/>
        <w:rPr>
          <w:rFonts w:eastAsia="Batang"/>
          <w:spacing w:val="0"/>
          <w:szCs w:val="22"/>
          <w:lang w:eastAsia="en-GB"/>
        </w:rPr>
      </w:pPr>
      <w:r w:rsidRPr="00F011FB">
        <w:rPr>
          <w:rFonts w:eastAsia="Batang"/>
          <w:spacing w:val="0"/>
          <w:szCs w:val="22"/>
          <w:lang w:eastAsia="en-GB"/>
        </w:rPr>
        <w:t>Planning limits for voltage unbalance in the UK for 132kV and below.</w:t>
      </w:r>
    </w:p>
    <w:p w14:paraId="203E1A02" w14:textId="77777777" w:rsidR="0029104E" w:rsidRPr="00F011FB" w:rsidRDefault="0029104E" w:rsidP="0029104E">
      <w:pPr>
        <w:ind w:left="709"/>
        <w:rPr>
          <w:b/>
          <w:spacing w:val="0"/>
          <w:szCs w:val="22"/>
          <w:lang w:eastAsia="en-GB"/>
        </w:rPr>
      </w:pPr>
    </w:p>
    <w:p w14:paraId="09788F0E" w14:textId="77777777" w:rsidR="0029104E" w:rsidRPr="00F011FB" w:rsidRDefault="0029104E" w:rsidP="0029104E">
      <w:pPr>
        <w:ind w:left="709"/>
        <w:rPr>
          <w:b/>
          <w:spacing w:val="0"/>
          <w:szCs w:val="22"/>
          <w:lang w:eastAsia="en-GB"/>
        </w:rPr>
      </w:pPr>
      <w:r w:rsidRPr="00F011FB">
        <w:rPr>
          <w:b/>
          <w:spacing w:val="0"/>
          <w:szCs w:val="22"/>
          <w:lang w:eastAsia="en-GB"/>
        </w:rPr>
        <w:t>Engineering Recommendation G74</w:t>
      </w:r>
    </w:p>
    <w:p w14:paraId="7114B4C5" w14:textId="77777777" w:rsidR="0029104E" w:rsidRPr="00F011FB" w:rsidRDefault="0029104E" w:rsidP="0029104E">
      <w:pPr>
        <w:ind w:left="709"/>
        <w:rPr>
          <w:spacing w:val="0"/>
          <w:szCs w:val="22"/>
          <w:lang w:eastAsia="en-GB"/>
        </w:rPr>
      </w:pPr>
      <w:r w:rsidRPr="00F011FB">
        <w:rPr>
          <w:spacing w:val="0"/>
          <w:szCs w:val="22"/>
          <w:lang w:eastAsia="en-GB"/>
        </w:rPr>
        <w:t>Procedure to meet the requirements of IEC 60909 for the calculation of short-circuit currents in three-phase AC power systems.</w:t>
      </w:r>
    </w:p>
    <w:p w14:paraId="4267DB9C" w14:textId="486CA57B" w:rsidR="0029104E" w:rsidRPr="00F011FB" w:rsidRDefault="0029104E" w:rsidP="0029104E">
      <w:pPr>
        <w:ind w:left="709"/>
        <w:rPr>
          <w:spacing w:val="0"/>
          <w:szCs w:val="22"/>
          <w:lang w:eastAsia="en-GB"/>
        </w:rPr>
      </w:pPr>
    </w:p>
    <w:p w14:paraId="0B1535EE" w14:textId="60C9424C" w:rsidR="007E0B92" w:rsidRPr="00F011FB" w:rsidRDefault="007E0B92" w:rsidP="0029104E">
      <w:pPr>
        <w:ind w:left="709"/>
        <w:rPr>
          <w:b/>
          <w:spacing w:val="0"/>
          <w:szCs w:val="22"/>
          <w:lang w:eastAsia="en-GB"/>
        </w:rPr>
      </w:pPr>
      <w:r w:rsidRPr="00F011FB">
        <w:rPr>
          <w:b/>
          <w:spacing w:val="0"/>
          <w:szCs w:val="22"/>
          <w:lang w:eastAsia="en-GB"/>
        </w:rPr>
        <w:t>Engineering Recommendation G100</w:t>
      </w:r>
    </w:p>
    <w:p w14:paraId="240149F5" w14:textId="4392FD06" w:rsidR="007E0B92" w:rsidRPr="00F011FB" w:rsidRDefault="007E0B92" w:rsidP="007E0B92">
      <w:pPr>
        <w:ind w:left="709"/>
        <w:rPr>
          <w:spacing w:val="0"/>
          <w:szCs w:val="22"/>
          <w:lang w:eastAsia="en-GB"/>
        </w:rPr>
      </w:pPr>
      <w:r w:rsidRPr="00F011FB">
        <w:rPr>
          <w:spacing w:val="0"/>
          <w:szCs w:val="22"/>
          <w:lang w:eastAsia="en-GB"/>
        </w:rPr>
        <w:t>Technical Guidance for Customer Export Limiting Schemes</w:t>
      </w:r>
    </w:p>
    <w:p w14:paraId="21E065EC" w14:textId="77777777" w:rsidR="007E0B92" w:rsidRPr="00F011FB" w:rsidRDefault="007E0B92" w:rsidP="0029104E">
      <w:pPr>
        <w:ind w:left="709"/>
        <w:rPr>
          <w:spacing w:val="0"/>
          <w:szCs w:val="22"/>
          <w:lang w:eastAsia="en-GB"/>
        </w:rPr>
      </w:pPr>
    </w:p>
    <w:p w14:paraId="3909D0B8" w14:textId="77777777" w:rsidR="0029104E" w:rsidRPr="00F011FB" w:rsidRDefault="0029104E" w:rsidP="0029104E">
      <w:pPr>
        <w:ind w:left="709"/>
        <w:rPr>
          <w:spacing w:val="0"/>
          <w:szCs w:val="22"/>
        </w:rPr>
      </w:pPr>
    </w:p>
    <w:p w14:paraId="13D8CEDA" w14:textId="77777777" w:rsidR="00E11398" w:rsidRDefault="00E11398">
      <w:pPr>
        <w:jc w:val="left"/>
        <w:rPr>
          <w:rFonts w:cs="Times New Roman"/>
          <w:b/>
          <w:bCs/>
          <w:spacing w:val="0"/>
          <w:sz w:val="24"/>
          <w:szCs w:val="22"/>
        </w:rPr>
      </w:pPr>
      <w:bookmarkStart w:id="18" w:name="_Toc506580626"/>
      <w:r>
        <w:br w:type="page"/>
      </w:r>
    </w:p>
    <w:p w14:paraId="4898F74A" w14:textId="0B45E7C3" w:rsidR="0029104E" w:rsidRPr="003B2076" w:rsidRDefault="0029104E" w:rsidP="003B7C17">
      <w:pPr>
        <w:pStyle w:val="Heading1"/>
      </w:pPr>
      <w:r w:rsidRPr="003B2076">
        <w:lastRenderedPageBreak/>
        <w:t>Terms and definitions</w:t>
      </w:r>
      <w:bookmarkEnd w:id="18"/>
    </w:p>
    <w:p w14:paraId="3778F523" w14:textId="42E552E4" w:rsidR="00C64191" w:rsidRPr="00B9637A" w:rsidRDefault="00C64191" w:rsidP="00B83C15">
      <w:pPr>
        <w:pStyle w:val="PARAGRAPH"/>
        <w:ind w:left="709"/>
      </w:pPr>
      <w:r w:rsidRPr="00B9637A">
        <w:t>For the purposes of this document, the following terms and definitions apply.</w:t>
      </w:r>
    </w:p>
    <w:p w14:paraId="5AA4368A" w14:textId="0B451BB6" w:rsidR="00C64191" w:rsidRPr="00A068B0" w:rsidRDefault="00C64191" w:rsidP="00B83C15">
      <w:pPr>
        <w:pStyle w:val="PARAGRAPH"/>
        <w:ind w:left="709"/>
        <w:rPr>
          <w:rFonts w:cs="Arial"/>
          <w:b/>
          <w:noProof/>
        </w:rPr>
      </w:pPr>
      <w:r w:rsidRPr="00A068B0">
        <w:rPr>
          <w:rFonts w:cs="Arial"/>
          <w:b/>
          <w:noProof/>
          <w:szCs w:val="22"/>
        </w:rPr>
        <w:t>Active Power (P)</w:t>
      </w:r>
    </w:p>
    <w:p w14:paraId="7544BC01" w14:textId="0FDBF6CA" w:rsidR="00C64191" w:rsidRPr="00A068B0" w:rsidRDefault="00C64191" w:rsidP="00B83C15">
      <w:pPr>
        <w:pStyle w:val="PARAGRAPH"/>
        <w:ind w:left="709"/>
        <w:rPr>
          <w:rFonts w:cs="Arial"/>
          <w:b/>
          <w:noProof/>
        </w:rPr>
      </w:pPr>
      <w:r w:rsidRPr="00A068B0">
        <w:rPr>
          <w:rFonts w:cs="Arial"/>
          <w:noProof/>
          <w:szCs w:val="22"/>
        </w:rPr>
        <w:t>The product of voltage and the in-phase component of alternating current measured in units of watts, normally measured in kilowatts (kW) or megawatts (MW).</w:t>
      </w:r>
    </w:p>
    <w:p w14:paraId="361042A3" w14:textId="4346AE1F" w:rsidR="00C64191" w:rsidRPr="00A068B0" w:rsidRDefault="00C64191" w:rsidP="00B83C15">
      <w:pPr>
        <w:pStyle w:val="PARAGRAPH"/>
        <w:ind w:left="709"/>
        <w:rPr>
          <w:rFonts w:cs="Arial"/>
          <w:b/>
          <w:noProof/>
        </w:rPr>
      </w:pPr>
      <w:r w:rsidRPr="00A068B0">
        <w:rPr>
          <w:rFonts w:cs="Arial"/>
          <w:b/>
          <w:bCs/>
          <w:szCs w:val="22"/>
          <w:lang w:eastAsia="en-GB"/>
        </w:rPr>
        <w:t>Active Power Frequency Response</w:t>
      </w:r>
    </w:p>
    <w:p w14:paraId="31D8D91D" w14:textId="357F564B" w:rsidR="00C64191" w:rsidRPr="00A068B0" w:rsidRDefault="00C64191" w:rsidP="00B83C15">
      <w:pPr>
        <w:pStyle w:val="PARAGRAPH"/>
        <w:ind w:left="709"/>
        <w:rPr>
          <w:rFonts w:cs="Arial"/>
          <w:szCs w:val="22"/>
          <w:lang w:eastAsia="en-GB"/>
        </w:rPr>
      </w:pPr>
      <w:r w:rsidRPr="00A068B0">
        <w:rPr>
          <w:rFonts w:cs="Arial"/>
          <w:szCs w:val="22"/>
          <w:lang w:eastAsia="en-GB"/>
        </w:rPr>
        <w:t xml:space="preserve">An automatic response of </w:t>
      </w:r>
      <w:r w:rsidRPr="00A068B0">
        <w:rPr>
          <w:rFonts w:cs="Arial"/>
          <w:b/>
          <w:bCs/>
          <w:szCs w:val="22"/>
          <w:lang w:eastAsia="en-GB"/>
        </w:rPr>
        <w:t>Active Power</w:t>
      </w:r>
      <w:r w:rsidRPr="00A068B0">
        <w:rPr>
          <w:rFonts w:cs="Arial"/>
          <w:szCs w:val="22"/>
          <w:lang w:eastAsia="en-GB"/>
        </w:rPr>
        <w:t xml:space="preserve"> output, from a</w:t>
      </w:r>
      <w:r w:rsidRPr="00B9637A">
        <w:rPr>
          <w:rFonts w:cs="Arial"/>
          <w:b/>
          <w:bCs/>
          <w:szCs w:val="22"/>
          <w:lang w:eastAsia="en-GB"/>
        </w:rPr>
        <w:t xml:space="preserve"> Micro-generator, </w:t>
      </w:r>
      <w:r w:rsidRPr="00A068B0">
        <w:rPr>
          <w:rFonts w:cs="Arial"/>
          <w:szCs w:val="22"/>
          <w:lang w:eastAsia="en-GB"/>
        </w:rPr>
        <w:t xml:space="preserve">to a change in system </w:t>
      </w:r>
      <w:r w:rsidRPr="00A068B0">
        <w:rPr>
          <w:rFonts w:cs="Arial"/>
          <w:bCs/>
          <w:szCs w:val="22"/>
          <w:lang w:eastAsia="en-GB"/>
        </w:rPr>
        <w:t>frequency</w:t>
      </w:r>
      <w:r w:rsidRPr="00A068B0">
        <w:rPr>
          <w:rFonts w:cs="Arial"/>
          <w:szCs w:val="22"/>
          <w:lang w:eastAsia="en-GB"/>
        </w:rPr>
        <w:t>.</w:t>
      </w:r>
    </w:p>
    <w:p w14:paraId="7B28538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Close Geographic Region</w:t>
      </w:r>
    </w:p>
    <w:p w14:paraId="551A819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Either:</w:t>
      </w:r>
    </w:p>
    <w:p w14:paraId="74EA8CBE" w14:textId="22C01A2B" w:rsidR="00C64191" w:rsidRPr="00A068B0" w:rsidRDefault="00C64191" w:rsidP="00A068B0">
      <w:pPr>
        <w:spacing w:before="100" w:after="100"/>
        <w:ind w:left="1418" w:hanging="709"/>
        <w:rPr>
          <w:spacing w:val="0"/>
          <w:szCs w:val="22"/>
          <w:lang w:eastAsia="en-GB"/>
        </w:rPr>
      </w:pPr>
      <w:r w:rsidRPr="00A068B0">
        <w:rPr>
          <w:spacing w:val="0"/>
          <w:szCs w:val="22"/>
          <w:lang w:eastAsia="en-GB"/>
        </w:rPr>
        <w:t xml:space="preserve">a) </w:t>
      </w:r>
      <w:r w:rsidR="00E66DC6">
        <w:rPr>
          <w:spacing w:val="0"/>
          <w:szCs w:val="22"/>
          <w:lang w:eastAsia="en-GB"/>
        </w:rPr>
        <w:tab/>
      </w:r>
      <w:r w:rsidRPr="00A068B0">
        <w:rPr>
          <w:spacing w:val="0"/>
          <w:szCs w:val="22"/>
          <w:lang w:eastAsia="en-GB"/>
        </w:rPr>
        <w:t xml:space="preserve">The area served by a single </w:t>
      </w:r>
      <w:r w:rsidRPr="00A068B0">
        <w:rPr>
          <w:b/>
          <w:spacing w:val="0"/>
          <w:szCs w:val="22"/>
          <w:lang w:eastAsia="en-GB"/>
        </w:rPr>
        <w:t>Low Voltage</w:t>
      </w:r>
      <w:r w:rsidRPr="00A068B0">
        <w:rPr>
          <w:spacing w:val="0"/>
          <w:szCs w:val="22"/>
          <w:lang w:eastAsia="en-GB"/>
        </w:rPr>
        <w:t xml:space="preserve"> feeder circuit fed from a single distribution transformer; or</w:t>
      </w:r>
    </w:p>
    <w:p w14:paraId="65263DC5" w14:textId="395EBFF5" w:rsidR="00C64191" w:rsidRPr="00A068B0" w:rsidRDefault="00C64191" w:rsidP="00B83C15">
      <w:pPr>
        <w:spacing w:before="100" w:after="100"/>
        <w:ind w:left="1418" w:hanging="709"/>
        <w:jc w:val="left"/>
        <w:rPr>
          <w:spacing w:val="0"/>
          <w:szCs w:val="22"/>
          <w:lang w:eastAsia="en-GB"/>
        </w:rPr>
      </w:pPr>
      <w:r w:rsidRPr="00A068B0">
        <w:rPr>
          <w:spacing w:val="0"/>
          <w:szCs w:val="22"/>
          <w:lang w:eastAsia="en-GB"/>
        </w:rPr>
        <w:t xml:space="preserve">b) </w:t>
      </w:r>
      <w:r w:rsidR="00E66DC6">
        <w:rPr>
          <w:spacing w:val="0"/>
          <w:szCs w:val="22"/>
          <w:lang w:eastAsia="en-GB"/>
        </w:rPr>
        <w:tab/>
      </w:r>
      <w:r w:rsidRPr="00A068B0">
        <w:rPr>
          <w:spacing w:val="0"/>
          <w:szCs w:val="22"/>
          <w:lang w:eastAsia="en-GB"/>
        </w:rPr>
        <w:t xml:space="preserve">An area confirmed by the </w:t>
      </w:r>
      <w:r w:rsidRPr="00A068B0">
        <w:rPr>
          <w:b/>
          <w:spacing w:val="0"/>
          <w:szCs w:val="22"/>
          <w:lang w:eastAsia="en-GB"/>
        </w:rPr>
        <w:t>DNO</w:t>
      </w:r>
      <w:r w:rsidRPr="00A068B0">
        <w:rPr>
          <w:spacing w:val="0"/>
          <w:szCs w:val="22"/>
          <w:lang w:eastAsia="en-GB"/>
        </w:rPr>
        <w:t xml:space="preserve"> on request; or</w:t>
      </w:r>
    </w:p>
    <w:p w14:paraId="071CAC60" w14:textId="6CBAE0EB" w:rsidR="00C64191" w:rsidRPr="00A068B0" w:rsidRDefault="00C64191" w:rsidP="00B83C15">
      <w:pPr>
        <w:tabs>
          <w:tab w:val="left" w:pos="851"/>
        </w:tabs>
        <w:spacing w:before="100" w:after="100"/>
        <w:ind w:left="1418" w:hanging="709"/>
        <w:jc w:val="left"/>
        <w:rPr>
          <w:spacing w:val="0"/>
          <w:szCs w:val="22"/>
          <w:lang w:eastAsia="en-GB"/>
        </w:rPr>
      </w:pPr>
      <w:r w:rsidRPr="00A068B0">
        <w:rPr>
          <w:spacing w:val="0"/>
          <w:szCs w:val="22"/>
          <w:lang w:eastAsia="en-GB"/>
        </w:rPr>
        <w:t xml:space="preserve">c) </w:t>
      </w:r>
      <w:r w:rsidR="00E66DC6">
        <w:rPr>
          <w:spacing w:val="0"/>
          <w:szCs w:val="22"/>
          <w:lang w:eastAsia="en-GB"/>
        </w:rPr>
        <w:tab/>
      </w:r>
      <w:r w:rsidRPr="00A068B0">
        <w:rPr>
          <w:spacing w:val="0"/>
          <w:szCs w:val="22"/>
          <w:lang w:eastAsia="en-GB"/>
        </w:rPr>
        <w:t>An area that meets at least one of the following criteria:</w:t>
      </w:r>
    </w:p>
    <w:p w14:paraId="720D9160" w14:textId="177F7FBF"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1) </w:t>
      </w:r>
      <w:r w:rsidRPr="00A068B0">
        <w:rPr>
          <w:spacing w:val="0"/>
          <w:szCs w:val="22"/>
          <w:lang w:eastAsia="en-GB"/>
        </w:rPr>
        <w:tab/>
        <w:t xml:space="preserve">The postcodes of any of 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the same when the last two letters are ignored; </w:t>
      </w:r>
      <w:r w:rsidR="00410A30">
        <w:rPr>
          <w:spacing w:val="0"/>
          <w:szCs w:val="22"/>
          <w:lang w:eastAsia="en-GB"/>
        </w:rPr>
        <w:t>ie</w:t>
      </w:r>
      <w:r w:rsidRPr="00A068B0">
        <w:rPr>
          <w:spacing w:val="0"/>
          <w:szCs w:val="22"/>
          <w:lang w:eastAsia="en-GB"/>
        </w:rPr>
        <w:t xml:space="preserve"> AB1 2xx, where xx could be any pair of letters or where x could be any letter.</w:t>
      </w:r>
    </w:p>
    <w:p w14:paraId="0D8EFA0D" w14:textId="34B46C6C"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2) </w:t>
      </w:r>
      <w:r w:rsidRPr="00A068B0">
        <w:rPr>
          <w:spacing w:val="0"/>
          <w:szCs w:val="22"/>
          <w:lang w:eastAsia="en-GB"/>
        </w:rPr>
        <w:tab/>
        <w:t xml:space="preserve">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within 500</w:t>
      </w:r>
      <w:r w:rsidR="00C13F9B" w:rsidRPr="00A068B0">
        <w:rPr>
          <w:spacing w:val="0"/>
          <w:szCs w:val="22"/>
          <w:lang w:eastAsia="en-GB"/>
        </w:rPr>
        <w:t xml:space="preserve"> </w:t>
      </w:r>
      <w:r w:rsidRPr="00A068B0">
        <w:rPr>
          <w:spacing w:val="0"/>
          <w:szCs w:val="22"/>
          <w:lang w:eastAsia="en-GB"/>
        </w:rPr>
        <w:t>m of each other.</w:t>
      </w:r>
    </w:p>
    <w:p w14:paraId="411B8709"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Agreement</w:t>
      </w:r>
    </w:p>
    <w:p w14:paraId="58183497"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contract between the </w:t>
      </w:r>
      <w:r w:rsidRPr="00A068B0">
        <w:rPr>
          <w:b/>
          <w:spacing w:val="0"/>
          <w:szCs w:val="22"/>
          <w:lang w:eastAsia="en-GB"/>
        </w:rPr>
        <w:t>Distribution Network Operator</w:t>
      </w:r>
      <w:r w:rsidRPr="00A068B0">
        <w:rPr>
          <w:spacing w:val="0"/>
          <w:szCs w:val="22"/>
          <w:lang w:eastAsia="en-GB"/>
        </w:rPr>
        <w:t xml:space="preserve"> and the </w:t>
      </w:r>
      <w:r w:rsidRPr="00A068B0">
        <w:rPr>
          <w:b/>
          <w:spacing w:val="0"/>
          <w:szCs w:val="22"/>
          <w:lang w:eastAsia="en-GB"/>
        </w:rPr>
        <w:t>Customer</w:t>
      </w:r>
      <w:r w:rsidRPr="00A068B0">
        <w:rPr>
          <w:spacing w:val="0"/>
          <w:szCs w:val="22"/>
          <w:lang w:eastAsia="en-GB"/>
        </w:rPr>
        <w:t xml:space="preserve">, which includes the relevant site and specific technical requirements for the </w:t>
      </w:r>
      <w:r w:rsidRPr="00A068B0">
        <w:rPr>
          <w:b/>
          <w:spacing w:val="0"/>
          <w:szCs w:val="22"/>
          <w:lang w:eastAsia="en-GB"/>
        </w:rPr>
        <w:t>Micro-generating Plant</w:t>
      </w:r>
      <w:r w:rsidRPr="00A068B0">
        <w:rPr>
          <w:spacing w:val="0"/>
          <w:szCs w:val="22"/>
          <w:lang w:eastAsia="en-GB"/>
        </w:rPr>
        <w:t>.</w:t>
      </w:r>
    </w:p>
    <w:p w14:paraId="33A67A4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Point</w:t>
      </w:r>
    </w:p>
    <w:p w14:paraId="14AD74B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interface at which the </w:t>
      </w:r>
      <w:r w:rsidRPr="00A068B0">
        <w:rPr>
          <w:b/>
          <w:spacing w:val="0"/>
          <w:szCs w:val="22"/>
          <w:lang w:eastAsia="en-GB"/>
        </w:rPr>
        <w:t>Customer’s Installation</w:t>
      </w:r>
      <w:r w:rsidRPr="00A068B0">
        <w:rPr>
          <w:spacing w:val="0"/>
          <w:szCs w:val="22"/>
          <w:lang w:eastAsia="en-GB"/>
        </w:rPr>
        <w:t xml:space="preserve"> is connected to a</w:t>
      </w:r>
      <w:r w:rsidRPr="00A068B0">
        <w:rPr>
          <w:b/>
          <w:bCs/>
          <w:spacing w:val="0"/>
          <w:szCs w:val="22"/>
          <w:lang w:eastAsia="en-GB"/>
        </w:rPr>
        <w:t xml:space="preserve"> Distribution Network</w:t>
      </w:r>
      <w:r w:rsidRPr="00A068B0">
        <w:rPr>
          <w:spacing w:val="0"/>
          <w:szCs w:val="22"/>
          <w:lang w:eastAsia="en-GB"/>
        </w:rPr>
        <w:t xml:space="preserve">, as identified in the </w:t>
      </w:r>
      <w:r w:rsidRPr="00A068B0">
        <w:rPr>
          <w:b/>
          <w:spacing w:val="0"/>
          <w:szCs w:val="22"/>
          <w:lang w:eastAsia="en-GB"/>
        </w:rPr>
        <w:t>Connection Agreement</w:t>
      </w:r>
      <w:r w:rsidRPr="00A068B0">
        <w:rPr>
          <w:spacing w:val="0"/>
          <w:szCs w:val="22"/>
          <w:lang w:eastAsia="en-GB"/>
        </w:rPr>
        <w:t>.</w:t>
      </w:r>
    </w:p>
    <w:p w14:paraId="7B975E97" w14:textId="77777777" w:rsidR="00D22790" w:rsidRDefault="00D22790">
      <w:pPr>
        <w:jc w:val="left"/>
        <w:rPr>
          <w:b/>
          <w:bCs/>
          <w:spacing w:val="0"/>
          <w:szCs w:val="22"/>
          <w:lang w:eastAsia="en-GB"/>
        </w:rPr>
      </w:pPr>
      <w:r>
        <w:rPr>
          <w:b/>
          <w:bCs/>
          <w:spacing w:val="0"/>
          <w:szCs w:val="22"/>
          <w:lang w:eastAsia="en-GB"/>
        </w:rPr>
        <w:br w:type="page"/>
      </w:r>
    </w:p>
    <w:p w14:paraId="5D648865" w14:textId="7674D835"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lastRenderedPageBreak/>
        <w:t>Controller</w:t>
      </w:r>
    </w:p>
    <w:p w14:paraId="74D16FB1" w14:textId="77777777" w:rsidR="00C64191" w:rsidRPr="00A068B0" w:rsidRDefault="00C64191" w:rsidP="00B83C15">
      <w:pPr>
        <w:keepNext/>
        <w:spacing w:before="100" w:after="100"/>
        <w:ind w:left="709"/>
        <w:jc w:val="left"/>
        <w:rPr>
          <w:spacing w:val="0"/>
          <w:szCs w:val="22"/>
        </w:rPr>
      </w:pPr>
      <w:r w:rsidRPr="00A068B0">
        <w:rPr>
          <w:spacing w:val="0"/>
          <w:szCs w:val="22"/>
        </w:rPr>
        <w:t xml:space="preserve">A device for controlling the functional operation of a </w:t>
      </w:r>
      <w:r w:rsidRPr="00A068B0">
        <w:rPr>
          <w:b/>
          <w:spacing w:val="0"/>
          <w:szCs w:val="22"/>
        </w:rPr>
        <w:t>Micro-generator</w:t>
      </w:r>
      <w:r w:rsidRPr="00A068B0">
        <w:rPr>
          <w:spacing w:val="0"/>
          <w:szCs w:val="22"/>
        </w:rPr>
        <w:t>.</w:t>
      </w:r>
    </w:p>
    <w:p w14:paraId="21B6D3D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Customer</w:t>
      </w:r>
    </w:p>
    <w:p w14:paraId="7DE8856F" w14:textId="77777777" w:rsidR="00C64191" w:rsidRPr="00A068B0" w:rsidRDefault="00C64191" w:rsidP="00B83C15">
      <w:pPr>
        <w:spacing w:before="100" w:after="100"/>
        <w:ind w:left="709"/>
        <w:jc w:val="left"/>
        <w:rPr>
          <w:b/>
          <w:bCs/>
          <w:spacing w:val="0"/>
          <w:szCs w:val="22"/>
          <w:lang w:eastAsia="en-GB"/>
        </w:rPr>
      </w:pPr>
      <w:r w:rsidRPr="00A068B0">
        <w:rPr>
          <w:spacing w:val="0"/>
          <w:szCs w:val="22"/>
        </w:rPr>
        <w:t xml:space="preserve">A person who is the owner or occupier of premises that are connected to the </w:t>
      </w:r>
      <w:r w:rsidRPr="00A068B0">
        <w:rPr>
          <w:b/>
          <w:spacing w:val="0"/>
          <w:szCs w:val="22"/>
        </w:rPr>
        <w:t>Distribution Network</w:t>
      </w:r>
      <w:r w:rsidRPr="00A068B0">
        <w:rPr>
          <w:spacing w:val="0"/>
          <w:szCs w:val="22"/>
        </w:rPr>
        <w:t>.</w:t>
      </w:r>
    </w:p>
    <w:p w14:paraId="5C540056" w14:textId="710A7CA0"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Customer's Installation</w:t>
      </w:r>
    </w:p>
    <w:p w14:paraId="1D9DDDC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electrical installation on the </w:t>
      </w:r>
      <w:r w:rsidRPr="00A068B0">
        <w:rPr>
          <w:b/>
          <w:bCs/>
          <w:spacing w:val="0"/>
          <w:szCs w:val="22"/>
          <w:lang w:eastAsia="en-GB"/>
        </w:rPr>
        <w:t>Customer</w:t>
      </w:r>
      <w:r w:rsidRPr="00A068B0">
        <w:rPr>
          <w:spacing w:val="0"/>
          <w:szCs w:val="22"/>
          <w:lang w:eastAsia="en-GB"/>
        </w:rPr>
        <w:t xml:space="preserve">'s side of the </w:t>
      </w:r>
      <w:r w:rsidRPr="00A068B0">
        <w:rPr>
          <w:b/>
          <w:spacing w:val="0"/>
          <w:szCs w:val="22"/>
          <w:lang w:eastAsia="en-GB"/>
        </w:rPr>
        <w:t>Connection Point</w:t>
      </w:r>
      <w:r w:rsidRPr="00A068B0">
        <w:rPr>
          <w:spacing w:val="0"/>
          <w:szCs w:val="22"/>
          <w:lang w:eastAsia="en-GB"/>
        </w:rPr>
        <w:t xml:space="preserve"> together with any equipment permanently connected or intended to be permanently connected thereto.</w:t>
      </w:r>
    </w:p>
    <w:p w14:paraId="4C50E7E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Direct Current or DC</w:t>
      </w:r>
    </w:p>
    <w:p w14:paraId="56DDDBB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movement of electrical current flows in one constant direction, as opposed to Alternating Current or AC, in which the current constantly reverses direction.</w:t>
      </w:r>
    </w:p>
    <w:p w14:paraId="1841ED6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Code Review Panel</w:t>
      </w:r>
    </w:p>
    <w:p w14:paraId="343DECB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standing body established under the Distribution Code.</w:t>
      </w:r>
    </w:p>
    <w:p w14:paraId="46AF60A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w:t>
      </w:r>
    </w:p>
    <w:p w14:paraId="511BD2A4"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An electrical </w:t>
      </w:r>
      <w:r w:rsidRPr="00A068B0">
        <w:rPr>
          <w:b/>
          <w:spacing w:val="0"/>
          <w:szCs w:val="22"/>
          <w:lang w:eastAsia="en-GB"/>
        </w:rPr>
        <w:t>Network</w:t>
      </w:r>
      <w:r w:rsidRPr="00A068B0">
        <w:rPr>
          <w:spacing w:val="0"/>
          <w:szCs w:val="22"/>
          <w:lang w:eastAsia="en-GB"/>
        </w:rPr>
        <w:t xml:space="preserve"> for the distribution of electrical power from and to third party[s] connected to it, a transmission or another </w:t>
      </w:r>
      <w:r w:rsidRPr="00A068B0">
        <w:rPr>
          <w:b/>
          <w:spacing w:val="0"/>
          <w:szCs w:val="22"/>
          <w:lang w:eastAsia="en-GB"/>
        </w:rPr>
        <w:t>Distribution Network</w:t>
      </w:r>
      <w:r w:rsidRPr="00A068B0">
        <w:rPr>
          <w:spacing w:val="0"/>
          <w:szCs w:val="22"/>
          <w:lang w:eastAsia="en-GB"/>
        </w:rPr>
        <w:t>.</w:t>
      </w:r>
    </w:p>
    <w:p w14:paraId="336CAD9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 Operator (DNO)</w:t>
      </w:r>
    </w:p>
    <w:p w14:paraId="6B4CC67B"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person or legal entity named in of a distribution licence and any permitted legal assigns or successors in title of the named party. A distribution licence is granted under Section 6(1)(c) of the Electricity Act 1989 (as amended by the Utilities Act 2000 and the Energy Act 2004).</w:t>
      </w:r>
    </w:p>
    <w:p w14:paraId="7B675F3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Droop</w:t>
      </w:r>
    </w:p>
    <w:p w14:paraId="77849E5F" w14:textId="4CF3D9FF" w:rsidR="00F011FB" w:rsidRDefault="004D6221" w:rsidP="00B83C15">
      <w:pPr>
        <w:spacing w:before="100" w:after="100"/>
        <w:ind w:left="709"/>
        <w:jc w:val="left"/>
        <w:rPr>
          <w:spacing w:val="0"/>
          <w:szCs w:val="22"/>
          <w:lang w:eastAsia="en-GB"/>
        </w:rPr>
      </w:pPr>
      <w:r w:rsidRPr="004D6221">
        <w:rPr>
          <w:spacing w:val="0"/>
          <w:szCs w:val="22"/>
          <w:lang w:eastAsia="en-GB"/>
        </w:rPr>
        <w:t>The ratio of the per un</w:t>
      </w:r>
      <w:r>
        <w:rPr>
          <w:spacing w:val="0"/>
          <w:szCs w:val="22"/>
          <w:lang w:eastAsia="en-GB"/>
        </w:rPr>
        <w:t>it steady state change in speed or f</w:t>
      </w:r>
      <w:r w:rsidRPr="004D6221">
        <w:rPr>
          <w:spacing w:val="0"/>
          <w:szCs w:val="22"/>
          <w:lang w:eastAsia="en-GB"/>
        </w:rPr>
        <w:t xml:space="preserve">requency to the per unit steady state change in power output. Whilst not mandatory, it is often common practice to express </w:t>
      </w:r>
      <w:r w:rsidRPr="00F011FB">
        <w:rPr>
          <w:b/>
          <w:spacing w:val="0"/>
          <w:szCs w:val="22"/>
          <w:lang w:eastAsia="en-GB"/>
        </w:rPr>
        <w:t>Droop</w:t>
      </w:r>
      <w:r w:rsidRPr="004D6221">
        <w:rPr>
          <w:spacing w:val="0"/>
          <w:szCs w:val="22"/>
          <w:lang w:eastAsia="en-GB"/>
        </w:rPr>
        <w:t xml:space="preserve"> in percentage terms</w:t>
      </w:r>
      <w:r w:rsidR="00F011FB">
        <w:rPr>
          <w:spacing w:val="0"/>
          <w:szCs w:val="22"/>
          <w:lang w:eastAsia="en-GB"/>
        </w:rPr>
        <w:t>.</w:t>
      </w:r>
    </w:p>
    <w:p w14:paraId="2079A489" w14:textId="6CF4699D"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DNO's Distribution Network</w:t>
      </w:r>
    </w:p>
    <w:p w14:paraId="75A9CDF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system consisting (wholly or mainly) of electric lines owned or operated by the </w:t>
      </w:r>
      <w:r w:rsidRPr="00A068B0">
        <w:rPr>
          <w:b/>
          <w:spacing w:val="0"/>
          <w:szCs w:val="22"/>
          <w:lang w:eastAsia="en-GB"/>
        </w:rPr>
        <w:t>DNO</w:t>
      </w:r>
      <w:r w:rsidRPr="00A068B0">
        <w:rPr>
          <w:spacing w:val="0"/>
          <w:szCs w:val="22"/>
          <w:lang w:eastAsia="en-GB"/>
        </w:rPr>
        <w:t xml:space="preserve"> and used for the distribution of electricity.</w:t>
      </w:r>
    </w:p>
    <w:p w14:paraId="0E4F97C3" w14:textId="728D1EEA"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Electricity Safety, Quality and Continuity Regulations (ESQCR)</w:t>
      </w:r>
    </w:p>
    <w:p w14:paraId="1E7DC046"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statutory instrument entitled The </w:t>
      </w:r>
      <w:r w:rsidRPr="00A068B0">
        <w:rPr>
          <w:b/>
          <w:bCs/>
          <w:spacing w:val="0"/>
          <w:szCs w:val="22"/>
          <w:lang w:eastAsia="en-GB"/>
        </w:rPr>
        <w:t>Electricity Safety, Quality and Continuity Regulations</w:t>
      </w:r>
      <w:r w:rsidRPr="00A068B0">
        <w:rPr>
          <w:spacing w:val="0"/>
          <w:szCs w:val="22"/>
          <w:lang w:eastAsia="en-GB"/>
        </w:rPr>
        <w:t xml:space="preserve"> 2002 as amended from time to time and including any further statutory instruments issued under the Electricity Act 1989 (as amended by the Utilities Act 2000 and the Energy Act 2004) in relation to the distribution of electricity.</w:t>
      </w:r>
    </w:p>
    <w:p w14:paraId="1B38C276" w14:textId="31619599" w:rsidR="00876A38" w:rsidRDefault="00876A38" w:rsidP="00183741">
      <w:pPr>
        <w:pStyle w:val="ListContinue4"/>
        <w:spacing w:before="100"/>
        <w:ind w:left="709"/>
        <w:jc w:val="left"/>
        <w:rPr>
          <w:rFonts w:cs="Arial"/>
          <w:b/>
          <w:szCs w:val="22"/>
        </w:rPr>
      </w:pPr>
      <w:r>
        <w:rPr>
          <w:rFonts w:cs="Arial"/>
          <w:b/>
          <w:szCs w:val="22"/>
        </w:rPr>
        <w:t>Electricity Storage</w:t>
      </w:r>
    </w:p>
    <w:p w14:paraId="07B4DD7C" w14:textId="7B47F744" w:rsidR="00876A38" w:rsidRPr="00183741" w:rsidRDefault="00876A38" w:rsidP="00B83C15">
      <w:pPr>
        <w:pStyle w:val="ListContinue4"/>
        <w:ind w:left="709"/>
        <w:jc w:val="left"/>
        <w:rPr>
          <w:rFonts w:cs="Arial"/>
          <w:szCs w:val="22"/>
        </w:rPr>
      </w:pPr>
      <w:r>
        <w:rPr>
          <w:rFonts w:cs="Arial"/>
          <w:b/>
          <w:szCs w:val="22"/>
        </w:rPr>
        <w:t xml:space="preserve">Electricity Storage </w:t>
      </w:r>
      <w:r>
        <w:rPr>
          <w:rFonts w:cs="Arial"/>
          <w:szCs w:val="22"/>
        </w:rPr>
        <w:t>in the electricity system is the conversion of electrical energy in</w:t>
      </w:r>
      <w:r w:rsidR="00CB37A7">
        <w:rPr>
          <w:rFonts w:cs="Arial"/>
          <w:szCs w:val="22"/>
        </w:rPr>
        <w:t xml:space="preserve"> to</w:t>
      </w:r>
      <w:r>
        <w:rPr>
          <w:rFonts w:cs="Arial"/>
          <w:szCs w:val="22"/>
        </w:rPr>
        <w:t xml:space="preserve"> a form of energy which can be stored, the storing of that energy, and the subsequent reconversion of that energy back into electrical energy</w:t>
      </w:r>
      <w:r w:rsidR="00FA1716">
        <w:rPr>
          <w:rFonts w:cs="Arial"/>
          <w:szCs w:val="22"/>
        </w:rPr>
        <w:t>.</w:t>
      </w:r>
    </w:p>
    <w:p w14:paraId="59460C41" w14:textId="29757C92" w:rsidR="00C64191" w:rsidRPr="00B9637A" w:rsidRDefault="00C64191" w:rsidP="00B83C15">
      <w:pPr>
        <w:pStyle w:val="ListContinue4"/>
        <w:ind w:left="709"/>
        <w:jc w:val="left"/>
        <w:rPr>
          <w:rFonts w:cs="Arial"/>
          <w:szCs w:val="22"/>
        </w:rPr>
      </w:pPr>
      <w:r w:rsidRPr="00A068B0">
        <w:rPr>
          <w:rFonts w:cs="Arial"/>
          <w:b/>
          <w:szCs w:val="22"/>
        </w:rPr>
        <w:lastRenderedPageBreak/>
        <w:t>Fully Type Tested</w:t>
      </w:r>
    </w:p>
    <w:p w14:paraId="1016F520" w14:textId="20E3DA47" w:rsidR="00C64191" w:rsidRPr="00A068B0" w:rsidRDefault="00C64191" w:rsidP="00A068B0">
      <w:pPr>
        <w:pStyle w:val="ListContinue5"/>
        <w:ind w:left="709"/>
        <w:rPr>
          <w:rFonts w:cs="Arial"/>
          <w:szCs w:val="22"/>
          <w:lang w:eastAsia="en-GB"/>
        </w:rPr>
      </w:pPr>
      <w:r w:rsidRPr="00B9637A">
        <w:rPr>
          <w:rFonts w:eastAsiaTheme="minorHAnsi" w:cs="Arial"/>
          <w:szCs w:val="22"/>
        </w:rPr>
        <w:t>A</w:t>
      </w:r>
      <w:r w:rsidRPr="00B9637A">
        <w:rPr>
          <w:rFonts w:eastAsiaTheme="minorHAnsi" w:cs="Arial"/>
          <w:b/>
          <w:szCs w:val="22"/>
        </w:rPr>
        <w:t xml:space="preserve"> </w:t>
      </w:r>
      <w:r w:rsidR="008C3275">
        <w:rPr>
          <w:rFonts w:eastAsiaTheme="minorHAnsi" w:cs="Arial"/>
          <w:b/>
          <w:szCs w:val="22"/>
        </w:rPr>
        <w:t>Micro-generator</w:t>
      </w:r>
      <w:r w:rsidRPr="00B9637A">
        <w:rPr>
          <w:rFonts w:eastAsiaTheme="minorHAnsi" w:cs="Arial"/>
          <w:szCs w:val="22"/>
        </w:rPr>
        <w:t xml:space="preserve"> </w:t>
      </w:r>
      <w:r w:rsidRPr="00A068B0">
        <w:rPr>
          <w:rFonts w:cs="Arial"/>
          <w:szCs w:val="22"/>
        </w:rPr>
        <w:t xml:space="preserve">which has been tested to ensure that the design meets the relevant technical and compliance requirements of this </w:t>
      </w:r>
      <w:r w:rsidRPr="00B9637A">
        <w:rPr>
          <w:rFonts w:cs="Arial"/>
          <w:szCs w:val="22"/>
        </w:rPr>
        <w:t xml:space="preserve">EREC G98, </w:t>
      </w:r>
      <w:r w:rsidRPr="00A068B0">
        <w:rPr>
          <w:rFonts w:cs="Arial"/>
          <w:szCs w:val="22"/>
        </w:rPr>
        <w:t xml:space="preserve">and for which the </w:t>
      </w:r>
      <w:r w:rsidRPr="00A068B0">
        <w:rPr>
          <w:rFonts w:cs="Arial"/>
          <w:b/>
          <w:bCs/>
          <w:szCs w:val="22"/>
        </w:rPr>
        <w:t>Manufacturer</w:t>
      </w:r>
      <w:r w:rsidRPr="00A068B0">
        <w:rPr>
          <w:rFonts w:cs="Arial"/>
          <w:szCs w:val="22"/>
        </w:rPr>
        <w:t xml:space="preserve"> has declared that all </w:t>
      </w:r>
      <w:r w:rsidRPr="00B9637A">
        <w:rPr>
          <w:rFonts w:cs="Arial"/>
          <w:szCs w:val="22"/>
        </w:rPr>
        <w:t>similar</w:t>
      </w:r>
      <w:r w:rsidRPr="00A068B0">
        <w:rPr>
          <w:rFonts w:cs="Arial"/>
          <w:szCs w:val="22"/>
        </w:rPr>
        <w:t xml:space="preserve"> </w:t>
      </w:r>
      <w:r w:rsidR="008C3275">
        <w:rPr>
          <w:rFonts w:eastAsiaTheme="minorHAnsi" w:cs="Arial"/>
          <w:b/>
          <w:szCs w:val="22"/>
        </w:rPr>
        <w:t>Micro-generators</w:t>
      </w:r>
      <w:r w:rsidRPr="00A068B0">
        <w:rPr>
          <w:rFonts w:cs="Arial"/>
          <w:szCs w:val="22"/>
        </w:rPr>
        <w:t xml:space="preserve"> supplied will be constructed to the same standards and </w:t>
      </w:r>
      <w:r w:rsidRPr="00B9637A">
        <w:rPr>
          <w:rFonts w:cs="Arial"/>
          <w:szCs w:val="22"/>
        </w:rPr>
        <w:t xml:space="preserve">will have the same performance.  In the case where </w:t>
      </w:r>
      <w:r w:rsidRPr="00B9637A">
        <w:rPr>
          <w:rFonts w:cs="Arial"/>
          <w:b/>
          <w:szCs w:val="22"/>
        </w:rPr>
        <w:t>Interface Protection</w:t>
      </w:r>
      <w:r w:rsidRPr="00B9637A">
        <w:rPr>
          <w:rFonts w:cs="Arial"/>
          <w:szCs w:val="22"/>
        </w:rPr>
        <w:t xml:space="preserve"> functionality is included in the tested equipment, all similar products will be manufactured </w:t>
      </w:r>
      <w:r w:rsidRPr="00A068B0">
        <w:rPr>
          <w:rFonts w:cs="Arial"/>
          <w:szCs w:val="22"/>
        </w:rPr>
        <w:t>with the same protection settings as the tested product</w:t>
      </w:r>
    </w:p>
    <w:p w14:paraId="5BC68A4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Great Britain or GB</w:t>
      </w:r>
    </w:p>
    <w:p w14:paraId="6AB42587"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landmass of England &amp; Wales and Scotland, including internal waters.</w:t>
      </w:r>
    </w:p>
    <w:p w14:paraId="1C10946C" w14:textId="3516F9E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Installation Document</w:t>
      </w:r>
    </w:p>
    <w:p w14:paraId="431AA7AF"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simple structured document containing information about a </w:t>
      </w:r>
      <w:r w:rsidRPr="00A068B0">
        <w:rPr>
          <w:b/>
          <w:bCs/>
          <w:spacing w:val="0"/>
          <w:szCs w:val="22"/>
          <w:lang w:eastAsia="en-GB"/>
        </w:rPr>
        <w:t xml:space="preserve">Micro-generator </w:t>
      </w:r>
      <w:r w:rsidRPr="00A068B0">
        <w:rPr>
          <w:spacing w:val="0"/>
          <w:szCs w:val="22"/>
          <w:lang w:eastAsia="en-GB"/>
        </w:rPr>
        <w:t>and confirming its compliance with the relevant requirements set out in this EREC G98.</w:t>
      </w:r>
    </w:p>
    <w:p w14:paraId="709FC41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Installer</w:t>
      </w:r>
    </w:p>
    <w:p w14:paraId="3C33305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person who is responsible for the installation of the </w:t>
      </w:r>
      <w:r w:rsidRPr="00A068B0">
        <w:rPr>
          <w:b/>
          <w:bCs/>
          <w:spacing w:val="0"/>
          <w:szCs w:val="22"/>
          <w:lang w:eastAsia="en-GB"/>
        </w:rPr>
        <w:t>Micro-generator</w:t>
      </w:r>
      <w:r w:rsidRPr="00A068B0">
        <w:rPr>
          <w:spacing w:val="0"/>
          <w:szCs w:val="22"/>
          <w:lang w:eastAsia="en-GB"/>
        </w:rPr>
        <w:t>(s).</w:t>
      </w:r>
    </w:p>
    <w:p w14:paraId="12D2BFF2"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Interface Protection</w:t>
      </w:r>
    </w:p>
    <w:p w14:paraId="3A1A52D3" w14:textId="1639CAC5" w:rsidR="00C64191" w:rsidRPr="00A068B0" w:rsidRDefault="00C64191" w:rsidP="00A068B0">
      <w:pPr>
        <w:spacing w:before="100" w:after="100"/>
        <w:ind w:left="709"/>
        <w:rPr>
          <w:spacing w:val="0"/>
          <w:szCs w:val="22"/>
          <w:lang w:eastAsia="en-GB"/>
        </w:rPr>
      </w:pPr>
      <w:r w:rsidRPr="00A068B0">
        <w:rPr>
          <w:spacing w:val="0"/>
          <w:szCs w:val="22"/>
          <w:lang w:eastAsia="en-GB"/>
        </w:rPr>
        <w:t>The electrical protection required to ensure that any</w:t>
      </w:r>
      <w:r w:rsidRPr="00A068B0">
        <w:rPr>
          <w:b/>
          <w:bCs/>
          <w:spacing w:val="0"/>
          <w:szCs w:val="22"/>
          <w:lang w:eastAsia="en-GB"/>
        </w:rPr>
        <w:t xml:space="preserve"> Micro-generator </w:t>
      </w:r>
      <w:r w:rsidRPr="00A068B0">
        <w:rPr>
          <w:spacing w:val="0"/>
          <w:szCs w:val="22"/>
          <w:lang w:eastAsia="en-GB"/>
        </w:rPr>
        <w:t xml:space="preserve">is disconnected from the </w:t>
      </w:r>
      <w:r w:rsidRPr="00A068B0">
        <w:rPr>
          <w:b/>
          <w:spacing w:val="0"/>
          <w:szCs w:val="22"/>
          <w:lang w:eastAsia="en-GB"/>
        </w:rPr>
        <w:t>Distribution Network</w:t>
      </w:r>
      <w:r w:rsidRPr="00A068B0">
        <w:rPr>
          <w:spacing w:val="0"/>
          <w:szCs w:val="22"/>
          <w:lang w:eastAsia="en-GB"/>
        </w:rPr>
        <w:t xml:space="preserve"> for any event that could impair the integrity or degrade the safety of the </w:t>
      </w:r>
      <w:r w:rsidRPr="00A068B0">
        <w:rPr>
          <w:b/>
          <w:bCs/>
          <w:spacing w:val="0"/>
          <w:szCs w:val="22"/>
          <w:lang w:eastAsia="en-GB"/>
        </w:rPr>
        <w:t xml:space="preserve">Distribution Network.  </w:t>
      </w:r>
      <w:r w:rsidRPr="00A068B0">
        <w:rPr>
          <w:b/>
          <w:spacing w:val="0"/>
          <w:szCs w:val="22"/>
        </w:rPr>
        <w:t>Interface Protection</w:t>
      </w:r>
      <w:r w:rsidRPr="00A068B0">
        <w:rPr>
          <w:spacing w:val="0"/>
          <w:szCs w:val="22"/>
        </w:rPr>
        <w:t xml:space="preserve"> may be installed on each </w:t>
      </w:r>
      <w:r w:rsidR="008C3275">
        <w:rPr>
          <w:b/>
          <w:spacing w:val="0"/>
          <w:szCs w:val="22"/>
        </w:rPr>
        <w:t>Micro-generator</w:t>
      </w:r>
      <w:r w:rsidRPr="00A068B0">
        <w:rPr>
          <w:spacing w:val="0"/>
          <w:szCs w:val="22"/>
        </w:rPr>
        <w:t xml:space="preserve"> or at the </w:t>
      </w:r>
      <w:r w:rsidRPr="00A068B0">
        <w:rPr>
          <w:b/>
          <w:spacing w:val="0"/>
          <w:szCs w:val="22"/>
        </w:rPr>
        <w:t>Conne</w:t>
      </w:r>
      <w:r w:rsidR="008C3275">
        <w:rPr>
          <w:b/>
          <w:spacing w:val="0"/>
          <w:szCs w:val="22"/>
        </w:rPr>
        <w:t>ct</w:t>
      </w:r>
      <w:r w:rsidRPr="00A068B0">
        <w:rPr>
          <w:b/>
          <w:spacing w:val="0"/>
          <w:szCs w:val="22"/>
        </w:rPr>
        <w:t>ion Point</w:t>
      </w:r>
      <w:r w:rsidRPr="00A068B0">
        <w:rPr>
          <w:spacing w:val="0"/>
          <w:szCs w:val="22"/>
        </w:rPr>
        <w:t xml:space="preserve"> for the </w:t>
      </w:r>
      <w:r w:rsidR="008C3275">
        <w:rPr>
          <w:b/>
          <w:spacing w:val="0"/>
          <w:szCs w:val="22"/>
        </w:rPr>
        <w:t>Micro-generating Plant</w:t>
      </w:r>
      <w:r w:rsidRPr="00A068B0">
        <w:rPr>
          <w:spacing w:val="0"/>
          <w:szCs w:val="22"/>
        </w:rPr>
        <w:t>.</w:t>
      </w:r>
    </w:p>
    <w:p w14:paraId="1EE82D1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Inverter</w:t>
      </w:r>
    </w:p>
    <w:p w14:paraId="4C15926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A device for conversion from </w:t>
      </w:r>
      <w:r w:rsidRPr="00A068B0">
        <w:rPr>
          <w:b/>
          <w:spacing w:val="0"/>
          <w:szCs w:val="22"/>
          <w:lang w:eastAsia="en-GB"/>
        </w:rPr>
        <w:t>Direct Current</w:t>
      </w:r>
      <w:r w:rsidRPr="00A068B0">
        <w:rPr>
          <w:spacing w:val="0"/>
          <w:szCs w:val="22"/>
          <w:lang w:eastAsia="en-GB"/>
        </w:rPr>
        <w:t xml:space="preserve"> to nominal frequency Alternating Current.</w:t>
      </w:r>
    </w:p>
    <w:p w14:paraId="729F7B12" w14:textId="7FFAAA81"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Limi</w:t>
      </w:r>
      <w:r w:rsidR="00632FE6" w:rsidRPr="00A068B0">
        <w:rPr>
          <w:b/>
          <w:bCs/>
          <w:spacing w:val="0"/>
          <w:szCs w:val="22"/>
          <w:lang w:eastAsia="en-GB"/>
        </w:rPr>
        <w:t xml:space="preserve">ted Frequency Sensitive Mode - </w:t>
      </w:r>
      <w:proofErr w:type="spellStart"/>
      <w:r w:rsidR="00632FE6" w:rsidRPr="00A068B0">
        <w:rPr>
          <w:b/>
          <w:bCs/>
          <w:spacing w:val="0"/>
          <w:szCs w:val="22"/>
          <w:lang w:eastAsia="en-GB"/>
        </w:rPr>
        <w:t>O</w:t>
      </w:r>
      <w:r w:rsidRPr="00A068B0">
        <w:rPr>
          <w:b/>
          <w:bCs/>
          <w:spacing w:val="0"/>
          <w:szCs w:val="22"/>
          <w:lang w:eastAsia="en-GB"/>
        </w:rPr>
        <w:t>verfrequency</w:t>
      </w:r>
      <w:proofErr w:type="spellEnd"/>
      <w:r w:rsidRPr="00A068B0">
        <w:rPr>
          <w:b/>
          <w:bCs/>
          <w:spacing w:val="0"/>
          <w:szCs w:val="22"/>
          <w:lang w:eastAsia="en-GB"/>
        </w:rPr>
        <w:t xml:space="preserve"> (LFSM-O)</w:t>
      </w:r>
    </w:p>
    <w:p w14:paraId="6B415E11" w14:textId="36303B2F"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w:t>
      </w:r>
      <w:r w:rsidRPr="00A068B0">
        <w:rPr>
          <w:b/>
          <w:bCs/>
          <w:spacing w:val="0"/>
          <w:szCs w:val="22"/>
          <w:lang w:eastAsia="en-GB"/>
        </w:rPr>
        <w:t>Micro-generator</w:t>
      </w:r>
      <w:r w:rsidRPr="00A068B0">
        <w:rPr>
          <w:spacing w:val="0"/>
          <w:szCs w:val="22"/>
          <w:lang w:eastAsia="en-GB"/>
        </w:rPr>
        <w:t xml:space="preserve"> operating mode which will result in </w:t>
      </w:r>
      <w:r w:rsidRPr="00A068B0">
        <w:rPr>
          <w:b/>
          <w:bCs/>
          <w:spacing w:val="0"/>
          <w:szCs w:val="22"/>
          <w:lang w:eastAsia="en-GB"/>
        </w:rPr>
        <w:t>Active Power</w:t>
      </w:r>
      <w:r w:rsidRPr="00A068B0">
        <w:rPr>
          <w:spacing w:val="0"/>
          <w:szCs w:val="22"/>
          <w:lang w:eastAsia="en-GB"/>
        </w:rPr>
        <w:t xml:space="preserve"> output reduction in response to a change in system </w:t>
      </w:r>
      <w:r w:rsidRPr="00A068B0">
        <w:rPr>
          <w:bCs/>
          <w:spacing w:val="0"/>
          <w:szCs w:val="22"/>
          <w:lang w:eastAsia="en-GB"/>
        </w:rPr>
        <w:t>frequency</w:t>
      </w:r>
      <w:r w:rsidRPr="00A068B0">
        <w:rPr>
          <w:spacing w:val="0"/>
          <w:szCs w:val="22"/>
          <w:lang w:eastAsia="en-GB"/>
        </w:rPr>
        <w:t xml:space="preserve"> </w:t>
      </w:r>
      <w:r w:rsidR="00577A28">
        <w:rPr>
          <w:spacing w:val="0"/>
          <w:szCs w:val="22"/>
          <w:lang w:eastAsia="en-GB"/>
        </w:rPr>
        <w:t>once the system frequency exceeds</w:t>
      </w:r>
      <w:r w:rsidR="00577A28" w:rsidRPr="00A068B0">
        <w:rPr>
          <w:spacing w:val="0"/>
          <w:szCs w:val="22"/>
          <w:lang w:eastAsia="en-GB"/>
        </w:rPr>
        <w:t xml:space="preserve"> </w:t>
      </w:r>
      <w:r w:rsidRPr="00A068B0">
        <w:rPr>
          <w:spacing w:val="0"/>
          <w:szCs w:val="22"/>
          <w:lang w:eastAsia="en-GB"/>
        </w:rPr>
        <w:t>a certain value.</w:t>
      </w:r>
    </w:p>
    <w:p w14:paraId="45C2AE2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Low Voltage or LV</w:t>
      </w:r>
    </w:p>
    <w:p w14:paraId="58A10C3A" w14:textId="37CB8B05" w:rsidR="00C64191" w:rsidRPr="00A068B0" w:rsidRDefault="00C64191" w:rsidP="00A068B0">
      <w:pPr>
        <w:spacing w:before="100" w:after="100"/>
        <w:ind w:left="709"/>
        <w:rPr>
          <w:spacing w:val="0"/>
          <w:szCs w:val="22"/>
          <w:lang w:eastAsia="en-GB"/>
        </w:rPr>
      </w:pPr>
      <w:r w:rsidRPr="00A068B0">
        <w:rPr>
          <w:spacing w:val="0"/>
          <w:szCs w:val="22"/>
          <w:lang w:eastAsia="en-GB"/>
        </w:rPr>
        <w:t>A voltage normally exceeding extra-low voltage (50</w:t>
      </w:r>
      <w:r w:rsidR="00C13F9B" w:rsidRPr="00A068B0">
        <w:rPr>
          <w:spacing w:val="0"/>
          <w:szCs w:val="22"/>
          <w:lang w:eastAsia="en-GB"/>
        </w:rPr>
        <w:t xml:space="preserve"> </w:t>
      </w:r>
      <w:r w:rsidRPr="00A068B0">
        <w:rPr>
          <w:spacing w:val="0"/>
          <w:szCs w:val="22"/>
          <w:lang w:eastAsia="en-GB"/>
        </w:rPr>
        <w:t>V) but not exceeding 1000</w:t>
      </w:r>
      <w:r w:rsidR="00C13F9B" w:rsidRPr="00A068B0">
        <w:rPr>
          <w:spacing w:val="0"/>
          <w:szCs w:val="22"/>
          <w:lang w:eastAsia="en-GB"/>
        </w:rPr>
        <w:t xml:space="preserve"> </w:t>
      </w:r>
      <w:r w:rsidRPr="00A068B0">
        <w:rPr>
          <w:spacing w:val="0"/>
          <w:szCs w:val="22"/>
          <w:lang w:eastAsia="en-GB"/>
        </w:rPr>
        <w:t>V AC or 1500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or 600</w:t>
      </w:r>
      <w:r w:rsidR="00C13F9B" w:rsidRPr="00A068B0">
        <w:rPr>
          <w:spacing w:val="0"/>
          <w:szCs w:val="22"/>
          <w:lang w:eastAsia="en-GB"/>
        </w:rPr>
        <w:t xml:space="preserve"> </w:t>
      </w:r>
      <w:r w:rsidRPr="00A068B0">
        <w:rPr>
          <w:spacing w:val="0"/>
          <w:szCs w:val="22"/>
          <w:lang w:eastAsia="en-GB"/>
        </w:rPr>
        <w:t>V AC or 900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and earth.</w:t>
      </w:r>
    </w:p>
    <w:p w14:paraId="355EEE0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Manufacturer</w:t>
      </w:r>
    </w:p>
    <w:p w14:paraId="15DE5E09"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person or organisation that manufactures </w:t>
      </w:r>
      <w:r w:rsidRPr="00A068B0">
        <w:rPr>
          <w:b/>
          <w:bCs/>
          <w:spacing w:val="0"/>
          <w:szCs w:val="22"/>
          <w:lang w:eastAsia="en-GB"/>
        </w:rPr>
        <w:t xml:space="preserve">Micro-generators, </w:t>
      </w:r>
      <w:proofErr w:type="gramStart"/>
      <w:r w:rsidRPr="00A068B0">
        <w:rPr>
          <w:spacing w:val="0"/>
          <w:szCs w:val="22"/>
          <w:lang w:eastAsia="en-GB"/>
        </w:rPr>
        <w:t>and also</w:t>
      </w:r>
      <w:proofErr w:type="gramEnd"/>
      <w:r w:rsidRPr="00A068B0">
        <w:rPr>
          <w:b/>
          <w:bCs/>
          <w:spacing w:val="0"/>
          <w:szCs w:val="22"/>
          <w:lang w:eastAsia="en-GB"/>
        </w:rPr>
        <w:t xml:space="preserve"> </w:t>
      </w:r>
      <w:r w:rsidRPr="00A068B0">
        <w:rPr>
          <w:spacing w:val="0"/>
          <w:szCs w:val="22"/>
          <w:lang w:eastAsia="en-GB"/>
        </w:rPr>
        <w:t xml:space="preserve">‘packages’ components manufactured by others to make </w:t>
      </w:r>
      <w:r w:rsidRPr="00A068B0">
        <w:rPr>
          <w:b/>
          <w:bCs/>
          <w:spacing w:val="0"/>
          <w:szCs w:val="22"/>
          <w:lang w:eastAsia="en-GB"/>
        </w:rPr>
        <w:t>Micro-generators,</w:t>
      </w:r>
      <w:r w:rsidRPr="00A068B0">
        <w:rPr>
          <w:spacing w:val="0"/>
          <w:szCs w:val="22"/>
          <w:lang w:eastAsia="en-GB"/>
        </w:rPr>
        <w:t xml:space="preserve"> which can be </w:t>
      </w:r>
      <w:r w:rsidRPr="00A068B0">
        <w:rPr>
          <w:b/>
          <w:spacing w:val="0"/>
          <w:szCs w:val="22"/>
          <w:lang w:eastAsia="en-GB"/>
        </w:rPr>
        <w:t>Fully</w:t>
      </w:r>
      <w:r w:rsidRPr="00A068B0">
        <w:rPr>
          <w:spacing w:val="0"/>
          <w:szCs w:val="22"/>
          <w:lang w:eastAsia="en-GB"/>
        </w:rPr>
        <w:t xml:space="preserve"> </w:t>
      </w:r>
      <w:r w:rsidRPr="00A068B0">
        <w:rPr>
          <w:b/>
          <w:bCs/>
          <w:spacing w:val="0"/>
          <w:szCs w:val="22"/>
          <w:lang w:eastAsia="en-GB"/>
        </w:rPr>
        <w:t>Type Tested</w:t>
      </w:r>
      <w:r w:rsidRPr="00A068B0">
        <w:rPr>
          <w:spacing w:val="0"/>
          <w:szCs w:val="22"/>
          <w:lang w:eastAsia="en-GB"/>
        </w:rPr>
        <w:t xml:space="preserve"> to meet the requirements of this EREC G98.</w:t>
      </w:r>
    </w:p>
    <w:p w14:paraId="0ECA2A6E" w14:textId="77777777" w:rsidR="00C64191" w:rsidRPr="00A068B0" w:rsidRDefault="00C64191" w:rsidP="00B83C15">
      <w:pPr>
        <w:spacing w:before="100" w:after="100"/>
        <w:ind w:left="709"/>
        <w:jc w:val="left"/>
        <w:rPr>
          <w:b/>
          <w:bCs/>
          <w:spacing w:val="0"/>
          <w:szCs w:val="22"/>
          <w:lang w:eastAsia="en-GB"/>
        </w:rPr>
      </w:pPr>
      <w:bookmarkStart w:id="19" w:name="_Hlk515353900"/>
      <w:r w:rsidRPr="00A068B0">
        <w:rPr>
          <w:b/>
          <w:bCs/>
          <w:spacing w:val="0"/>
          <w:szCs w:val="22"/>
          <w:lang w:eastAsia="en-GB"/>
        </w:rPr>
        <w:t>Micro-generating Plant</w:t>
      </w:r>
    </w:p>
    <w:p w14:paraId="7CCA896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An e</w:t>
      </w:r>
      <w:r w:rsidRPr="00A068B0">
        <w:rPr>
          <w:spacing w:val="0"/>
          <w:szCs w:val="22"/>
          <w:lang w:eastAsia="en-GB"/>
        </w:rPr>
        <w:t xml:space="preserve">lectrical installation with one or more </w:t>
      </w:r>
      <w:r w:rsidRPr="00A068B0">
        <w:rPr>
          <w:b/>
          <w:spacing w:val="0"/>
          <w:szCs w:val="22"/>
          <w:lang w:eastAsia="en-GB"/>
        </w:rPr>
        <w:t>Micro-generators</w:t>
      </w:r>
      <w:r w:rsidRPr="00A068B0">
        <w:rPr>
          <w:spacing w:val="0"/>
          <w:szCs w:val="22"/>
          <w:lang w:eastAsia="en-GB"/>
        </w:rPr>
        <w:t xml:space="preserve"> with nominal currents in sum not exceeding 16 A per phase.</w:t>
      </w:r>
    </w:p>
    <w:p w14:paraId="01067DFB" w14:textId="6BA87872" w:rsidR="00C64191" w:rsidRPr="00A068B0" w:rsidRDefault="00C64191" w:rsidP="00B83C15">
      <w:pPr>
        <w:spacing w:before="100" w:after="100"/>
        <w:ind w:left="709"/>
        <w:jc w:val="left"/>
        <w:rPr>
          <w:b/>
          <w:bCs/>
          <w:spacing w:val="0"/>
          <w:szCs w:val="22"/>
          <w:lang w:eastAsia="en-GB"/>
        </w:rPr>
      </w:pPr>
      <w:bookmarkStart w:id="20" w:name="_Hlk515353886"/>
      <w:bookmarkEnd w:id="19"/>
      <w:r w:rsidRPr="00A068B0">
        <w:rPr>
          <w:b/>
          <w:bCs/>
          <w:spacing w:val="0"/>
          <w:szCs w:val="22"/>
          <w:lang w:eastAsia="en-GB"/>
        </w:rPr>
        <w:lastRenderedPageBreak/>
        <w:t>Micro-generator</w:t>
      </w:r>
    </w:p>
    <w:p w14:paraId="711BAAF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 xml:space="preserve">A </w:t>
      </w:r>
      <w:r w:rsidRPr="00A068B0">
        <w:rPr>
          <w:spacing w:val="0"/>
          <w:szCs w:val="22"/>
          <w:lang w:eastAsia="en-GB"/>
        </w:rPr>
        <w:t xml:space="preserve">source of electrical energy and all associated interface equipment able to be connected to an electric circuit in a </w:t>
      </w:r>
      <w:r w:rsidRPr="00A068B0">
        <w:rPr>
          <w:b/>
          <w:spacing w:val="0"/>
          <w:szCs w:val="22"/>
          <w:lang w:eastAsia="en-GB"/>
        </w:rPr>
        <w:t>Low Voltage</w:t>
      </w:r>
      <w:r w:rsidRPr="00A068B0">
        <w:rPr>
          <w:spacing w:val="0"/>
          <w:szCs w:val="22"/>
          <w:lang w:eastAsia="en-GB"/>
        </w:rPr>
        <w:t xml:space="preserve"> electrical installation and designed to operate in parallel with a public </w:t>
      </w:r>
      <w:r w:rsidRPr="00A068B0">
        <w:rPr>
          <w:b/>
          <w:spacing w:val="0"/>
          <w:szCs w:val="22"/>
          <w:lang w:eastAsia="en-GB"/>
        </w:rPr>
        <w:t>Low Voltage</w:t>
      </w:r>
      <w:r w:rsidRPr="00A068B0">
        <w:rPr>
          <w:spacing w:val="0"/>
          <w:szCs w:val="22"/>
          <w:lang w:eastAsia="en-GB"/>
        </w:rPr>
        <w:t xml:space="preserve"> </w:t>
      </w:r>
      <w:r w:rsidRPr="00A068B0">
        <w:rPr>
          <w:b/>
          <w:spacing w:val="0"/>
          <w:szCs w:val="22"/>
          <w:lang w:eastAsia="en-GB"/>
        </w:rPr>
        <w:t>Distribution Network</w:t>
      </w:r>
      <w:r w:rsidRPr="00A068B0">
        <w:rPr>
          <w:spacing w:val="0"/>
          <w:szCs w:val="22"/>
          <w:lang w:eastAsia="en-GB"/>
        </w:rPr>
        <w:t xml:space="preserve"> with nominal currents up to and including 16 A per phase.</w:t>
      </w:r>
    </w:p>
    <w:p w14:paraId="4D7AF36A" w14:textId="53E77CE2"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For the avoidance of doubt this includes </w:t>
      </w:r>
      <w:r w:rsidR="00876A38" w:rsidRPr="00183741">
        <w:rPr>
          <w:b/>
          <w:spacing w:val="0"/>
          <w:szCs w:val="22"/>
          <w:lang w:eastAsia="en-GB"/>
        </w:rPr>
        <w:t>Electricity S</w:t>
      </w:r>
      <w:r w:rsidRPr="00183741">
        <w:rPr>
          <w:b/>
          <w:spacing w:val="0"/>
          <w:szCs w:val="22"/>
          <w:lang w:eastAsia="en-GB"/>
        </w:rPr>
        <w:t>torage</w:t>
      </w:r>
      <w:r w:rsidR="00876A38">
        <w:rPr>
          <w:spacing w:val="0"/>
          <w:szCs w:val="22"/>
          <w:lang w:eastAsia="en-GB"/>
        </w:rPr>
        <w:t xml:space="preserve"> devices</w:t>
      </w:r>
      <w:r w:rsidRPr="00A068B0">
        <w:rPr>
          <w:spacing w:val="0"/>
          <w:szCs w:val="22"/>
          <w:lang w:eastAsia="en-GB"/>
        </w:rPr>
        <w:t>.</w:t>
      </w:r>
    </w:p>
    <w:p w14:paraId="00D9108A" w14:textId="438143E8" w:rsidR="00C64191" w:rsidRPr="00A068B0" w:rsidRDefault="00C64191" w:rsidP="00B83C15">
      <w:pPr>
        <w:spacing w:before="100" w:after="100"/>
        <w:ind w:left="709"/>
        <w:jc w:val="left"/>
        <w:rPr>
          <w:b/>
          <w:bCs/>
          <w:spacing w:val="0"/>
          <w:szCs w:val="22"/>
          <w:lang w:eastAsia="en-GB"/>
        </w:rPr>
      </w:pPr>
      <w:bookmarkStart w:id="21" w:name="_Hlk515353911"/>
      <w:bookmarkEnd w:id="20"/>
      <w:r w:rsidRPr="00A068B0">
        <w:rPr>
          <w:b/>
          <w:bCs/>
          <w:spacing w:val="0"/>
          <w:szCs w:val="22"/>
          <w:lang w:eastAsia="en-GB"/>
        </w:rPr>
        <w:t>Registered Capacity</w:t>
      </w:r>
    </w:p>
    <w:p w14:paraId="4480AF83" w14:textId="641B450D" w:rsidR="00C64191" w:rsidRPr="00A068B0" w:rsidRDefault="00C64191" w:rsidP="00A068B0">
      <w:pPr>
        <w:spacing w:before="100" w:after="100"/>
        <w:ind w:left="709"/>
        <w:rPr>
          <w:bCs/>
          <w:spacing w:val="0"/>
          <w:szCs w:val="22"/>
          <w:lang w:eastAsia="en-GB"/>
        </w:rPr>
      </w:pPr>
      <w:r w:rsidRPr="00A068B0">
        <w:rPr>
          <w:spacing w:val="0"/>
          <w:szCs w:val="22"/>
          <w:lang w:eastAsia="en-GB"/>
        </w:rPr>
        <w:t xml:space="preserve">The normal full load capacity of a </w:t>
      </w:r>
      <w:r w:rsidRPr="00A068B0">
        <w:rPr>
          <w:b/>
          <w:bCs/>
          <w:spacing w:val="0"/>
          <w:szCs w:val="22"/>
          <w:lang w:eastAsia="en-GB"/>
        </w:rPr>
        <w:t>Micro-generator</w:t>
      </w:r>
      <w:r w:rsidRPr="00A068B0">
        <w:rPr>
          <w:spacing w:val="0"/>
          <w:szCs w:val="22"/>
          <w:lang w:eastAsia="en-GB"/>
        </w:rPr>
        <w:t xml:space="preserve">, as declared by the </w:t>
      </w:r>
      <w:r w:rsidRPr="00A068B0">
        <w:rPr>
          <w:b/>
          <w:bCs/>
          <w:spacing w:val="0"/>
          <w:szCs w:val="22"/>
          <w:lang w:eastAsia="en-GB"/>
        </w:rPr>
        <w:t xml:space="preserve">Manufacturer </w:t>
      </w:r>
      <w:r w:rsidRPr="00A068B0">
        <w:rPr>
          <w:spacing w:val="0"/>
          <w:szCs w:val="22"/>
          <w:lang w:eastAsia="en-GB"/>
        </w:rPr>
        <w:t>which should</w:t>
      </w:r>
      <w:r w:rsidRPr="00A068B0">
        <w:rPr>
          <w:b/>
          <w:bCs/>
          <w:spacing w:val="0"/>
          <w:szCs w:val="22"/>
          <w:lang w:eastAsia="en-GB"/>
        </w:rPr>
        <w:t xml:space="preserve"> </w:t>
      </w:r>
      <w:r w:rsidRPr="00A068B0">
        <w:rPr>
          <w:spacing w:val="0"/>
          <w:szCs w:val="22"/>
          <w:lang w:eastAsia="en-GB"/>
        </w:rPr>
        <w:t xml:space="preserve">exclude the </w:t>
      </w:r>
      <w:r w:rsidRPr="00A068B0">
        <w:rPr>
          <w:b/>
          <w:spacing w:val="0"/>
          <w:szCs w:val="22"/>
          <w:lang w:eastAsia="en-GB"/>
        </w:rPr>
        <w:t>Active Power</w:t>
      </w:r>
      <w:r w:rsidRPr="00A068B0">
        <w:rPr>
          <w:spacing w:val="0"/>
          <w:szCs w:val="22"/>
          <w:lang w:eastAsia="en-GB"/>
        </w:rPr>
        <w:t xml:space="preserve"> consumed by the </w:t>
      </w:r>
      <w:r w:rsidRPr="00A068B0">
        <w:rPr>
          <w:b/>
          <w:bCs/>
          <w:spacing w:val="0"/>
          <w:szCs w:val="22"/>
          <w:lang w:eastAsia="en-GB"/>
        </w:rPr>
        <w:t>Micro-generator</w:t>
      </w:r>
      <w:r w:rsidRPr="00A068B0">
        <w:rPr>
          <w:spacing w:val="0"/>
          <w:szCs w:val="22"/>
          <w:lang w:eastAsia="en-GB"/>
        </w:rPr>
        <w:t xml:space="preserve"> when producing the </w:t>
      </w:r>
      <w:r w:rsidRPr="00A068B0">
        <w:rPr>
          <w:b/>
          <w:bCs/>
          <w:spacing w:val="0"/>
          <w:szCs w:val="22"/>
          <w:lang w:eastAsia="en-GB"/>
        </w:rPr>
        <w:t>Registered Capacity</w:t>
      </w:r>
      <w:r w:rsidRPr="00A068B0">
        <w:rPr>
          <w:spacing w:val="0"/>
          <w:szCs w:val="22"/>
          <w:lang w:eastAsia="en-GB"/>
        </w:rPr>
        <w:t xml:space="preserve">; </w:t>
      </w:r>
      <w:r w:rsidR="00410A30" w:rsidRPr="005D463A">
        <w:rPr>
          <w:spacing w:val="0"/>
          <w:szCs w:val="22"/>
          <w:lang w:eastAsia="en-GB"/>
        </w:rPr>
        <w:t>ie</w:t>
      </w:r>
      <w:r w:rsidRPr="005D463A">
        <w:rPr>
          <w:spacing w:val="0"/>
          <w:szCs w:val="22"/>
          <w:lang w:eastAsia="en-GB"/>
        </w:rPr>
        <w:t xml:space="preserve"> this will relate to the maximum level of </w:t>
      </w:r>
      <w:r w:rsidRPr="005D463A">
        <w:rPr>
          <w:b/>
          <w:bCs/>
          <w:spacing w:val="0"/>
          <w:szCs w:val="22"/>
          <w:lang w:eastAsia="en-GB"/>
        </w:rPr>
        <w:t>Active Power</w:t>
      </w:r>
      <w:r w:rsidRPr="005D463A">
        <w:rPr>
          <w:spacing w:val="0"/>
          <w:szCs w:val="22"/>
          <w:lang w:eastAsia="en-GB"/>
        </w:rPr>
        <w:t xml:space="preserve"> deliverable to the </w:t>
      </w:r>
      <w:r w:rsidRPr="005D463A">
        <w:rPr>
          <w:b/>
          <w:bCs/>
          <w:spacing w:val="0"/>
          <w:szCs w:val="22"/>
          <w:lang w:eastAsia="en-GB"/>
        </w:rPr>
        <w:t>DNO’s Distribution Network</w:t>
      </w:r>
      <w:r w:rsidRPr="007D652D">
        <w:rPr>
          <w:spacing w:val="0"/>
          <w:szCs w:val="22"/>
          <w:lang w:eastAsia="en-GB"/>
        </w:rPr>
        <w:t xml:space="preserve">. For </w:t>
      </w:r>
      <w:r w:rsidRPr="00170D7A">
        <w:rPr>
          <w:b/>
          <w:bCs/>
          <w:spacing w:val="0"/>
          <w:szCs w:val="22"/>
          <w:lang w:eastAsia="en-GB"/>
        </w:rPr>
        <w:t>Micro-generators</w:t>
      </w:r>
      <w:r w:rsidRPr="00170D7A">
        <w:rPr>
          <w:spacing w:val="0"/>
          <w:szCs w:val="22"/>
          <w:lang w:eastAsia="en-GB"/>
        </w:rPr>
        <w:t xml:space="preserve"> connected to the </w:t>
      </w:r>
      <w:r w:rsidRPr="00170D7A">
        <w:rPr>
          <w:b/>
          <w:bCs/>
          <w:spacing w:val="0"/>
          <w:szCs w:val="22"/>
          <w:lang w:eastAsia="en-GB"/>
        </w:rPr>
        <w:t>DNO’s Distribution Network</w:t>
      </w:r>
      <w:r w:rsidR="00632FE6" w:rsidRPr="005D463A">
        <w:rPr>
          <w:spacing w:val="0"/>
          <w:szCs w:val="22"/>
          <w:lang w:eastAsia="en-GB"/>
        </w:rPr>
        <w:t xml:space="preserve"> via an </w:t>
      </w:r>
      <w:r w:rsidR="00632FE6" w:rsidRPr="005D463A">
        <w:rPr>
          <w:b/>
          <w:spacing w:val="0"/>
          <w:szCs w:val="22"/>
          <w:lang w:eastAsia="en-GB"/>
        </w:rPr>
        <w:t>I</w:t>
      </w:r>
      <w:r w:rsidRPr="007D652D">
        <w:rPr>
          <w:b/>
          <w:spacing w:val="0"/>
          <w:szCs w:val="22"/>
          <w:lang w:eastAsia="en-GB"/>
        </w:rPr>
        <w:t>nverter</w:t>
      </w:r>
      <w:r w:rsidRPr="00A068B0">
        <w:rPr>
          <w:spacing w:val="0"/>
          <w:szCs w:val="22"/>
          <w:lang w:eastAsia="en-GB"/>
        </w:rPr>
        <w:t xml:space="preserve">, the </w:t>
      </w:r>
      <w:r w:rsidR="00632FE6" w:rsidRPr="00A068B0">
        <w:rPr>
          <w:b/>
          <w:spacing w:val="0"/>
          <w:szCs w:val="22"/>
          <w:lang w:eastAsia="en-GB"/>
        </w:rPr>
        <w:t>I</w:t>
      </w:r>
      <w:r w:rsidRPr="00A068B0">
        <w:rPr>
          <w:b/>
          <w:spacing w:val="0"/>
          <w:szCs w:val="22"/>
          <w:lang w:eastAsia="en-GB"/>
        </w:rPr>
        <w:t>nverter</w:t>
      </w:r>
      <w:r w:rsidRPr="00A068B0">
        <w:rPr>
          <w:spacing w:val="0"/>
          <w:szCs w:val="22"/>
          <w:lang w:eastAsia="en-GB"/>
        </w:rPr>
        <w:t xml:space="preserve"> rating is deemed to be the </w:t>
      </w:r>
      <w:r w:rsidRPr="00A068B0">
        <w:rPr>
          <w:b/>
          <w:bCs/>
          <w:spacing w:val="0"/>
          <w:szCs w:val="22"/>
          <w:lang w:eastAsia="en-GB"/>
        </w:rPr>
        <w:t>Micro-generator’s</w:t>
      </w:r>
      <w:r w:rsidRPr="00A068B0">
        <w:rPr>
          <w:spacing w:val="0"/>
          <w:szCs w:val="22"/>
          <w:lang w:eastAsia="en-GB"/>
        </w:rPr>
        <w:t xml:space="preserve"> </w:t>
      </w:r>
      <w:r w:rsidRPr="00A068B0">
        <w:rPr>
          <w:b/>
          <w:bCs/>
          <w:spacing w:val="0"/>
          <w:szCs w:val="22"/>
          <w:lang w:eastAsia="en-GB"/>
        </w:rPr>
        <w:t>Registered Capacity</w:t>
      </w:r>
      <w:r w:rsidRPr="00A068B0">
        <w:rPr>
          <w:bCs/>
          <w:spacing w:val="0"/>
          <w:szCs w:val="22"/>
          <w:lang w:eastAsia="en-GB"/>
        </w:rPr>
        <w:t>.</w:t>
      </w:r>
    </w:p>
    <w:bookmarkEnd w:id="21"/>
    <w:p w14:paraId="17DA0388" w14:textId="5763E144"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Type Tested</w:t>
      </w:r>
    </w:p>
    <w:p w14:paraId="21C6266A" w14:textId="6F1240E8" w:rsidR="00C64191" w:rsidRPr="00A068B0" w:rsidRDefault="00C64191" w:rsidP="00A068B0">
      <w:pPr>
        <w:tabs>
          <w:tab w:val="left" w:pos="1418"/>
        </w:tabs>
        <w:spacing w:before="120" w:after="120"/>
        <w:ind w:left="709" w:hanging="29"/>
        <w:rPr>
          <w:spacing w:val="0"/>
          <w:szCs w:val="22"/>
        </w:rPr>
      </w:pPr>
      <w:r w:rsidRPr="00A068B0">
        <w:rPr>
          <w:spacing w:val="0"/>
          <w:szCs w:val="22"/>
        </w:rPr>
        <w:t xml:space="preserve">A product which has been tested to ensure that the design meets the relevant requirements of this </w:t>
      </w:r>
      <w:r w:rsidR="00E22770" w:rsidRPr="00A068B0">
        <w:rPr>
          <w:spacing w:val="0"/>
          <w:szCs w:val="22"/>
        </w:rPr>
        <w:t>EREC G98</w:t>
      </w:r>
      <w:r w:rsidRPr="00A068B0">
        <w:rPr>
          <w:spacing w:val="0"/>
          <w:szCs w:val="22"/>
        </w:rPr>
        <w:t xml:space="preserve">, and for which the </w:t>
      </w:r>
      <w:r w:rsidRPr="00A068B0">
        <w:rPr>
          <w:b/>
          <w:bCs/>
          <w:spacing w:val="0"/>
          <w:szCs w:val="22"/>
        </w:rPr>
        <w:t>Manufacturer</w:t>
      </w:r>
      <w:r w:rsidRPr="00A068B0">
        <w:rPr>
          <w:spacing w:val="0"/>
          <w:szCs w:val="22"/>
        </w:rPr>
        <w:t xml:space="preserve"> has declared that all similar products supplied will be constructed to the same standards and will have the same performance.  The </w:t>
      </w:r>
      <w:r w:rsidRPr="00A068B0">
        <w:rPr>
          <w:b/>
          <w:spacing w:val="0"/>
          <w:szCs w:val="22"/>
        </w:rPr>
        <w:t>Manufacturer’s</w:t>
      </w:r>
      <w:r w:rsidRPr="00A068B0">
        <w:rPr>
          <w:spacing w:val="0"/>
          <w:szCs w:val="22"/>
        </w:rPr>
        <w:t xml:space="preserve"> declaration will define clearly the extent of the equipment that is subject to the tests and declaration.  In the case where protection functionality is included in the tested equipment, all similar products will be manufactured with the same protection settings as the tested product.</w:t>
      </w:r>
    </w:p>
    <w:p w14:paraId="49BC7837" w14:textId="77777777" w:rsidR="00C64191" w:rsidRPr="00B9637A" w:rsidRDefault="00C64191" w:rsidP="00A068B0">
      <w:pPr>
        <w:pStyle w:val="ListContinue5"/>
        <w:ind w:left="709"/>
        <w:rPr>
          <w:rFonts w:cs="Arial"/>
          <w:szCs w:val="22"/>
        </w:rPr>
      </w:pPr>
      <w:r w:rsidRPr="00A068B0">
        <w:rPr>
          <w:rFonts w:cs="Arial"/>
          <w:szCs w:val="22"/>
        </w:rPr>
        <w:t xml:space="preserve">Examples of products which could be </w:t>
      </w:r>
      <w:r w:rsidRPr="00A068B0">
        <w:rPr>
          <w:rFonts w:cs="Arial"/>
          <w:b/>
          <w:szCs w:val="22"/>
        </w:rPr>
        <w:t>Type Tested</w:t>
      </w:r>
      <w:r w:rsidRPr="00A068B0">
        <w:rPr>
          <w:rFonts w:cs="Arial"/>
          <w:szCs w:val="22"/>
        </w:rPr>
        <w:t xml:space="preserve"> include</w:t>
      </w:r>
      <w:r w:rsidRPr="00B9637A">
        <w:rPr>
          <w:rFonts w:cs="Arial"/>
          <w:szCs w:val="22"/>
        </w:rPr>
        <w:t xml:space="preserve"> </w:t>
      </w:r>
      <w:r w:rsidRPr="00B9637A">
        <w:rPr>
          <w:rFonts w:cs="Arial"/>
          <w:b/>
          <w:szCs w:val="22"/>
        </w:rPr>
        <w:t>Generating Units</w:t>
      </w:r>
      <w:r w:rsidRPr="00B9637A">
        <w:rPr>
          <w:rFonts w:cs="Arial"/>
          <w:szCs w:val="22"/>
        </w:rPr>
        <w:t xml:space="preserve">, </w:t>
      </w:r>
      <w:r w:rsidRPr="00B9637A">
        <w:rPr>
          <w:rFonts w:cs="Arial"/>
          <w:b/>
          <w:szCs w:val="22"/>
        </w:rPr>
        <w:t>Inverters</w:t>
      </w:r>
      <w:r w:rsidRPr="00B9637A">
        <w:rPr>
          <w:rFonts w:cs="Arial"/>
          <w:szCs w:val="22"/>
        </w:rPr>
        <w:t xml:space="preserve"> and the protection system.</w:t>
      </w:r>
    </w:p>
    <w:p w14:paraId="23D7C837" w14:textId="4792C127" w:rsidR="00C64191" w:rsidRPr="00A068B0" w:rsidRDefault="00AB39CC" w:rsidP="00B83C15">
      <w:pPr>
        <w:spacing w:before="100" w:after="100"/>
        <w:ind w:left="709"/>
        <w:jc w:val="left"/>
        <w:rPr>
          <w:b/>
          <w:bCs/>
          <w:spacing w:val="0"/>
          <w:szCs w:val="22"/>
          <w:lang w:eastAsia="en-GB"/>
        </w:rPr>
      </w:pPr>
      <w:r w:rsidRPr="00A068B0">
        <w:rPr>
          <w:b/>
          <w:spacing w:val="0"/>
          <w:szCs w:val="22"/>
          <w:lang w:eastAsia="en-GB"/>
        </w:rPr>
        <w:t xml:space="preserve">Type </w:t>
      </w:r>
      <w:r w:rsidR="00C64191" w:rsidRPr="00A068B0">
        <w:rPr>
          <w:b/>
          <w:spacing w:val="0"/>
          <w:szCs w:val="22"/>
          <w:lang w:eastAsia="en-GB"/>
        </w:rPr>
        <w:t>Test Verification Report</w:t>
      </w:r>
    </w:p>
    <w:p w14:paraId="2828A645" w14:textId="77777777" w:rsidR="00C64191" w:rsidRPr="00A068B0" w:rsidRDefault="00C64191" w:rsidP="00A068B0">
      <w:pPr>
        <w:spacing w:before="100" w:after="100"/>
        <w:ind w:left="709"/>
        <w:rPr>
          <w:bCs/>
          <w:spacing w:val="0"/>
          <w:szCs w:val="22"/>
          <w:lang w:eastAsia="en-GB"/>
        </w:rPr>
      </w:pPr>
      <w:r w:rsidRPr="00A068B0">
        <w:rPr>
          <w:bCs/>
          <w:spacing w:val="0"/>
          <w:szCs w:val="22"/>
          <w:lang w:eastAsia="en-GB"/>
        </w:rPr>
        <w:t xml:space="preserve">A report compiled by the </w:t>
      </w:r>
      <w:r w:rsidRPr="00A068B0">
        <w:rPr>
          <w:b/>
          <w:bCs/>
          <w:spacing w:val="0"/>
          <w:szCs w:val="22"/>
          <w:lang w:eastAsia="en-GB"/>
        </w:rPr>
        <w:t>Manufacturer</w:t>
      </w:r>
      <w:r w:rsidRPr="00A068B0">
        <w:rPr>
          <w:bCs/>
          <w:spacing w:val="0"/>
          <w:szCs w:val="22"/>
          <w:lang w:eastAsia="en-GB"/>
        </w:rPr>
        <w:t xml:space="preserve"> that can be used to demonstrate compliance with this document.</w:t>
      </w:r>
    </w:p>
    <w:p w14:paraId="64F783ED" w14:textId="77777777" w:rsidR="0029104E" w:rsidRPr="003B2076" w:rsidRDefault="0029104E" w:rsidP="0029104E">
      <w:pPr>
        <w:rPr>
          <w:sz w:val="20"/>
        </w:rPr>
      </w:pPr>
    </w:p>
    <w:p w14:paraId="47F7EBEE" w14:textId="77777777" w:rsidR="00640721" w:rsidRPr="009A1D22" w:rsidRDefault="0029104E" w:rsidP="00A068B0">
      <w:pPr>
        <w:pStyle w:val="Heading1"/>
      </w:pPr>
      <w:bookmarkStart w:id="22" w:name="_Toc506580627"/>
      <w:r w:rsidRPr="009A1D22">
        <w:t>Connection Procedure</w:t>
      </w:r>
      <w:bookmarkEnd w:id="22"/>
    </w:p>
    <w:p w14:paraId="74B58B1D" w14:textId="2BA814F6" w:rsidR="00AA3E95" w:rsidRPr="003B2076" w:rsidRDefault="0029104E" w:rsidP="003B7C17">
      <w:pPr>
        <w:pStyle w:val="Heading2"/>
      </w:pPr>
      <w:bookmarkStart w:id="23" w:name="_Toc506580628"/>
      <w:r w:rsidRPr="003B2076">
        <w:t>Single Premises Connection Procedure</w:t>
      </w:r>
      <w:bookmarkEnd w:id="23"/>
    </w:p>
    <w:p w14:paraId="4CF3F858" w14:textId="78DF1033" w:rsidR="0029104E" w:rsidRPr="00A068B0" w:rsidRDefault="00AA3E95" w:rsidP="00B83C15">
      <w:pPr>
        <w:pStyle w:val="NumberedPARAlevel3"/>
        <w:ind w:left="709" w:hanging="709"/>
      </w:pPr>
      <w:r w:rsidRPr="00A068B0">
        <w:rPr>
          <w:bCs w:val="0"/>
        </w:rPr>
        <w:t>I</w:t>
      </w:r>
      <w:r w:rsidR="0029104E" w:rsidRPr="00A068B0">
        <w:t xml:space="preserve">n most instances the installation of </w:t>
      </w:r>
      <w:r w:rsidR="0029104E" w:rsidRPr="00A068B0">
        <w:rPr>
          <w:b/>
        </w:rPr>
        <w:t>Micro-generating Plant</w:t>
      </w:r>
      <w:r w:rsidR="0029104E" w:rsidRPr="00A068B0">
        <w:t xml:space="preserve">, the aggregate </w:t>
      </w:r>
      <w:r w:rsidR="0029104E" w:rsidRPr="00A068B0">
        <w:rPr>
          <w:b/>
        </w:rPr>
        <w:t>Registered Capacity</w:t>
      </w:r>
      <w:r w:rsidR="0029104E" w:rsidRPr="00A068B0">
        <w:t xml:space="preserve"> of which is no greater than 16 A per phase, connected in parallel with the public </w:t>
      </w:r>
      <w:r w:rsidR="00A36F32" w:rsidRPr="00A068B0">
        <w:rPr>
          <w:b/>
        </w:rPr>
        <w:t>Low Voltage</w:t>
      </w:r>
      <w:r w:rsidR="0029104E" w:rsidRPr="00A068B0">
        <w:t xml:space="preserve"> </w:t>
      </w:r>
      <w:r w:rsidR="0029104E" w:rsidRPr="00A068B0">
        <w:rPr>
          <w:b/>
        </w:rPr>
        <w:t>Distribution Network</w:t>
      </w:r>
      <w:r w:rsidR="0029104E" w:rsidRPr="00A068B0">
        <w:t xml:space="preserve">, will have negligible impact on the operation of the public </w:t>
      </w:r>
      <w:r w:rsidR="00A36F32" w:rsidRPr="00A068B0">
        <w:rPr>
          <w:b/>
        </w:rPr>
        <w:t>Low Voltage</w:t>
      </w:r>
      <w:r w:rsidR="0029104E" w:rsidRPr="00A068B0">
        <w:t xml:space="preserve"> </w:t>
      </w:r>
      <w:r w:rsidR="0029104E" w:rsidRPr="00A068B0">
        <w:rPr>
          <w:b/>
        </w:rPr>
        <w:t>Distribution Network</w:t>
      </w:r>
      <w:r w:rsidR="0029104E" w:rsidRPr="00A068B0">
        <w:t xml:space="preserve">; as such there will be no need for the </w:t>
      </w:r>
      <w:r w:rsidR="0029104E" w:rsidRPr="00A068B0">
        <w:rPr>
          <w:b/>
        </w:rPr>
        <w:t>DNO</w:t>
      </w:r>
      <w:r w:rsidR="0029104E" w:rsidRPr="00A068B0">
        <w:t xml:space="preserve"> to carry out detailed </w:t>
      </w:r>
      <w:r w:rsidR="00B9637A">
        <w:t>n</w:t>
      </w:r>
      <w:r w:rsidR="0029104E" w:rsidRPr="00A068B0">
        <w:t xml:space="preserve">etwork studies to assess the impact of the connection. As required by the </w:t>
      </w:r>
      <w:r w:rsidR="0029104E" w:rsidRPr="00A068B0">
        <w:rPr>
          <w:b/>
        </w:rPr>
        <w:t>ESQCR</w:t>
      </w:r>
      <w:r w:rsidR="0029104E" w:rsidRPr="00A068B0">
        <w:t xml:space="preserve"> Certificate of Exemption (2008) the </w:t>
      </w:r>
      <w:r w:rsidR="0029104E" w:rsidRPr="00A068B0">
        <w:rPr>
          <w:b/>
        </w:rPr>
        <w:t>Installer</w:t>
      </w:r>
      <w:r w:rsidR="0029104E" w:rsidRPr="00A068B0">
        <w:t xml:space="preserve"> shall provide the </w:t>
      </w:r>
      <w:r w:rsidR="0029104E" w:rsidRPr="00A068B0">
        <w:rPr>
          <w:b/>
        </w:rPr>
        <w:t>DNO</w:t>
      </w:r>
      <w:r w:rsidR="0029104E" w:rsidRPr="00A068B0">
        <w:t xml:space="preserve"> with all necessary information on the installation no later than 28 days after the </w:t>
      </w:r>
      <w:r w:rsidR="0029104E" w:rsidRPr="00A068B0">
        <w:rPr>
          <w:b/>
        </w:rPr>
        <w:t>Micro-generating Plant</w:t>
      </w:r>
      <w:r w:rsidR="0029104E" w:rsidRPr="00A068B0">
        <w:t xml:space="preserve"> has been commissioned; the format and content shall be as shown in Appendix 3 Form B </w:t>
      </w:r>
      <w:r w:rsidR="0029104E" w:rsidRPr="00A068B0">
        <w:rPr>
          <w:b/>
        </w:rPr>
        <w:t>Installation Document</w:t>
      </w:r>
      <w:r w:rsidR="0029104E" w:rsidRPr="00A068B0">
        <w:t>.</w:t>
      </w:r>
    </w:p>
    <w:p w14:paraId="42D39347" w14:textId="27CA860D" w:rsidR="00687CE2" w:rsidRPr="003B2076" w:rsidRDefault="00AA3E95" w:rsidP="00B83C15">
      <w:pPr>
        <w:pStyle w:val="NumberedPARAlevel3"/>
        <w:ind w:left="709" w:hanging="709"/>
      </w:pPr>
      <w:r w:rsidRPr="00A068B0">
        <w:t>T</w:t>
      </w:r>
      <w:r w:rsidR="0029104E" w:rsidRPr="00A068B0">
        <w:t xml:space="preserve">his procedure will not apply where an </w:t>
      </w:r>
      <w:r w:rsidR="0029104E" w:rsidRPr="00A068B0">
        <w:rPr>
          <w:b/>
        </w:rPr>
        <w:t xml:space="preserve">Installer </w:t>
      </w:r>
      <w:r w:rsidR="0029104E" w:rsidRPr="00A068B0">
        <w:t xml:space="preserve">plans (within the next 28 days) or has already installed (in the previous 28 days) other </w:t>
      </w:r>
      <w:r w:rsidR="0029104E" w:rsidRPr="00A068B0">
        <w:rPr>
          <w:b/>
        </w:rPr>
        <w:t>Micro-generating Plants</w:t>
      </w:r>
      <w:r w:rsidR="0029104E" w:rsidRPr="00A068B0">
        <w:t xml:space="preserve"> in a </w:t>
      </w:r>
      <w:r w:rsidR="0029104E" w:rsidRPr="00A068B0">
        <w:rPr>
          <w:b/>
        </w:rPr>
        <w:t>Close Geographic Region</w:t>
      </w:r>
      <w:r w:rsidR="0029104E" w:rsidRPr="00A068B0">
        <w:t xml:space="preserve">; in this case the procedure in </w:t>
      </w:r>
      <w:r w:rsidR="00AA29A8" w:rsidRPr="003B2076">
        <w:rPr>
          <w:rFonts w:cs="Arial"/>
        </w:rPr>
        <w:t>5</w:t>
      </w:r>
      <w:r w:rsidR="0029104E" w:rsidRPr="003B2076">
        <w:t xml:space="preserve">.2 </w:t>
      </w:r>
      <w:r w:rsidR="0029104E" w:rsidRPr="00A068B0">
        <w:t xml:space="preserve">shall be followed. Failure to comply with this requirement may lead to the disconnection of the </w:t>
      </w:r>
      <w:r w:rsidR="0029104E" w:rsidRPr="00A068B0">
        <w:rPr>
          <w:b/>
        </w:rPr>
        <w:t>Micro-</w:t>
      </w:r>
      <w:r w:rsidR="0029104E" w:rsidRPr="00A068B0">
        <w:rPr>
          <w:b/>
        </w:rPr>
        <w:lastRenderedPageBreak/>
        <w:t xml:space="preserve">generating Plant </w:t>
      </w:r>
      <w:r w:rsidR="0029104E" w:rsidRPr="00A068B0">
        <w:t xml:space="preserve">under </w:t>
      </w:r>
      <w:r w:rsidR="0029104E" w:rsidRPr="00A068B0">
        <w:rPr>
          <w:b/>
        </w:rPr>
        <w:t>ESQCR</w:t>
      </w:r>
      <w:r w:rsidR="0029104E" w:rsidRPr="00A068B0">
        <w:t xml:space="preserve"> (26) or failure of the </w:t>
      </w:r>
      <w:r w:rsidR="0029104E" w:rsidRPr="00A068B0">
        <w:rPr>
          <w:b/>
        </w:rPr>
        <w:t xml:space="preserve">Micro-generating Plant </w:t>
      </w:r>
      <w:r w:rsidR="0029104E" w:rsidRPr="00A068B0">
        <w:t>to operate as intended.</w:t>
      </w:r>
    </w:p>
    <w:p w14:paraId="2449692C" w14:textId="77777777" w:rsidR="00D22790" w:rsidRDefault="00D22790">
      <w:pPr>
        <w:jc w:val="left"/>
        <w:rPr>
          <w:rFonts w:cs="Times New Roman"/>
          <w:b/>
          <w:bCs/>
          <w:spacing w:val="0"/>
        </w:rPr>
      </w:pPr>
      <w:r>
        <w:br w:type="page"/>
      </w:r>
    </w:p>
    <w:p w14:paraId="6D9F4EA6" w14:textId="77AC33BA" w:rsidR="00AA3E95" w:rsidRPr="003B2076" w:rsidRDefault="0029104E" w:rsidP="003B7C17">
      <w:pPr>
        <w:pStyle w:val="Heading2"/>
      </w:pPr>
      <w:bookmarkStart w:id="24" w:name="_Toc506580629"/>
      <w:r w:rsidRPr="003B2076">
        <w:lastRenderedPageBreak/>
        <w:t>Multiple Premises Connection Procedure</w:t>
      </w:r>
      <w:bookmarkEnd w:id="24"/>
    </w:p>
    <w:p w14:paraId="0D9C6586" w14:textId="6E110E33" w:rsidR="0029104E" w:rsidRPr="00A068B0" w:rsidRDefault="00AA3E95" w:rsidP="00B83C15">
      <w:pPr>
        <w:pStyle w:val="NumberedPARAlevel3"/>
        <w:ind w:left="709" w:hanging="709"/>
      </w:pPr>
      <w:r w:rsidRPr="00A068B0">
        <w:t>I</w:t>
      </w:r>
      <w:r w:rsidR="0029104E" w:rsidRPr="00A068B0">
        <w:t xml:space="preserve">n the case of projects where the proposal is to install single or multiple </w:t>
      </w:r>
      <w:r w:rsidR="0029104E" w:rsidRPr="00A068B0">
        <w:rPr>
          <w:b/>
        </w:rPr>
        <w:t xml:space="preserve">Micro-generators </w:t>
      </w:r>
      <w:r w:rsidR="0029104E" w:rsidRPr="00A068B0">
        <w:t xml:space="preserve">in </w:t>
      </w:r>
      <w:proofErr w:type="gramStart"/>
      <w:r w:rsidR="0029104E" w:rsidRPr="00A068B0">
        <w:t>a number of</w:t>
      </w:r>
      <w:proofErr w:type="gramEnd"/>
      <w:r w:rsidR="0029104E" w:rsidRPr="00A068B0">
        <w:t xml:space="preserve"> </w:t>
      </w:r>
      <w:r w:rsidR="0029104E" w:rsidRPr="00A068B0">
        <w:rPr>
          <w:b/>
        </w:rPr>
        <w:t>Customer Installations</w:t>
      </w:r>
      <w:r w:rsidR="0029104E" w:rsidRPr="00A068B0">
        <w:t xml:space="preserve"> in a </w:t>
      </w:r>
      <w:r w:rsidR="0029104E" w:rsidRPr="00A068B0">
        <w:rPr>
          <w:b/>
        </w:rPr>
        <w:t>Close Geographic Region</w:t>
      </w:r>
      <w:r w:rsidR="0029104E" w:rsidRPr="00A068B0">
        <w:t xml:space="preserve">, the </w:t>
      </w:r>
      <w:r w:rsidR="0029104E" w:rsidRPr="00A068B0">
        <w:rPr>
          <w:b/>
        </w:rPr>
        <w:t>Installer</w:t>
      </w:r>
      <w:r w:rsidR="0029104E" w:rsidRPr="00A068B0">
        <w:t xml:space="preserve"> shall discuss the installation project with the local </w:t>
      </w:r>
      <w:r w:rsidR="0029104E" w:rsidRPr="00A068B0">
        <w:rPr>
          <w:b/>
        </w:rPr>
        <w:t>DNO</w:t>
      </w:r>
      <w:r w:rsidR="0029104E" w:rsidRPr="00A068B0">
        <w:t xml:space="preserve"> at the earliest opportunity. The </w:t>
      </w:r>
      <w:r w:rsidR="0029104E" w:rsidRPr="00A068B0">
        <w:rPr>
          <w:b/>
        </w:rPr>
        <w:t>DNO</w:t>
      </w:r>
      <w:r w:rsidR="0029104E" w:rsidRPr="00A068B0">
        <w:t xml:space="preserve"> will need to assess the impact that these connections may have on the </w:t>
      </w:r>
      <w:r w:rsidR="0029104E" w:rsidRPr="00A068B0">
        <w:rPr>
          <w:b/>
        </w:rPr>
        <w:t>Distribution Network</w:t>
      </w:r>
      <w:r w:rsidR="0029104E" w:rsidRPr="00A068B0">
        <w:t xml:space="preserve"> and specify conditions for connection. The initial application will need to be in a format </w:t>
      </w:r>
      <w:proofErr w:type="gramStart"/>
      <w:r w:rsidR="0029104E" w:rsidRPr="00A068B0">
        <w:t>similar to</w:t>
      </w:r>
      <w:proofErr w:type="gramEnd"/>
      <w:r w:rsidR="0029104E" w:rsidRPr="00A068B0">
        <w:t xml:space="preserve"> that shown in Appendix 3 Form A. Connection of the</w:t>
      </w:r>
      <w:r w:rsidR="0029104E" w:rsidRPr="00A068B0">
        <w:rPr>
          <w:b/>
        </w:rPr>
        <w:t xml:space="preserve"> Micro-generator</w:t>
      </w:r>
      <w:r w:rsidR="0029104E" w:rsidRPr="00A068B0">
        <w:t xml:space="preserve"> is only allowed after the application for connection has been approved by the </w:t>
      </w:r>
      <w:r w:rsidR="0029104E" w:rsidRPr="00A068B0">
        <w:rPr>
          <w:b/>
        </w:rPr>
        <w:t>DNO</w:t>
      </w:r>
      <w:r w:rsidR="0029104E" w:rsidRPr="00A068B0">
        <w:t xml:space="preserve"> and any </w:t>
      </w:r>
      <w:r w:rsidR="0029104E" w:rsidRPr="00A068B0">
        <w:rPr>
          <w:b/>
        </w:rPr>
        <w:t>DNO</w:t>
      </w:r>
      <w:r w:rsidR="0029104E" w:rsidRPr="00A068B0">
        <w:t xml:space="preserve"> works facilitating the connection have been completed. Confirmation of the commissioning of each </w:t>
      </w:r>
      <w:r w:rsidR="0029104E" w:rsidRPr="00A068B0">
        <w:rPr>
          <w:b/>
        </w:rPr>
        <w:t>Micro-generator</w:t>
      </w:r>
      <w:r w:rsidR="0029104E" w:rsidRPr="00A068B0">
        <w:t xml:space="preserve"> will need to be made no later than 28 days after commissioning; the format and content shall be as shown in Appendix 3 Form </w:t>
      </w:r>
      <w:r w:rsidR="00A36F32" w:rsidRPr="00A068B0">
        <w:t>B</w:t>
      </w:r>
      <w:r w:rsidR="00B9637A">
        <w:t xml:space="preserve"> </w:t>
      </w:r>
      <w:r w:rsidR="00B9637A" w:rsidRPr="00A068B0">
        <w:rPr>
          <w:b/>
        </w:rPr>
        <w:t>Installation Document</w:t>
      </w:r>
      <w:r w:rsidR="0029104E" w:rsidRPr="00A068B0">
        <w:t>.</w:t>
      </w:r>
    </w:p>
    <w:p w14:paraId="43EF8059" w14:textId="588A0485" w:rsidR="0029104E" w:rsidRPr="003B2076" w:rsidRDefault="0029104E" w:rsidP="003B7C17">
      <w:pPr>
        <w:pStyle w:val="Heading1"/>
      </w:pPr>
      <w:bookmarkStart w:id="25" w:name="_Toc506580630"/>
      <w:r w:rsidRPr="003B2076">
        <w:t>Certification Requirements</w:t>
      </w:r>
      <w:bookmarkEnd w:id="25"/>
    </w:p>
    <w:p w14:paraId="6CAB1F10" w14:textId="12865377" w:rsidR="00AA3E95" w:rsidRPr="003B2076" w:rsidRDefault="0029104E" w:rsidP="003B7C17">
      <w:pPr>
        <w:pStyle w:val="Heading2"/>
      </w:pPr>
      <w:bookmarkStart w:id="26" w:name="_Toc506580631"/>
      <w:r w:rsidRPr="003B2076">
        <w:t>Type Test Certification</w:t>
      </w:r>
      <w:bookmarkEnd w:id="26"/>
    </w:p>
    <w:p w14:paraId="008CEACA" w14:textId="60919EB1" w:rsidR="0029104E" w:rsidRPr="00A068B0" w:rsidRDefault="00AA3E95" w:rsidP="00B83C15">
      <w:pPr>
        <w:pStyle w:val="NumberedPARAlevel3"/>
        <w:ind w:left="709" w:hanging="709"/>
        <w:rPr>
          <w:lang w:eastAsia="en-GB"/>
        </w:rPr>
      </w:pPr>
      <w:r w:rsidRPr="00A068B0">
        <w:rPr>
          <w:b/>
          <w:bCs w:val="0"/>
        </w:rPr>
        <w:t>T</w:t>
      </w:r>
      <w:bookmarkStart w:id="27" w:name="_Hlk495259737"/>
      <w:r w:rsidR="0029104E" w:rsidRPr="00A068B0">
        <w:rPr>
          <w:b/>
          <w:lang w:eastAsia="en-GB"/>
        </w:rPr>
        <w:t>ype Tested</w:t>
      </w:r>
      <w:r w:rsidR="0029104E" w:rsidRPr="00A068B0">
        <w:rPr>
          <w:lang w:eastAsia="en-GB"/>
        </w:rPr>
        <w:t xml:space="preserve"> certification is the responsibility of the </w:t>
      </w:r>
      <w:r w:rsidR="0029104E" w:rsidRPr="00A068B0">
        <w:rPr>
          <w:b/>
          <w:lang w:eastAsia="en-GB"/>
        </w:rPr>
        <w:t>Manufacturer</w:t>
      </w:r>
      <w:r w:rsidR="0029104E" w:rsidRPr="00A068B0">
        <w:rPr>
          <w:lang w:eastAsia="en-GB"/>
        </w:rPr>
        <w:t xml:space="preserve">. The </w:t>
      </w:r>
      <w:r w:rsidR="0029104E" w:rsidRPr="00A068B0">
        <w:rPr>
          <w:b/>
          <w:lang w:eastAsia="en-GB"/>
        </w:rPr>
        <w:t>Manufacturer</w:t>
      </w:r>
      <w:r w:rsidR="0029104E" w:rsidRPr="00A068B0">
        <w:rPr>
          <w:lang w:eastAsia="en-GB"/>
        </w:rPr>
        <w:t xml:space="preserve"> shall make available upon request a </w:t>
      </w:r>
      <w:r w:rsidR="00AB39CC" w:rsidRPr="003B2076">
        <w:rPr>
          <w:b/>
          <w:lang w:eastAsia="en-GB"/>
        </w:rPr>
        <w:t xml:space="preserve">Type </w:t>
      </w:r>
      <w:r w:rsidR="0029104E" w:rsidRPr="003B2076">
        <w:rPr>
          <w:b/>
          <w:lang w:eastAsia="en-GB"/>
        </w:rPr>
        <w:t>Test Verification Report</w:t>
      </w:r>
      <w:r w:rsidR="0029104E" w:rsidRPr="00A068B0">
        <w:rPr>
          <w:lang w:eastAsia="en-GB"/>
        </w:rPr>
        <w:t xml:space="preserve"> confirming that the </w:t>
      </w:r>
      <w:r w:rsidR="0029104E" w:rsidRPr="003B2076">
        <w:rPr>
          <w:b/>
          <w:lang w:eastAsia="en-GB"/>
        </w:rPr>
        <w:t>Micro-generator</w:t>
      </w:r>
      <w:r w:rsidR="0029104E" w:rsidRPr="00A068B0">
        <w:rPr>
          <w:lang w:eastAsia="en-GB"/>
        </w:rPr>
        <w:t xml:space="preserve"> has been tested to satisfy the requirements of this </w:t>
      </w:r>
      <w:r w:rsidR="0029104E" w:rsidRPr="00A068B0">
        <w:t>EREC G98</w:t>
      </w:r>
      <w:r w:rsidR="0029104E" w:rsidRPr="00A068B0">
        <w:rPr>
          <w:lang w:eastAsia="en-GB"/>
        </w:rPr>
        <w:t xml:space="preserve">. The report shall detail the type and model of </w:t>
      </w:r>
      <w:r w:rsidR="0029104E" w:rsidRPr="003B2076">
        <w:rPr>
          <w:b/>
          <w:lang w:eastAsia="en-GB"/>
        </w:rPr>
        <w:t>Micro-generator</w:t>
      </w:r>
      <w:r w:rsidR="0029104E" w:rsidRPr="00A068B0">
        <w:rPr>
          <w:lang w:eastAsia="en-GB"/>
        </w:rPr>
        <w:t xml:space="preserve"> tested, the test conditions and results recorded. </w:t>
      </w:r>
      <w:proofErr w:type="gramStart"/>
      <w:r w:rsidR="0029104E" w:rsidRPr="00A068B0">
        <w:rPr>
          <w:lang w:eastAsia="en-GB"/>
        </w:rPr>
        <w:t>All of</w:t>
      </w:r>
      <w:proofErr w:type="gramEnd"/>
      <w:r w:rsidR="0029104E" w:rsidRPr="00A068B0">
        <w:rPr>
          <w:lang w:eastAsia="en-GB"/>
        </w:rPr>
        <w:t xml:space="preserve"> these details shall be included in a </w:t>
      </w:r>
      <w:r w:rsidR="00AB39CC" w:rsidRPr="00A068B0">
        <w:rPr>
          <w:b/>
          <w:lang w:eastAsia="en-GB"/>
        </w:rPr>
        <w:t xml:space="preserve">Type </w:t>
      </w:r>
      <w:r w:rsidR="0029104E" w:rsidRPr="00A068B0">
        <w:rPr>
          <w:b/>
          <w:lang w:eastAsia="en-GB"/>
        </w:rPr>
        <w:t xml:space="preserve">Test </w:t>
      </w:r>
      <w:r w:rsidR="0029104E" w:rsidRPr="003B2076">
        <w:rPr>
          <w:b/>
          <w:lang w:eastAsia="en-GB"/>
        </w:rPr>
        <w:t>Verification Report</w:t>
      </w:r>
      <w:r w:rsidR="0029104E" w:rsidRPr="00A068B0">
        <w:rPr>
          <w:lang w:eastAsia="en-GB"/>
        </w:rPr>
        <w:t xml:space="preserve">. The required </w:t>
      </w:r>
      <w:r w:rsidR="0029104E" w:rsidRPr="003B2076">
        <w:rPr>
          <w:lang w:eastAsia="en-GB"/>
        </w:rPr>
        <w:t>verification report</w:t>
      </w:r>
      <w:r w:rsidR="0029104E" w:rsidRPr="00A068B0">
        <w:rPr>
          <w:lang w:eastAsia="en-GB"/>
        </w:rPr>
        <w:t xml:space="preserve"> and declaration </w:t>
      </w:r>
      <w:r w:rsidR="0029104E" w:rsidRPr="003B2076">
        <w:rPr>
          <w:lang w:eastAsia="en-GB"/>
        </w:rPr>
        <w:t xml:space="preserve">are </w:t>
      </w:r>
      <w:r w:rsidR="0029104E" w:rsidRPr="00A068B0">
        <w:rPr>
          <w:lang w:eastAsia="en-GB"/>
        </w:rPr>
        <w:t xml:space="preserve">shown in </w:t>
      </w:r>
      <w:r w:rsidR="0029104E" w:rsidRPr="003B2076">
        <w:rPr>
          <w:lang w:eastAsia="en-GB"/>
        </w:rPr>
        <w:t>Appendix 3 Form C</w:t>
      </w:r>
      <w:r w:rsidR="0029104E" w:rsidRPr="00A068B0">
        <w:rPr>
          <w:lang w:eastAsia="en-GB"/>
        </w:rPr>
        <w:t xml:space="preserve">. </w:t>
      </w:r>
      <w:r w:rsidR="0029104E" w:rsidRPr="00A068B0">
        <w:t xml:space="preserve">It is intended that </w:t>
      </w:r>
      <w:r w:rsidR="0029104E" w:rsidRPr="00A068B0">
        <w:rPr>
          <w:b/>
        </w:rPr>
        <w:t>Manufacturers</w:t>
      </w:r>
      <w:r w:rsidR="0029104E" w:rsidRPr="00A068B0">
        <w:t xml:space="preserve"> of </w:t>
      </w:r>
      <w:r w:rsidR="0029104E" w:rsidRPr="003B2076">
        <w:rPr>
          <w:b/>
        </w:rPr>
        <w:t>Micro-generators</w:t>
      </w:r>
      <w:r w:rsidR="0029104E" w:rsidRPr="003B2076">
        <w:t xml:space="preserve"> </w:t>
      </w:r>
      <w:r w:rsidR="0029104E" w:rsidRPr="00A068B0">
        <w:t xml:space="preserve">will use the requirements of this </w:t>
      </w:r>
      <w:r w:rsidR="0029104E" w:rsidRPr="003B2076">
        <w:t xml:space="preserve">EREC G98 </w:t>
      </w:r>
      <w:r w:rsidR="0029104E" w:rsidRPr="00A068B0">
        <w:t xml:space="preserve">to develop type verification certification for each of their </w:t>
      </w:r>
      <w:r w:rsidR="0029104E" w:rsidRPr="003B2076">
        <w:rPr>
          <w:b/>
        </w:rPr>
        <w:t>Micro-generator</w:t>
      </w:r>
      <w:r w:rsidR="0029104E" w:rsidRPr="00A068B0">
        <w:t xml:space="preserve"> models.</w:t>
      </w:r>
    </w:p>
    <w:p w14:paraId="3917ECD9" w14:textId="13CA92B7" w:rsidR="00D31EAB" w:rsidRPr="00A068B0" w:rsidRDefault="00AA3E95" w:rsidP="00B83C15">
      <w:pPr>
        <w:pStyle w:val="NumberedPARAlevel3"/>
        <w:ind w:left="709" w:hanging="709"/>
        <w:rPr>
          <w:lang w:eastAsia="en-GB"/>
        </w:rPr>
      </w:pPr>
      <w:r w:rsidRPr="00A068B0">
        <w:rPr>
          <w:b/>
        </w:rPr>
        <w:t>M</w:t>
      </w:r>
      <w:bookmarkStart w:id="28" w:name="_Hlk495259981"/>
      <w:r w:rsidR="0029104E" w:rsidRPr="00A068B0">
        <w:rPr>
          <w:b/>
        </w:rPr>
        <w:t>anufacturer</w:t>
      </w:r>
      <w:r w:rsidRPr="00A068B0">
        <w:rPr>
          <w:b/>
        </w:rPr>
        <w:t>s</w:t>
      </w:r>
      <w:r w:rsidR="0029104E" w:rsidRPr="00A068B0">
        <w:t xml:space="preserve"> of a </w:t>
      </w:r>
      <w:r w:rsidR="0029104E" w:rsidRPr="00A068B0">
        <w:rPr>
          <w:b/>
        </w:rPr>
        <w:t>Fully Type Tested Micro-generator</w:t>
      </w:r>
      <w:r w:rsidR="0029104E" w:rsidRPr="00A068B0">
        <w:t xml:space="preserve"> should allocate a </w:t>
      </w:r>
      <w:r w:rsidR="0029104E" w:rsidRPr="00A068B0">
        <w:rPr>
          <w:b/>
        </w:rPr>
        <w:t>Manufacturer</w:t>
      </w:r>
      <w:r w:rsidR="0029104E" w:rsidRPr="00A068B0">
        <w:t xml:space="preserve">’s reference number with the required details of the </w:t>
      </w:r>
      <w:r w:rsidR="0029104E" w:rsidRPr="00A068B0">
        <w:rPr>
          <w:b/>
        </w:rPr>
        <w:t>Micro-generator</w:t>
      </w:r>
      <w:r w:rsidR="0029104E" w:rsidRPr="00A068B0">
        <w:t xml:space="preserve"> with the Energy Networks Association </w:t>
      </w:r>
      <w:r w:rsidR="0029104E" w:rsidRPr="00A068B0">
        <w:rPr>
          <w:b/>
        </w:rPr>
        <w:t>Type Test Verification Report</w:t>
      </w:r>
      <w:r w:rsidR="0029104E" w:rsidRPr="00A068B0">
        <w:t xml:space="preserve"> Register.  </w:t>
      </w:r>
      <w:bookmarkEnd w:id="27"/>
      <w:bookmarkEnd w:id="28"/>
    </w:p>
    <w:p w14:paraId="65E613C7" w14:textId="42E80284" w:rsidR="0029104E" w:rsidRPr="003B2076" w:rsidRDefault="0029104E" w:rsidP="003B7C17">
      <w:pPr>
        <w:pStyle w:val="Heading2"/>
      </w:pPr>
      <w:bookmarkStart w:id="29" w:name="_Toc506580632"/>
      <w:r w:rsidRPr="003B2076">
        <w:t>Compliance</w:t>
      </w:r>
      <w:bookmarkEnd w:id="29"/>
    </w:p>
    <w:p w14:paraId="4691A185" w14:textId="62B55240" w:rsidR="0029104E" w:rsidRPr="003B2076" w:rsidRDefault="00AA3E95" w:rsidP="00B83C15">
      <w:pPr>
        <w:pStyle w:val="NumberedPARAlevel3"/>
        <w:ind w:left="709" w:hanging="709"/>
        <w:rPr>
          <w:sz w:val="24"/>
        </w:rPr>
      </w:pPr>
      <w:r w:rsidRPr="00A068B0">
        <w:rPr>
          <w:bCs w:val="0"/>
        </w:rPr>
        <w:t>C</w:t>
      </w:r>
      <w:r w:rsidR="0029104E" w:rsidRPr="00A068B0">
        <w:t xml:space="preserve">ompliance with the requirements detailed in </w:t>
      </w:r>
      <w:r w:rsidR="0029104E" w:rsidRPr="003B2076">
        <w:t xml:space="preserve">this EREC G98 </w:t>
      </w:r>
      <w:r w:rsidR="0029104E" w:rsidRPr="00A068B0">
        <w:t xml:space="preserve">will ensure that the </w:t>
      </w:r>
      <w:r w:rsidR="0029104E" w:rsidRPr="003B2076">
        <w:rPr>
          <w:b/>
        </w:rPr>
        <w:t>Micro-generator(s)</w:t>
      </w:r>
      <w:r w:rsidR="0029104E" w:rsidRPr="00A068B0">
        <w:t xml:space="preserve"> </w:t>
      </w:r>
      <w:proofErr w:type="gramStart"/>
      <w:r w:rsidR="0029104E" w:rsidRPr="00A068B0">
        <w:t>is considered to be</w:t>
      </w:r>
      <w:proofErr w:type="gramEnd"/>
      <w:r w:rsidR="0029104E" w:rsidRPr="00A068B0">
        <w:t xml:space="preserve"> approved for connection to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t xml:space="preserve">. </w:t>
      </w:r>
    </w:p>
    <w:p w14:paraId="5BEE3831" w14:textId="2A57959D" w:rsidR="0029104E" w:rsidRPr="00A068B0" w:rsidRDefault="00AA3E95" w:rsidP="00B83C15">
      <w:pPr>
        <w:pStyle w:val="NumberedPARAlevel3"/>
        <w:ind w:left="709" w:hanging="709"/>
        <w:rPr>
          <w:lang w:eastAsia="en-GB"/>
        </w:rPr>
      </w:pPr>
      <w:r w:rsidRPr="00A068B0">
        <w:t>T</w:t>
      </w:r>
      <w:r w:rsidR="0029104E" w:rsidRPr="00A068B0">
        <w:rPr>
          <w:lang w:eastAsia="en-GB"/>
        </w:rPr>
        <w:t xml:space="preserve">he </w:t>
      </w:r>
      <w:r w:rsidR="0029104E" w:rsidRPr="003B2076">
        <w:rPr>
          <w:b/>
          <w:lang w:eastAsia="en-GB"/>
        </w:rPr>
        <w:t>Micro-generator(s)</w:t>
      </w:r>
      <w:r w:rsidR="0029104E" w:rsidRPr="00A068B0">
        <w:rPr>
          <w:lang w:eastAsia="en-GB"/>
        </w:rPr>
        <w:t xml:space="preserve"> shall </w:t>
      </w:r>
      <w:r w:rsidR="00C52A0F" w:rsidRPr="003B2076">
        <w:rPr>
          <w:lang w:eastAsia="en-GB"/>
        </w:rPr>
        <w:t>conform to</w:t>
      </w:r>
      <w:r w:rsidR="0029104E" w:rsidRPr="00A068B0">
        <w:rPr>
          <w:lang w:eastAsia="en-GB"/>
        </w:rPr>
        <w:t xml:space="preserve"> all relevant European Directives and should be labelled with a CE marking.</w:t>
      </w:r>
    </w:p>
    <w:p w14:paraId="604C1883" w14:textId="77777777" w:rsidR="00D22790" w:rsidRDefault="00D22790">
      <w:pPr>
        <w:jc w:val="left"/>
        <w:rPr>
          <w:rFonts w:cs="Times New Roman"/>
          <w:b/>
          <w:bCs/>
          <w:spacing w:val="0"/>
          <w:sz w:val="24"/>
          <w:szCs w:val="22"/>
        </w:rPr>
      </w:pPr>
      <w:r>
        <w:br w:type="page"/>
      </w:r>
    </w:p>
    <w:p w14:paraId="5CEE9793" w14:textId="73D227C1" w:rsidR="0029104E" w:rsidRPr="003B2076" w:rsidRDefault="0029104E" w:rsidP="003B7C17">
      <w:pPr>
        <w:pStyle w:val="Heading1"/>
        <w:rPr>
          <w:lang w:eastAsia="en-GB"/>
        </w:rPr>
      </w:pPr>
      <w:bookmarkStart w:id="30" w:name="_Toc506580633"/>
      <w:r w:rsidRPr="003B2076">
        <w:lastRenderedPageBreak/>
        <w:t>Operation</w:t>
      </w:r>
      <w:r w:rsidRPr="003B2076">
        <w:rPr>
          <w:lang w:eastAsia="en-GB"/>
        </w:rPr>
        <w:t xml:space="preserve"> and Safety</w:t>
      </w:r>
      <w:bookmarkEnd w:id="30"/>
    </w:p>
    <w:p w14:paraId="4839D232" w14:textId="0D134CEF" w:rsidR="0029104E" w:rsidRPr="003B2076" w:rsidRDefault="0029104E" w:rsidP="003B7C17">
      <w:pPr>
        <w:pStyle w:val="Heading2"/>
      </w:pPr>
      <w:bookmarkStart w:id="31" w:name="_Toc506580634"/>
      <w:r w:rsidRPr="003B2076">
        <w:t>Operational Requirements</w:t>
      </w:r>
      <w:bookmarkEnd w:id="31"/>
    </w:p>
    <w:p w14:paraId="6D41A24D" w14:textId="6E1FDA6D" w:rsidR="0029104E" w:rsidRPr="00A068B0" w:rsidRDefault="00AA3E95" w:rsidP="00B83C15">
      <w:pPr>
        <w:pStyle w:val="NumberedPARAlevel3"/>
        <w:ind w:left="709" w:hanging="709"/>
        <w:rPr>
          <w:lang w:eastAsia="en-GB"/>
        </w:rPr>
      </w:pPr>
      <w:r w:rsidRPr="003B2076">
        <w:t>C</w:t>
      </w:r>
      <w:r w:rsidR="0029104E" w:rsidRPr="003B2076">
        <w:rPr>
          <w:lang w:eastAsia="en-GB"/>
        </w:rPr>
        <w:t xml:space="preserve">ompliance with this EREC G98 in respect of the design, installation, operation and maintenance of a </w:t>
      </w:r>
      <w:r w:rsidR="0029104E" w:rsidRPr="003B2076">
        <w:rPr>
          <w:b/>
          <w:lang w:eastAsia="en-GB"/>
        </w:rPr>
        <w:t>Micro-generating Plant</w:t>
      </w:r>
      <w:r w:rsidR="0029104E" w:rsidRPr="003B2076">
        <w:rPr>
          <w:lang w:eastAsia="en-GB"/>
        </w:rPr>
        <w:t xml:space="preserve">, will ensure that the </w:t>
      </w:r>
      <w:r w:rsidR="0029104E" w:rsidRPr="003B2076">
        <w:rPr>
          <w:b/>
          <w:lang w:eastAsia="en-GB"/>
        </w:rPr>
        <w:t>Customer</w:t>
      </w:r>
      <w:r w:rsidR="0029104E" w:rsidRPr="003B2076">
        <w:rPr>
          <w:lang w:eastAsia="en-GB"/>
        </w:rPr>
        <w:t xml:space="preserve"> is discharging their legal obligations under </w:t>
      </w:r>
      <w:r w:rsidR="0029104E" w:rsidRPr="003B2076">
        <w:rPr>
          <w:b/>
          <w:lang w:eastAsia="en-GB"/>
        </w:rPr>
        <w:t>ESQCR</w:t>
      </w:r>
      <w:r w:rsidR="0029104E" w:rsidRPr="003B2076">
        <w:rPr>
          <w:lang w:eastAsia="en-GB"/>
        </w:rPr>
        <w:t xml:space="preserve"> 22(1)(a) and the EU Network Code on Requirements for Grid Connection of Generators.</w:t>
      </w:r>
    </w:p>
    <w:p w14:paraId="09FC5185" w14:textId="755EF272" w:rsidR="0029104E" w:rsidRPr="003B2076" w:rsidRDefault="0029104E" w:rsidP="003B7C17">
      <w:pPr>
        <w:pStyle w:val="Heading2"/>
      </w:pPr>
      <w:bookmarkStart w:id="32" w:name="_Toc506580635"/>
      <w:r w:rsidRPr="003B2076">
        <w:t>Isolation</w:t>
      </w:r>
      <w:bookmarkEnd w:id="32"/>
    </w:p>
    <w:p w14:paraId="2FD0245F" w14:textId="6FDB9B6D" w:rsidR="0029104E" w:rsidRPr="00A068B0" w:rsidRDefault="00AA3E95" w:rsidP="00B83C15">
      <w:pPr>
        <w:pStyle w:val="NumberedPARAlevel3"/>
        <w:ind w:left="709" w:hanging="709"/>
        <w:rPr>
          <w:lang w:eastAsia="en-GB"/>
        </w:rPr>
      </w:pPr>
      <w:r w:rsidRPr="00A068B0">
        <w:rPr>
          <w:bCs w:val="0"/>
        </w:rPr>
        <w:t>T</w:t>
      </w:r>
      <w:r w:rsidR="0029104E" w:rsidRPr="00A068B0">
        <w:rPr>
          <w:rFonts w:eastAsia="Batang"/>
        </w:rPr>
        <w:t xml:space="preserve">he </w:t>
      </w:r>
      <w:r w:rsidR="0029104E" w:rsidRPr="00A068B0">
        <w:rPr>
          <w:rFonts w:eastAsia="Batang"/>
          <w:b/>
        </w:rPr>
        <w:t>Micro-generator(s)</w:t>
      </w:r>
      <w:r w:rsidR="0029104E" w:rsidRPr="00A068B0">
        <w:rPr>
          <w:rFonts w:eastAsia="Batang"/>
        </w:rPr>
        <w:t xml:space="preserve"> shall be connected via an accessible isolation switch that </w:t>
      </w:r>
      <w:proofErr w:type="gramStart"/>
      <w:r w:rsidR="0029104E" w:rsidRPr="00A068B0">
        <w:rPr>
          <w:rFonts w:eastAsia="Batang"/>
        </w:rPr>
        <w:t>is capable of isolating</w:t>
      </w:r>
      <w:proofErr w:type="gramEnd"/>
      <w:r w:rsidR="0029104E" w:rsidRPr="00A068B0">
        <w:rPr>
          <w:rFonts w:eastAsia="Batang"/>
        </w:rPr>
        <w:t xml:space="preserve"> all phases and neutral. The isolation switch shall be capable of being secured in the ‘off’ (isolated) position.</w:t>
      </w:r>
    </w:p>
    <w:p w14:paraId="5F102E2C" w14:textId="2DC1BBAE" w:rsidR="0029104E" w:rsidRPr="003B2076" w:rsidRDefault="0029104E" w:rsidP="003B7C17">
      <w:pPr>
        <w:pStyle w:val="Heading2"/>
      </w:pPr>
      <w:bookmarkStart w:id="33" w:name="_Toc506580636"/>
      <w:r w:rsidRPr="003B2076">
        <w:t>Labelling</w:t>
      </w:r>
      <w:bookmarkEnd w:id="33"/>
    </w:p>
    <w:p w14:paraId="0AC829C6" w14:textId="656D6AE9" w:rsidR="0029104E" w:rsidRPr="00A068B0" w:rsidRDefault="00AA3E95" w:rsidP="00B83C15">
      <w:pPr>
        <w:pStyle w:val="NumberedPARAlevel3"/>
        <w:ind w:left="709" w:hanging="709"/>
        <w:rPr>
          <w:lang w:eastAsia="en-GB"/>
        </w:rPr>
      </w:pPr>
      <w:r w:rsidRPr="003B2076">
        <w:t>L</w:t>
      </w:r>
      <w:r w:rsidR="0029104E" w:rsidRPr="003B2076">
        <w:rPr>
          <w:lang w:eastAsia="en-GB"/>
        </w:rPr>
        <w:t>abelling shall be placed in accordance with EN 50438. It should be noted that the</w:t>
      </w:r>
      <w:r w:rsidR="0029104E" w:rsidRPr="00A068B0">
        <w:rPr>
          <w:lang w:eastAsia="en-GB"/>
        </w:rPr>
        <w:t xml:space="preserve"> </w:t>
      </w:r>
      <w:r w:rsidR="0029104E" w:rsidRPr="003B2076">
        <w:rPr>
          <w:lang w:eastAsia="en-GB"/>
        </w:rPr>
        <w:t>warning label</w:t>
      </w:r>
      <w:r w:rsidR="0029104E" w:rsidRPr="00A068B0">
        <w:rPr>
          <w:lang w:eastAsia="en-GB"/>
        </w:rPr>
        <w:t xml:space="preserve"> does not imply a right on the </w:t>
      </w:r>
      <w:r w:rsidR="0029104E" w:rsidRPr="00A068B0">
        <w:rPr>
          <w:b/>
          <w:lang w:eastAsia="en-GB"/>
        </w:rPr>
        <w:t>Customer</w:t>
      </w:r>
      <w:r w:rsidR="0029104E" w:rsidRPr="00A068B0">
        <w:rPr>
          <w:lang w:eastAsia="en-GB"/>
        </w:rPr>
        <w:t xml:space="preserve">, </w:t>
      </w:r>
      <w:r w:rsidR="0029104E" w:rsidRPr="00A068B0">
        <w:rPr>
          <w:b/>
          <w:lang w:eastAsia="en-GB"/>
        </w:rPr>
        <w:t>Installer</w:t>
      </w:r>
      <w:r w:rsidR="0029104E" w:rsidRPr="00A068B0">
        <w:rPr>
          <w:lang w:eastAsia="en-GB"/>
        </w:rPr>
        <w:t xml:space="preserve"> or maintainer to operate (remove / replace) the </w:t>
      </w:r>
      <w:r w:rsidR="0029104E" w:rsidRPr="003B2076">
        <w:rPr>
          <w:b/>
          <w:lang w:eastAsia="en-GB"/>
        </w:rPr>
        <w:t>DNO’s</w:t>
      </w:r>
      <w:r w:rsidR="0029104E" w:rsidRPr="00A068B0">
        <w:rPr>
          <w:lang w:eastAsia="en-GB"/>
        </w:rPr>
        <w:t xml:space="preserve"> cut-out fuse </w:t>
      </w:r>
      <w:r w:rsidR="0029104E" w:rsidRPr="003B2076">
        <w:rPr>
          <w:lang w:eastAsia="en-GB"/>
        </w:rPr>
        <w:t>and a note to this effect should be included on the warning label.</w:t>
      </w:r>
    </w:p>
    <w:p w14:paraId="77DBFFFD" w14:textId="3DB096CE" w:rsidR="0029104E" w:rsidRPr="00A068B0" w:rsidRDefault="00AA3E95" w:rsidP="00B83C15">
      <w:pPr>
        <w:pStyle w:val="NumberedPARAlevel3"/>
        <w:ind w:left="709" w:hanging="709"/>
        <w:rPr>
          <w:sz w:val="20"/>
          <w:lang w:eastAsia="en-GB"/>
        </w:rPr>
      </w:pPr>
      <w:r w:rsidRPr="00A068B0">
        <w:rPr>
          <w:lang w:eastAsia="en-GB"/>
        </w:rPr>
        <w:t>I</w:t>
      </w:r>
      <w:r w:rsidR="0029104E" w:rsidRPr="00A068B0">
        <w:rPr>
          <w:lang w:eastAsia="en-GB"/>
        </w:rPr>
        <w:t xml:space="preserve">n addition to the </w:t>
      </w:r>
      <w:r w:rsidR="0029104E" w:rsidRPr="003B2076">
        <w:rPr>
          <w:lang w:eastAsia="en-GB"/>
        </w:rPr>
        <w:t>warning label</w:t>
      </w:r>
      <w:r w:rsidR="0029104E" w:rsidRPr="00A068B0">
        <w:rPr>
          <w:lang w:eastAsia="en-GB"/>
        </w:rPr>
        <w:t xml:space="preserve">, this </w:t>
      </w:r>
      <w:r w:rsidR="0029104E" w:rsidRPr="003B2076">
        <w:t xml:space="preserve">EREC G98 </w:t>
      </w:r>
      <w:r w:rsidR="0029104E" w:rsidRPr="00A068B0">
        <w:rPr>
          <w:lang w:eastAsia="en-GB"/>
        </w:rPr>
        <w:t xml:space="preserve">requires the following, up to date, information to be displayed at the </w:t>
      </w:r>
      <w:r w:rsidR="0029104E" w:rsidRPr="00A068B0">
        <w:rPr>
          <w:b/>
          <w:lang w:eastAsia="en-GB"/>
        </w:rPr>
        <w:t>Connection Point</w:t>
      </w:r>
      <w:r w:rsidR="0029104E" w:rsidRPr="00A068B0">
        <w:rPr>
          <w:lang w:eastAsia="en-GB"/>
        </w:rPr>
        <w:t xml:space="preserve"> with the </w:t>
      </w:r>
      <w:r w:rsidR="0029104E" w:rsidRPr="003B2076">
        <w:rPr>
          <w:rFonts w:eastAsia="Batang"/>
          <w:b/>
          <w:lang w:eastAsia="en-GB"/>
        </w:rPr>
        <w:t>DNO’s</w:t>
      </w:r>
      <w:r w:rsidR="0029104E" w:rsidRPr="00A068B0">
        <w:rPr>
          <w:rFonts w:eastAsia="Batang"/>
          <w:b/>
          <w:lang w:eastAsia="en-GB"/>
        </w:rPr>
        <w:t xml:space="preserve"> Distribution </w:t>
      </w:r>
      <w:r w:rsidR="0029104E" w:rsidRPr="003B2076">
        <w:rPr>
          <w:rFonts w:eastAsia="Batang"/>
          <w:b/>
          <w:lang w:eastAsia="en-GB"/>
        </w:rPr>
        <w:t>Network</w:t>
      </w:r>
      <w:r w:rsidR="0029104E" w:rsidRPr="00A068B0">
        <w:rPr>
          <w:rFonts w:eastAsia="Batang"/>
          <w:b/>
          <w:lang w:eastAsia="en-GB"/>
        </w:rPr>
        <w:t>.</w:t>
      </w:r>
    </w:p>
    <w:p w14:paraId="4DF8968E" w14:textId="123A791A" w:rsidR="0029104E" w:rsidRPr="00A068B0" w:rsidRDefault="0029104E" w:rsidP="00B83C15">
      <w:pPr>
        <w:widowControl w:val="0"/>
        <w:numPr>
          <w:ilvl w:val="0"/>
          <w:numId w:val="19"/>
        </w:numPr>
        <w:autoSpaceDE w:val="0"/>
        <w:autoSpaceDN w:val="0"/>
        <w:adjustRightInd w:val="0"/>
        <w:spacing w:after="200" w:line="239" w:lineRule="auto"/>
        <w:ind w:left="1418" w:hanging="709"/>
        <w:contextualSpacing/>
        <w:rPr>
          <w:spacing w:val="0"/>
        </w:rPr>
      </w:pPr>
      <w:r w:rsidRPr="00A068B0">
        <w:rPr>
          <w:spacing w:val="0"/>
        </w:rPr>
        <w:t xml:space="preserve">A circuit diagram relevant to the installation showing the circuit wiring, including all protective devices, between the </w:t>
      </w:r>
      <w:r w:rsidRPr="00A068B0">
        <w:rPr>
          <w:b/>
          <w:spacing w:val="0"/>
        </w:rPr>
        <w:t>Micro-generator</w:t>
      </w:r>
      <w:r w:rsidRPr="00A068B0">
        <w:rPr>
          <w:spacing w:val="0"/>
        </w:rPr>
        <w:t xml:space="preserve"> and the </w:t>
      </w:r>
      <w:r w:rsidRPr="00A068B0">
        <w:rPr>
          <w:b/>
          <w:spacing w:val="0"/>
        </w:rPr>
        <w:t>DNO</w:t>
      </w:r>
      <w:r w:rsidR="0054526A" w:rsidRPr="00A068B0">
        <w:rPr>
          <w:b/>
          <w:spacing w:val="0"/>
        </w:rPr>
        <w:t>’</w:t>
      </w:r>
      <w:r w:rsidRPr="00A068B0">
        <w:rPr>
          <w:b/>
          <w:spacing w:val="0"/>
        </w:rPr>
        <w:t>s</w:t>
      </w:r>
      <w:r w:rsidRPr="00A068B0">
        <w:rPr>
          <w:spacing w:val="0"/>
        </w:rPr>
        <w:t xml:space="preserve"> fused cut-out. This diagram should also show by whom all apparatus is owned and maintained; and</w:t>
      </w:r>
    </w:p>
    <w:p w14:paraId="54B492FC" w14:textId="77777777" w:rsidR="0029104E" w:rsidRPr="00A068B0" w:rsidRDefault="0029104E" w:rsidP="00B83C15">
      <w:pPr>
        <w:widowControl w:val="0"/>
        <w:autoSpaceDE w:val="0"/>
        <w:autoSpaceDN w:val="0"/>
        <w:adjustRightInd w:val="0"/>
        <w:spacing w:before="14" w:line="240" w:lineRule="exact"/>
        <w:ind w:left="1418" w:hanging="709"/>
        <w:rPr>
          <w:spacing w:val="0"/>
          <w:lang w:eastAsia="en-GB"/>
        </w:rPr>
      </w:pPr>
    </w:p>
    <w:p w14:paraId="2E77BFBD" w14:textId="0448A533" w:rsidR="0029104E" w:rsidRPr="00A068B0" w:rsidRDefault="0029104E" w:rsidP="00B83C15">
      <w:pPr>
        <w:widowControl w:val="0"/>
        <w:numPr>
          <w:ilvl w:val="0"/>
          <w:numId w:val="19"/>
        </w:numPr>
        <w:autoSpaceDE w:val="0"/>
        <w:autoSpaceDN w:val="0"/>
        <w:adjustRightInd w:val="0"/>
        <w:spacing w:after="200" w:line="276" w:lineRule="auto"/>
        <w:ind w:left="1418" w:right="-20" w:hanging="709"/>
        <w:contextualSpacing/>
        <w:rPr>
          <w:spacing w:val="0"/>
        </w:rPr>
      </w:pPr>
      <w:r w:rsidRPr="00A068B0">
        <w:rPr>
          <w:spacing w:val="0"/>
        </w:rPr>
        <w:t xml:space="preserve">A summary of the </w:t>
      </w:r>
      <w:r w:rsidRPr="00A068B0">
        <w:rPr>
          <w:b/>
          <w:spacing w:val="0"/>
        </w:rPr>
        <w:t>Interface Protection</w:t>
      </w:r>
      <w:r w:rsidRPr="00A068B0">
        <w:rPr>
          <w:spacing w:val="0"/>
        </w:rPr>
        <w:t xml:space="preserve"> settings incorporated within the </w:t>
      </w:r>
      <w:r w:rsidRPr="00A068B0">
        <w:rPr>
          <w:b/>
          <w:spacing w:val="0"/>
        </w:rPr>
        <w:t>Micro-generator</w:t>
      </w:r>
      <w:r w:rsidRPr="00A068B0">
        <w:rPr>
          <w:spacing w:val="0"/>
        </w:rPr>
        <w:t>.</w:t>
      </w:r>
    </w:p>
    <w:p w14:paraId="799C7F11" w14:textId="0F580AF3" w:rsidR="0029104E" w:rsidRPr="00A068B0" w:rsidRDefault="00AA3E95" w:rsidP="00B83C15">
      <w:pPr>
        <w:pStyle w:val="NumberedPARAlevel3"/>
        <w:ind w:left="709" w:hanging="709"/>
        <w:rPr>
          <w:lang w:eastAsia="en-GB"/>
        </w:rPr>
      </w:pPr>
      <w:r w:rsidRPr="00A068B0">
        <w:t>F</w:t>
      </w:r>
      <w:r w:rsidR="0029104E" w:rsidRPr="00A068B0">
        <w:rPr>
          <w:lang w:eastAsia="en-GB"/>
        </w:rPr>
        <w:t>igure 1 shows an outline example of the type of circuit diagram that will need to be displayed. Figure 1 is non-prescriptive and is for illustrative purposes only.</w:t>
      </w:r>
    </w:p>
    <w:p w14:paraId="03C3AA70" w14:textId="77777777" w:rsidR="0029104E" w:rsidRPr="00A068B0" w:rsidRDefault="0029104E" w:rsidP="0029104E">
      <w:pPr>
        <w:widowControl w:val="0"/>
        <w:autoSpaceDE w:val="0"/>
        <w:autoSpaceDN w:val="0"/>
        <w:adjustRightInd w:val="0"/>
        <w:ind w:left="709"/>
        <w:rPr>
          <w:sz w:val="20"/>
          <w:lang w:eastAsia="en-GB"/>
        </w:rPr>
      </w:pPr>
    </w:p>
    <w:p w14:paraId="53E2499C" w14:textId="77777777" w:rsidR="00AA3E95" w:rsidRPr="00A068B0" w:rsidRDefault="00AA3E95">
      <w:pPr>
        <w:jc w:val="left"/>
        <w:rPr>
          <w:rFonts w:eastAsia="Calibri"/>
          <w:b/>
          <w:spacing w:val="0"/>
          <w:lang w:eastAsia="en-US"/>
        </w:rPr>
      </w:pPr>
      <w:r w:rsidRPr="00A068B0">
        <w:rPr>
          <w:b/>
        </w:rPr>
        <w:br w:type="page"/>
      </w:r>
    </w:p>
    <w:p w14:paraId="132E7020" w14:textId="207D6346" w:rsidR="0029104E" w:rsidRPr="003B2076" w:rsidRDefault="00B9637A" w:rsidP="0029104E">
      <w:pPr>
        <w:widowControl w:val="0"/>
        <w:autoSpaceDE w:val="0"/>
        <w:autoSpaceDN w:val="0"/>
        <w:adjustRightInd w:val="0"/>
        <w:spacing w:before="32" w:line="239" w:lineRule="auto"/>
        <w:jc w:val="center"/>
      </w:pPr>
      <w:r w:rsidRPr="00B9637A">
        <w:rPr>
          <w:noProof/>
          <w:lang w:eastAsia="en-GB"/>
        </w:rPr>
        <w:lastRenderedPageBreak/>
        <w:drawing>
          <wp:inline distT="0" distB="0" distL="0" distR="0" wp14:anchorId="7FAF523C" wp14:editId="43931307">
            <wp:extent cx="5727700" cy="42291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27700" cy="4229100"/>
                    </a:xfrm>
                    <a:prstGeom prst="rect">
                      <a:avLst/>
                    </a:prstGeom>
                    <a:noFill/>
                    <a:ln>
                      <a:noFill/>
                    </a:ln>
                  </pic:spPr>
                </pic:pic>
              </a:graphicData>
            </a:graphic>
          </wp:inline>
        </w:drawing>
      </w:r>
    </w:p>
    <w:p w14:paraId="19CB9EC3" w14:textId="35353FB6" w:rsidR="006A13FF" w:rsidRPr="00A068B0" w:rsidRDefault="006A13FF" w:rsidP="006A13FF">
      <w:pPr>
        <w:pStyle w:val="ListParagraph"/>
        <w:widowControl w:val="0"/>
        <w:autoSpaceDE w:val="0"/>
        <w:autoSpaceDN w:val="0"/>
        <w:adjustRightInd w:val="0"/>
        <w:ind w:left="357" w:right="54"/>
        <w:jc w:val="center"/>
        <w:rPr>
          <w:rFonts w:ascii="Arial" w:hAnsi="Arial" w:cs="Arial"/>
          <w:b/>
          <w:szCs w:val="20"/>
        </w:rPr>
      </w:pPr>
      <w:r w:rsidRPr="00A068B0">
        <w:rPr>
          <w:rFonts w:ascii="Arial" w:hAnsi="Arial" w:cs="Arial"/>
          <w:b/>
          <w:szCs w:val="20"/>
        </w:rPr>
        <w:t>Figure 1 – Example of the type of circuit diagram</w:t>
      </w:r>
    </w:p>
    <w:p w14:paraId="77902D00" w14:textId="702371FD" w:rsidR="0029104E" w:rsidRPr="00A068B0" w:rsidRDefault="00AA3E95" w:rsidP="00B83C15">
      <w:pPr>
        <w:pStyle w:val="NumberedPARAlevel3"/>
        <w:ind w:left="709" w:hanging="709"/>
      </w:pPr>
      <w:r w:rsidRPr="00A068B0">
        <w:t>T</w:t>
      </w:r>
      <w:r w:rsidR="0029104E" w:rsidRPr="00A068B0">
        <w:t xml:space="preserve">he </w:t>
      </w:r>
      <w:r w:rsidR="0029104E" w:rsidRPr="00A068B0">
        <w:rPr>
          <w:b/>
        </w:rPr>
        <w:t>Installer</w:t>
      </w:r>
      <w:r w:rsidR="0029104E" w:rsidRPr="00A068B0">
        <w:t xml:space="preserve"> shall advise the</w:t>
      </w:r>
      <w:r w:rsidR="0029104E" w:rsidRPr="00A068B0">
        <w:rPr>
          <w:b/>
        </w:rPr>
        <w:t xml:space="preserve"> </w:t>
      </w:r>
      <w:r w:rsidR="0029104E" w:rsidRPr="003B2076">
        <w:rPr>
          <w:b/>
        </w:rPr>
        <w:t>Customer</w:t>
      </w:r>
      <w:r w:rsidR="0029104E" w:rsidRPr="00A068B0">
        <w:t xml:space="preserve"> that it is the </w:t>
      </w:r>
      <w:r w:rsidR="0029104E" w:rsidRPr="003B2076">
        <w:rPr>
          <w:b/>
        </w:rPr>
        <w:t>Customer</w:t>
      </w:r>
      <w:r w:rsidR="0029104E" w:rsidRPr="00A068B0">
        <w:rPr>
          <w:b/>
        </w:rPr>
        <w:t>’s</w:t>
      </w:r>
      <w:r w:rsidR="0029104E" w:rsidRPr="00A068B0">
        <w:t xml:space="preserve"> responsibility to ensure that this safety information is kept up to date. The installation operating instructions shall contain the </w:t>
      </w:r>
      <w:r w:rsidR="0029104E" w:rsidRPr="00A068B0">
        <w:rPr>
          <w:b/>
        </w:rPr>
        <w:t xml:space="preserve">Manufacturer’s </w:t>
      </w:r>
      <w:r w:rsidR="0029104E" w:rsidRPr="00A068B0">
        <w:t xml:space="preserve">contact details </w:t>
      </w:r>
      <w:r w:rsidR="00410A30">
        <w:t>eg</w:t>
      </w:r>
      <w:r w:rsidR="0029104E" w:rsidRPr="00A068B0">
        <w:t xml:space="preserve"> name, telephone number and web address.</w:t>
      </w:r>
    </w:p>
    <w:p w14:paraId="711B4DBC" w14:textId="1D62C5FB" w:rsidR="0029104E" w:rsidRPr="003B2076" w:rsidRDefault="0029104E" w:rsidP="003B7C17">
      <w:pPr>
        <w:pStyle w:val="Heading2"/>
      </w:pPr>
      <w:bookmarkStart w:id="34" w:name="_Toc506580637"/>
      <w:r w:rsidRPr="003B2076">
        <w:t>Maintenance &amp; Routine Testing</w:t>
      </w:r>
      <w:bookmarkEnd w:id="34"/>
    </w:p>
    <w:p w14:paraId="3F822580" w14:textId="52C74DEE" w:rsidR="0029104E" w:rsidRPr="00A068B0" w:rsidRDefault="00AA3E95" w:rsidP="00B83C15">
      <w:pPr>
        <w:pStyle w:val="NumberedPARAlevel3"/>
        <w:ind w:left="709" w:hanging="709"/>
        <w:rPr>
          <w:lang w:eastAsia="en-GB"/>
        </w:rPr>
      </w:pPr>
      <w:r w:rsidRPr="00A068B0">
        <w:rPr>
          <w:bCs w:val="0"/>
        </w:rPr>
        <w:t>P</w:t>
      </w:r>
      <w:r w:rsidR="0029104E" w:rsidRPr="00A068B0">
        <w:rPr>
          <w:lang w:eastAsia="en-GB"/>
        </w:rPr>
        <w:t xml:space="preserve">eriodic testing of the </w:t>
      </w:r>
      <w:r w:rsidR="0029104E" w:rsidRPr="003B2076">
        <w:rPr>
          <w:b/>
          <w:lang w:eastAsia="en-GB"/>
        </w:rPr>
        <w:t>Micro-generator</w:t>
      </w:r>
      <w:r w:rsidR="0029104E" w:rsidRPr="00A068B0">
        <w:rPr>
          <w:lang w:eastAsia="en-GB"/>
        </w:rPr>
        <w:t xml:space="preserve"> is recommended at intervals prescribed by the </w:t>
      </w:r>
      <w:r w:rsidR="0029104E" w:rsidRPr="00A068B0">
        <w:rPr>
          <w:b/>
          <w:lang w:eastAsia="en-GB"/>
        </w:rPr>
        <w:t>Manufacturer</w:t>
      </w:r>
      <w:r w:rsidR="0029104E" w:rsidRPr="00A068B0">
        <w:rPr>
          <w:lang w:eastAsia="en-GB"/>
        </w:rPr>
        <w:t>. This information shall be included in the installation and</w:t>
      </w:r>
      <w:r w:rsidR="0029104E" w:rsidRPr="003B2076">
        <w:rPr>
          <w:b/>
        </w:rPr>
        <w:t xml:space="preserve"> </w:t>
      </w:r>
      <w:r w:rsidR="0029104E" w:rsidRPr="00A068B0">
        <w:rPr>
          <w:lang w:eastAsia="en-GB"/>
        </w:rPr>
        <w:t>user instructions. The method of testing and/or servicing should be included in the servicing instructions.</w:t>
      </w:r>
    </w:p>
    <w:p w14:paraId="7EE5713E" w14:textId="5C9390E7" w:rsidR="0029104E" w:rsidRPr="003B2076" w:rsidRDefault="0029104E" w:rsidP="003B7C17">
      <w:pPr>
        <w:pStyle w:val="Heading2"/>
        <w:rPr>
          <w:lang w:eastAsia="en-GB"/>
        </w:rPr>
      </w:pPr>
      <w:bookmarkStart w:id="35" w:name="_Toc506580638"/>
      <w:r w:rsidRPr="003B2076">
        <w:rPr>
          <w:lang w:eastAsia="en-GB"/>
        </w:rPr>
        <w:t>Phase Unbalance</w:t>
      </w:r>
      <w:bookmarkEnd w:id="35"/>
    </w:p>
    <w:p w14:paraId="17CA6125" w14:textId="24F66330" w:rsidR="0029104E" w:rsidRPr="00A068B0" w:rsidRDefault="00AA3E95" w:rsidP="00B83C15">
      <w:pPr>
        <w:pStyle w:val="NumberedPARAlevel3"/>
        <w:ind w:left="709" w:hanging="709"/>
        <w:rPr>
          <w:rFonts w:cs="Arial"/>
          <w:lang w:eastAsia="en-GB"/>
        </w:rPr>
      </w:pPr>
      <w:r w:rsidRPr="00A068B0">
        <w:rPr>
          <w:szCs w:val="22"/>
          <w:lang w:eastAsia="en-GB"/>
        </w:rPr>
        <w:t>T</w:t>
      </w:r>
      <w:r w:rsidR="0029104E" w:rsidRPr="00A068B0">
        <w:rPr>
          <w:rFonts w:cs="Arial"/>
          <w:szCs w:val="22"/>
          <w:lang w:eastAsia="en-GB"/>
        </w:rPr>
        <w:t>here is no requirement to balance phases on installations below or equal to 16 A per phase.</w:t>
      </w:r>
    </w:p>
    <w:p w14:paraId="1C9057A8" w14:textId="1AD8F145" w:rsidR="0029104E" w:rsidRPr="003B2076" w:rsidRDefault="00AA3E95" w:rsidP="00B83C15">
      <w:pPr>
        <w:pStyle w:val="NumberedPARAlevel3"/>
        <w:ind w:left="709" w:hanging="709"/>
        <w:rPr>
          <w:rFonts w:cs="Arial"/>
          <w:lang w:eastAsia="en-GB"/>
        </w:rPr>
      </w:pPr>
      <w:r w:rsidRPr="00A068B0">
        <w:rPr>
          <w:szCs w:val="22"/>
          <w:lang w:eastAsia="en-GB"/>
        </w:rPr>
        <w:t>F</w:t>
      </w:r>
      <w:r w:rsidR="0029104E" w:rsidRPr="00A068B0">
        <w:rPr>
          <w:rFonts w:cs="Arial"/>
          <w:lang w:eastAsia="en-GB"/>
        </w:rPr>
        <w:t xml:space="preserve">or multiple installations of </w:t>
      </w:r>
      <w:r w:rsidR="0029104E" w:rsidRPr="00A068B0">
        <w:rPr>
          <w:rFonts w:cs="Arial"/>
          <w:b/>
          <w:lang w:eastAsia="en-GB"/>
        </w:rPr>
        <w:t>Micro-generators</w:t>
      </w:r>
      <w:r w:rsidR="0029104E" w:rsidRPr="00A068B0">
        <w:rPr>
          <w:rFonts w:cs="Arial"/>
          <w:lang w:eastAsia="en-GB"/>
        </w:rPr>
        <w:t xml:space="preserve"> (</w:t>
      </w:r>
      <w:r w:rsidR="00410A30">
        <w:rPr>
          <w:rFonts w:cs="Arial"/>
          <w:lang w:eastAsia="en-GB"/>
        </w:rPr>
        <w:t>eg</w:t>
      </w:r>
      <w:r w:rsidR="0029104E" w:rsidRPr="00A068B0">
        <w:rPr>
          <w:rFonts w:cs="Arial"/>
          <w:lang w:eastAsia="en-GB"/>
        </w:rPr>
        <w:t xml:space="preserve"> new housing developments), balancing the </w:t>
      </w:r>
      <w:r w:rsidR="0029104E" w:rsidRPr="00A068B0">
        <w:rPr>
          <w:rFonts w:cs="Arial"/>
          <w:b/>
          <w:lang w:eastAsia="en-GB"/>
        </w:rPr>
        <w:t>Micro-generators</w:t>
      </w:r>
      <w:r w:rsidR="0029104E" w:rsidRPr="00A068B0">
        <w:rPr>
          <w:rFonts w:cs="Arial"/>
          <w:lang w:eastAsia="en-GB"/>
        </w:rPr>
        <w:t xml:space="preserve"> evenly against the load on the three phases will need to be considered by the </w:t>
      </w:r>
      <w:r w:rsidR="0029104E" w:rsidRPr="00A068B0">
        <w:rPr>
          <w:rFonts w:cs="Arial"/>
          <w:b/>
          <w:lang w:eastAsia="en-GB"/>
        </w:rPr>
        <w:t>DNO</w:t>
      </w:r>
      <w:r w:rsidR="0029104E" w:rsidRPr="00A068B0">
        <w:rPr>
          <w:rFonts w:cs="Arial"/>
          <w:lang w:eastAsia="en-GB"/>
        </w:rPr>
        <w:t xml:space="preserve">. </w:t>
      </w:r>
      <w:r w:rsidR="0029104E" w:rsidRPr="003B2076">
        <w:rPr>
          <w:rFonts w:cs="Arial"/>
          <w:lang w:eastAsia="en-GB"/>
        </w:rPr>
        <w:t xml:space="preserve">The </w:t>
      </w:r>
      <w:r w:rsidR="0029104E" w:rsidRPr="003B2076">
        <w:rPr>
          <w:rFonts w:cs="Arial"/>
          <w:b/>
          <w:lang w:eastAsia="en-GB"/>
        </w:rPr>
        <w:t>DNO</w:t>
      </w:r>
      <w:r w:rsidR="0029104E" w:rsidRPr="003B2076">
        <w:rPr>
          <w:rFonts w:cs="Arial"/>
          <w:lang w:eastAsia="en-GB"/>
        </w:rPr>
        <w:t xml:space="preserve"> will advise the </w:t>
      </w:r>
      <w:r w:rsidR="0029104E" w:rsidRPr="003B2076">
        <w:rPr>
          <w:rFonts w:cs="Arial"/>
          <w:b/>
          <w:lang w:eastAsia="en-GB"/>
        </w:rPr>
        <w:t>Installer</w:t>
      </w:r>
      <w:r w:rsidR="0029104E" w:rsidRPr="003B2076">
        <w:rPr>
          <w:rFonts w:cs="Arial"/>
          <w:lang w:eastAsia="en-GB"/>
        </w:rPr>
        <w:t xml:space="preserve"> of any phase balancing requirements.</w:t>
      </w:r>
    </w:p>
    <w:p w14:paraId="4C44719F" w14:textId="77777777" w:rsidR="006F1C91" w:rsidRPr="003B2076" w:rsidRDefault="006F1C91">
      <w:pPr>
        <w:jc w:val="left"/>
        <w:rPr>
          <w:rFonts w:cs="Times New Roman"/>
          <w:b/>
          <w:bCs/>
          <w:spacing w:val="0"/>
          <w:sz w:val="24"/>
          <w:szCs w:val="22"/>
        </w:rPr>
      </w:pPr>
      <w:r w:rsidRPr="003B2076">
        <w:br w:type="page"/>
      </w:r>
    </w:p>
    <w:p w14:paraId="687F950E" w14:textId="5E10F99A" w:rsidR="0029104E" w:rsidRPr="00A068B0" w:rsidRDefault="0029104E" w:rsidP="003B7C17">
      <w:pPr>
        <w:pStyle w:val="Heading1"/>
        <w:rPr>
          <w:rFonts w:cs="Arial"/>
          <w:sz w:val="20"/>
          <w:szCs w:val="20"/>
          <w:lang w:eastAsia="en-GB"/>
        </w:rPr>
      </w:pPr>
      <w:bookmarkStart w:id="36" w:name="_Toc506580639"/>
      <w:r w:rsidRPr="003B2076">
        <w:lastRenderedPageBreak/>
        <w:t>Commissioning, Notification and Decommissioning</w:t>
      </w:r>
      <w:bookmarkEnd w:id="36"/>
      <w:r w:rsidRPr="003B2076">
        <w:t xml:space="preserve"> </w:t>
      </w:r>
    </w:p>
    <w:p w14:paraId="01862FCD" w14:textId="07742CB9" w:rsidR="0029104E" w:rsidRPr="003B2076" w:rsidRDefault="0029104E" w:rsidP="003B7C17">
      <w:pPr>
        <w:pStyle w:val="Heading2"/>
      </w:pPr>
      <w:bookmarkStart w:id="37" w:name="_Toc506580640"/>
      <w:r w:rsidRPr="003B2076">
        <w:t>General</w:t>
      </w:r>
      <w:bookmarkEnd w:id="37"/>
    </w:p>
    <w:p w14:paraId="13E48CAA" w14:textId="3A8ECF1E" w:rsidR="0029104E" w:rsidRPr="00A068B0" w:rsidRDefault="00AA3E95" w:rsidP="00B83C15">
      <w:pPr>
        <w:pStyle w:val="NumberedPARAlevel3"/>
        <w:ind w:left="709" w:hanging="709"/>
      </w:pPr>
      <w:r w:rsidRPr="00A068B0">
        <w:rPr>
          <w:bCs w:val="0"/>
        </w:rPr>
        <w:t>T</w:t>
      </w:r>
      <w:r w:rsidR="0029104E" w:rsidRPr="00A068B0">
        <w:t xml:space="preserve">he installation shall be carried out by </w:t>
      </w:r>
      <w:r w:rsidR="0029104E" w:rsidRPr="00A068B0">
        <w:rPr>
          <w:b/>
        </w:rPr>
        <w:t>Installers</w:t>
      </w:r>
      <w:r w:rsidR="0029104E" w:rsidRPr="00A068B0">
        <w:t xml:space="preserve"> who are competent and have </w:t>
      </w:r>
      <w:proofErr w:type="gramStart"/>
      <w:r w:rsidR="0029104E" w:rsidRPr="00A068B0">
        <w:t>sufficient</w:t>
      </w:r>
      <w:proofErr w:type="gramEnd"/>
      <w:r w:rsidR="0029104E" w:rsidRPr="00A068B0">
        <w:t xml:space="preserve"> skills and training (complete with recognised and approved qualifications relating to the fuels used and general electrical installations) to apply safe methods of work to install a </w:t>
      </w:r>
      <w:r w:rsidR="0029104E" w:rsidRPr="00A068B0">
        <w:rPr>
          <w:b/>
        </w:rPr>
        <w:t>Micro-generator</w:t>
      </w:r>
      <w:r w:rsidR="0029104E" w:rsidRPr="00A068B0">
        <w:t xml:space="preserve"> in compliance with this EREC G98. </w:t>
      </w:r>
    </w:p>
    <w:p w14:paraId="45506232" w14:textId="59B3CEC9" w:rsidR="00AA3E95" w:rsidRPr="00A068B0" w:rsidRDefault="00AA3E95" w:rsidP="00B83C15">
      <w:pPr>
        <w:pStyle w:val="NumberedPARAlevel3"/>
        <w:ind w:left="709" w:hanging="709"/>
      </w:pPr>
      <w:r w:rsidRPr="00A068B0">
        <w:t>N</w:t>
      </w:r>
      <w:r w:rsidR="0029104E" w:rsidRPr="00A068B0">
        <w:t xml:space="preserve">otwithstanding the requirements of this EREC G98, the installation will be carried out to no lower a standard than that required in the </w:t>
      </w:r>
      <w:r w:rsidR="0029104E" w:rsidRPr="00A068B0">
        <w:rPr>
          <w:b/>
        </w:rPr>
        <w:t>Manufacturer’s</w:t>
      </w:r>
      <w:r w:rsidR="0029104E" w:rsidRPr="00A068B0">
        <w:t xml:space="preserve"> installation instructions.</w:t>
      </w:r>
    </w:p>
    <w:p w14:paraId="70985E28" w14:textId="732B09F4" w:rsidR="0029104E" w:rsidRPr="00A068B0" w:rsidRDefault="00AA3E95" w:rsidP="00B83C15">
      <w:pPr>
        <w:pStyle w:val="NumberedPARAlevel3"/>
        <w:ind w:left="709" w:hanging="709"/>
      </w:pPr>
      <w:r w:rsidRPr="00A068B0">
        <w:t>T</w:t>
      </w:r>
      <w:r w:rsidR="0029104E" w:rsidRPr="00A068B0">
        <w:t xml:space="preserve">he information required by a </w:t>
      </w:r>
      <w:r w:rsidR="0029104E" w:rsidRPr="00A068B0">
        <w:rPr>
          <w:b/>
        </w:rPr>
        <w:t>DNO</w:t>
      </w:r>
      <w:r w:rsidR="0029104E" w:rsidRPr="00A068B0">
        <w:t xml:space="preserve"> under an Application for Connection is shown in Appendix 3 Form A. The information required by a </w:t>
      </w:r>
      <w:r w:rsidR="0029104E" w:rsidRPr="003B2076">
        <w:rPr>
          <w:b/>
        </w:rPr>
        <w:t>DNO</w:t>
      </w:r>
      <w:r w:rsidR="0029104E" w:rsidRPr="00A068B0">
        <w:t xml:space="preserve"> to confirm commissioning is shown in </w:t>
      </w:r>
      <w:r w:rsidR="0029104E" w:rsidRPr="003B2076">
        <w:t>Appendix 3 Form B.</w:t>
      </w:r>
    </w:p>
    <w:p w14:paraId="20611F91" w14:textId="40AEB2D0" w:rsidR="0029104E" w:rsidRPr="00A068B0" w:rsidRDefault="00AA3E95" w:rsidP="00B83C15">
      <w:pPr>
        <w:pStyle w:val="NumberedPARAlevel3"/>
        <w:ind w:left="709" w:hanging="709"/>
      </w:pPr>
      <w:r w:rsidRPr="00A068B0">
        <w:t>I</w:t>
      </w:r>
      <w:r w:rsidR="0029104E" w:rsidRPr="00A068B0">
        <w:t xml:space="preserve">t is the responsibility of the </w:t>
      </w:r>
      <w:r w:rsidR="0029104E" w:rsidRPr="00A068B0">
        <w:rPr>
          <w:b/>
        </w:rPr>
        <w:t>Installer</w:t>
      </w:r>
      <w:r w:rsidR="0029104E" w:rsidRPr="00A068B0">
        <w:t xml:space="preserve"> to ensure that the relevant information as specified in sections </w:t>
      </w:r>
      <w:r w:rsidR="00AA29A8" w:rsidRPr="003B2076">
        <w:t>5</w:t>
      </w:r>
      <w:r w:rsidR="00AA29A8" w:rsidRPr="00A068B0">
        <w:t xml:space="preserve"> </w:t>
      </w:r>
      <w:r w:rsidR="0029104E" w:rsidRPr="00A068B0">
        <w:t xml:space="preserve">and </w:t>
      </w:r>
      <w:r w:rsidR="00AA29A8" w:rsidRPr="003B2076">
        <w:t>6</w:t>
      </w:r>
      <w:r w:rsidR="00AA29A8" w:rsidRPr="00A068B0">
        <w:t xml:space="preserve"> </w:t>
      </w:r>
      <w:r w:rsidR="0029104E" w:rsidRPr="00A068B0">
        <w:t xml:space="preserve">is forwarded to the local </w:t>
      </w:r>
      <w:r w:rsidR="0029104E" w:rsidRPr="003B2076">
        <w:rPr>
          <w:b/>
        </w:rPr>
        <w:t xml:space="preserve">DNO </w:t>
      </w:r>
      <w:r w:rsidR="0029104E" w:rsidRPr="003B2076">
        <w:t>as appropriate</w:t>
      </w:r>
      <w:r w:rsidR="0029104E" w:rsidRPr="00A068B0">
        <w:t xml:space="preserve">. The pro forma in </w:t>
      </w:r>
      <w:r w:rsidR="0029104E" w:rsidRPr="003B2076">
        <w:t xml:space="preserve">Appendix 3 </w:t>
      </w:r>
      <w:r w:rsidR="0029104E" w:rsidRPr="00A068B0">
        <w:t>are designed to:</w:t>
      </w:r>
    </w:p>
    <w:p w14:paraId="4904BB0B" w14:textId="77777777" w:rsidR="0029104E" w:rsidRPr="00A068B0" w:rsidRDefault="0029104E" w:rsidP="00B83C15">
      <w:pPr>
        <w:pStyle w:val="ListParagraph"/>
        <w:widowControl w:val="0"/>
        <w:numPr>
          <w:ilvl w:val="2"/>
          <w:numId w:val="20"/>
        </w:numPr>
        <w:autoSpaceDE w:val="0"/>
        <w:autoSpaceDN w:val="0"/>
        <w:adjustRightInd w:val="0"/>
        <w:spacing w:after="0" w:line="240" w:lineRule="auto"/>
        <w:ind w:left="1417" w:right="-20" w:hanging="708"/>
        <w:jc w:val="both"/>
        <w:rPr>
          <w:rFonts w:ascii="Arial" w:hAnsi="Arial" w:cs="Arial"/>
          <w:szCs w:val="20"/>
        </w:rPr>
      </w:pPr>
      <w:r w:rsidRPr="00A068B0">
        <w:rPr>
          <w:rFonts w:ascii="Arial" w:hAnsi="Arial" w:cs="Arial"/>
          <w:szCs w:val="20"/>
        </w:rPr>
        <w:t xml:space="preserve">simplify the connection procedure for both </w:t>
      </w:r>
      <w:r w:rsidRPr="003B2076">
        <w:rPr>
          <w:rFonts w:ascii="Arial" w:hAnsi="Arial" w:cs="Arial"/>
          <w:b/>
          <w:szCs w:val="20"/>
        </w:rPr>
        <w:t>DNO</w:t>
      </w:r>
      <w:r w:rsidRPr="00A068B0">
        <w:rPr>
          <w:rFonts w:ascii="Arial" w:hAnsi="Arial" w:cs="Arial"/>
          <w:szCs w:val="20"/>
        </w:rPr>
        <w:t xml:space="preserve"> and </w:t>
      </w:r>
      <w:r w:rsidRPr="003B2076">
        <w:rPr>
          <w:rFonts w:ascii="Arial" w:hAnsi="Arial" w:cs="Arial"/>
          <w:b/>
          <w:szCs w:val="20"/>
        </w:rPr>
        <w:t>Micro-generator</w:t>
      </w:r>
      <w:r w:rsidRPr="00A068B0">
        <w:rPr>
          <w:rFonts w:ascii="Arial" w:hAnsi="Arial" w:cs="Arial"/>
          <w:szCs w:val="20"/>
        </w:rPr>
        <w:t xml:space="preserve"> </w:t>
      </w:r>
      <w:r w:rsidRPr="00A068B0">
        <w:rPr>
          <w:rFonts w:ascii="Arial" w:hAnsi="Arial" w:cs="Arial"/>
          <w:b/>
          <w:szCs w:val="20"/>
        </w:rPr>
        <w:t>Installer</w:t>
      </w:r>
      <w:r w:rsidRPr="00A068B0">
        <w:rPr>
          <w:rFonts w:ascii="Arial" w:hAnsi="Arial" w:cs="Arial"/>
          <w:szCs w:val="20"/>
        </w:rPr>
        <w:t>;</w:t>
      </w:r>
    </w:p>
    <w:p w14:paraId="558865C5" w14:textId="77777777" w:rsidR="0029104E" w:rsidRPr="00A068B0" w:rsidRDefault="0029104E" w:rsidP="00B83C15">
      <w:pPr>
        <w:pStyle w:val="ListParagraph"/>
        <w:widowControl w:val="0"/>
        <w:numPr>
          <w:ilvl w:val="2"/>
          <w:numId w:val="20"/>
        </w:numPr>
        <w:autoSpaceDE w:val="0"/>
        <w:autoSpaceDN w:val="0"/>
        <w:adjustRightInd w:val="0"/>
        <w:spacing w:after="0" w:line="252" w:lineRule="exact"/>
        <w:ind w:left="1417" w:right="52" w:hanging="708"/>
        <w:jc w:val="both"/>
        <w:rPr>
          <w:rFonts w:ascii="Arial" w:hAnsi="Arial" w:cs="Arial"/>
          <w:szCs w:val="20"/>
        </w:rPr>
      </w:pPr>
      <w:r w:rsidRPr="00A068B0">
        <w:rPr>
          <w:rFonts w:ascii="Arial" w:hAnsi="Arial" w:cs="Arial"/>
          <w:szCs w:val="20"/>
        </w:rPr>
        <w:t xml:space="preserve">provide the </w:t>
      </w:r>
      <w:r w:rsidRPr="003B2076">
        <w:rPr>
          <w:rFonts w:ascii="Arial" w:hAnsi="Arial" w:cs="Arial"/>
          <w:b/>
          <w:szCs w:val="20"/>
        </w:rPr>
        <w:t>DNO</w:t>
      </w:r>
      <w:r w:rsidRPr="00A068B0">
        <w:rPr>
          <w:rFonts w:ascii="Arial" w:hAnsi="Arial" w:cs="Arial"/>
          <w:szCs w:val="20"/>
        </w:rPr>
        <w:t xml:space="preserve"> with all the information required to assess the potential impact of the </w:t>
      </w:r>
      <w:r w:rsidRPr="003B2076">
        <w:rPr>
          <w:rFonts w:ascii="Arial" w:hAnsi="Arial" w:cs="Arial"/>
          <w:b/>
          <w:szCs w:val="20"/>
        </w:rPr>
        <w:t>Micro-generator</w:t>
      </w:r>
      <w:r w:rsidRPr="00A068B0">
        <w:rPr>
          <w:rFonts w:ascii="Arial" w:hAnsi="Arial" w:cs="Arial"/>
          <w:szCs w:val="20"/>
        </w:rPr>
        <w:t xml:space="preserve"> connection on the operation of the </w:t>
      </w:r>
      <w:r w:rsidRPr="00A068B0">
        <w:rPr>
          <w:rFonts w:ascii="Arial" w:hAnsi="Arial" w:cs="Arial"/>
          <w:b/>
          <w:szCs w:val="20"/>
        </w:rPr>
        <w:t>Distribution Network</w:t>
      </w:r>
      <w:r w:rsidRPr="00A068B0">
        <w:rPr>
          <w:rFonts w:ascii="Arial" w:hAnsi="Arial" w:cs="Arial"/>
          <w:szCs w:val="20"/>
        </w:rPr>
        <w:t>;</w:t>
      </w:r>
    </w:p>
    <w:p w14:paraId="6CB5090F" w14:textId="77777777" w:rsidR="0029104E" w:rsidRPr="00A068B0" w:rsidRDefault="0029104E" w:rsidP="00B83C15">
      <w:pPr>
        <w:pStyle w:val="ListParagraph"/>
        <w:widowControl w:val="0"/>
        <w:numPr>
          <w:ilvl w:val="2"/>
          <w:numId w:val="20"/>
        </w:numPr>
        <w:autoSpaceDE w:val="0"/>
        <w:autoSpaceDN w:val="0"/>
        <w:adjustRightInd w:val="0"/>
        <w:spacing w:after="0" w:line="240" w:lineRule="auto"/>
        <w:ind w:left="1417" w:right="-20" w:hanging="708"/>
        <w:jc w:val="both"/>
        <w:rPr>
          <w:rFonts w:ascii="Arial" w:hAnsi="Arial" w:cs="Arial"/>
          <w:szCs w:val="20"/>
        </w:rPr>
      </w:pPr>
      <w:r w:rsidRPr="00A068B0">
        <w:rPr>
          <w:rFonts w:ascii="Arial" w:hAnsi="Arial" w:cs="Arial"/>
          <w:szCs w:val="20"/>
        </w:rPr>
        <w:t xml:space="preserve">inform the </w:t>
      </w:r>
      <w:r w:rsidRPr="003B2076">
        <w:rPr>
          <w:rFonts w:ascii="Arial" w:hAnsi="Arial" w:cs="Arial"/>
          <w:b/>
          <w:szCs w:val="20"/>
        </w:rPr>
        <w:t>DNO</w:t>
      </w:r>
      <w:r w:rsidRPr="00A068B0">
        <w:rPr>
          <w:rFonts w:ascii="Arial" w:hAnsi="Arial" w:cs="Arial"/>
          <w:szCs w:val="20"/>
        </w:rPr>
        <w:t xml:space="preserve"> that the </w:t>
      </w:r>
      <w:r w:rsidRPr="003B2076">
        <w:rPr>
          <w:rFonts w:ascii="Arial" w:hAnsi="Arial" w:cs="Arial"/>
          <w:b/>
          <w:szCs w:val="20"/>
        </w:rPr>
        <w:t>Micro-generator</w:t>
      </w:r>
      <w:r w:rsidRPr="00A068B0">
        <w:rPr>
          <w:rFonts w:ascii="Arial" w:hAnsi="Arial" w:cs="Arial"/>
          <w:szCs w:val="20"/>
        </w:rPr>
        <w:t xml:space="preserve"> installation complies with the requirements of this EREC G98;</w:t>
      </w:r>
      <w:r w:rsidRPr="003B2076">
        <w:rPr>
          <w:rFonts w:ascii="Arial" w:hAnsi="Arial" w:cs="Arial"/>
          <w:szCs w:val="20"/>
        </w:rPr>
        <w:t xml:space="preserve"> and</w:t>
      </w:r>
    </w:p>
    <w:p w14:paraId="78298420" w14:textId="77777777" w:rsidR="0029104E" w:rsidRPr="00A068B0" w:rsidRDefault="0029104E" w:rsidP="00B83C15">
      <w:pPr>
        <w:pStyle w:val="ListParagraph"/>
        <w:widowControl w:val="0"/>
        <w:numPr>
          <w:ilvl w:val="2"/>
          <w:numId w:val="20"/>
        </w:numPr>
        <w:autoSpaceDE w:val="0"/>
        <w:autoSpaceDN w:val="0"/>
        <w:adjustRightInd w:val="0"/>
        <w:spacing w:after="0" w:line="240" w:lineRule="auto"/>
        <w:ind w:left="1417" w:right="-20" w:hanging="708"/>
        <w:jc w:val="both"/>
        <w:rPr>
          <w:rFonts w:ascii="Arial" w:hAnsi="Arial" w:cs="Arial"/>
          <w:szCs w:val="20"/>
        </w:rPr>
      </w:pPr>
      <w:r w:rsidRPr="00A068B0">
        <w:rPr>
          <w:rFonts w:ascii="Arial" w:hAnsi="Arial" w:cs="Arial"/>
          <w:szCs w:val="20"/>
        </w:rPr>
        <w:t xml:space="preserve">allow the </w:t>
      </w:r>
      <w:r w:rsidRPr="003B2076">
        <w:rPr>
          <w:rFonts w:ascii="Arial" w:hAnsi="Arial" w:cs="Arial"/>
          <w:b/>
          <w:szCs w:val="20"/>
        </w:rPr>
        <w:t>DNO</w:t>
      </w:r>
      <w:r w:rsidRPr="00A068B0">
        <w:rPr>
          <w:rFonts w:ascii="Arial" w:hAnsi="Arial" w:cs="Arial"/>
          <w:szCs w:val="20"/>
        </w:rPr>
        <w:t xml:space="preserve"> to accurately record the location of all </w:t>
      </w:r>
      <w:r w:rsidRPr="003B2076">
        <w:rPr>
          <w:rFonts w:ascii="Arial" w:hAnsi="Arial" w:cs="Arial"/>
          <w:b/>
          <w:szCs w:val="20"/>
        </w:rPr>
        <w:t>Micro-generator</w:t>
      </w:r>
      <w:r w:rsidRPr="00A068B0">
        <w:rPr>
          <w:rFonts w:ascii="Arial" w:hAnsi="Arial" w:cs="Arial"/>
          <w:b/>
          <w:szCs w:val="20"/>
        </w:rPr>
        <w:t>s</w:t>
      </w:r>
      <w:r w:rsidRPr="00A068B0">
        <w:rPr>
          <w:rFonts w:ascii="Arial" w:hAnsi="Arial" w:cs="Arial"/>
          <w:szCs w:val="20"/>
        </w:rPr>
        <w:t xml:space="preserve"> connected to the </w:t>
      </w:r>
      <w:r w:rsidRPr="00A068B0">
        <w:rPr>
          <w:rFonts w:ascii="Arial" w:hAnsi="Arial" w:cs="Arial"/>
          <w:b/>
          <w:szCs w:val="20"/>
        </w:rPr>
        <w:t>Distribution Network</w:t>
      </w:r>
      <w:r w:rsidRPr="00A068B0">
        <w:rPr>
          <w:rFonts w:ascii="Arial" w:hAnsi="Arial" w:cs="Arial"/>
          <w:szCs w:val="20"/>
        </w:rPr>
        <w:t>.</w:t>
      </w:r>
    </w:p>
    <w:p w14:paraId="368D682F" w14:textId="3E930422" w:rsidR="00AA3E95" w:rsidRPr="00A068B0" w:rsidRDefault="00AA3E95" w:rsidP="00B83C15">
      <w:pPr>
        <w:pStyle w:val="NumberedPARAlevel3"/>
        <w:ind w:left="709" w:hanging="709"/>
      </w:pPr>
      <w:r w:rsidRPr="00A068B0">
        <w:lastRenderedPageBreak/>
        <w:t>U</w:t>
      </w:r>
      <w:r w:rsidR="0029104E" w:rsidRPr="00A068B0">
        <w:t xml:space="preserve">pon receipt of a multiple </w:t>
      </w:r>
      <w:proofErr w:type="gramStart"/>
      <w:r w:rsidR="0029104E" w:rsidRPr="00A068B0">
        <w:t>premises</w:t>
      </w:r>
      <w:proofErr w:type="gramEnd"/>
      <w:r w:rsidR="0029104E" w:rsidRPr="00A068B0">
        <w:t xml:space="preserve"> connection application the </w:t>
      </w:r>
      <w:r w:rsidR="0029104E" w:rsidRPr="00A068B0">
        <w:rPr>
          <w:b/>
        </w:rPr>
        <w:t>DNO’s</w:t>
      </w:r>
      <w:r w:rsidR="0029104E" w:rsidRPr="00A068B0">
        <w:t xml:space="preserve"> response will be in accordance with the electricity generation standards set by the Authority for applications connecting to the </w:t>
      </w:r>
      <w:r w:rsidR="0029104E" w:rsidRPr="00A068B0">
        <w:rPr>
          <w:b/>
        </w:rPr>
        <w:t>Distribution Network</w:t>
      </w:r>
      <w:r w:rsidR="0029104E" w:rsidRPr="00A068B0">
        <w:t>.</w:t>
      </w:r>
    </w:p>
    <w:p w14:paraId="3130F964" w14:textId="76C2B81F" w:rsidR="0029104E" w:rsidRPr="003B2076" w:rsidRDefault="0029104E" w:rsidP="003B7C17">
      <w:pPr>
        <w:pStyle w:val="Heading2"/>
      </w:pPr>
      <w:bookmarkStart w:id="38" w:name="_Toc506580641"/>
      <w:r w:rsidRPr="003B2076">
        <w:t>Commissioning</w:t>
      </w:r>
      <w:bookmarkEnd w:id="38"/>
    </w:p>
    <w:p w14:paraId="3EDC3237" w14:textId="409406BC" w:rsidR="0029104E" w:rsidRPr="00A068B0" w:rsidRDefault="00AA3E95" w:rsidP="00B83C15">
      <w:pPr>
        <w:pStyle w:val="NumberedPARAlevel3"/>
        <w:ind w:left="709" w:hanging="709"/>
      </w:pPr>
      <w:r w:rsidRPr="00A068B0">
        <w:rPr>
          <w:bCs w:val="0"/>
        </w:rPr>
        <w:t>N</w:t>
      </w:r>
      <w:r w:rsidR="0029104E" w:rsidRPr="00A068B0">
        <w:t xml:space="preserve">o parameter relating to the electrical connection and subject to type verification certification shall be modified unless previously agreed in writing between the </w:t>
      </w:r>
      <w:r w:rsidR="0029104E" w:rsidRPr="003B2076">
        <w:rPr>
          <w:b/>
        </w:rPr>
        <w:t>DNO</w:t>
      </w:r>
      <w:r w:rsidR="0029104E" w:rsidRPr="00A068B0">
        <w:t xml:space="preserve"> and the </w:t>
      </w:r>
      <w:r w:rsidR="0029104E" w:rsidRPr="00A068B0">
        <w:rPr>
          <w:b/>
        </w:rPr>
        <w:t>Customer</w:t>
      </w:r>
      <w:r w:rsidR="0029104E" w:rsidRPr="00A068B0">
        <w:t xml:space="preserve"> or </w:t>
      </w:r>
      <w:r w:rsidR="0029104E" w:rsidRPr="003B2076">
        <w:t>their</w:t>
      </w:r>
      <w:r w:rsidR="0029104E" w:rsidRPr="00A068B0">
        <w:t xml:space="preserve"> agent. </w:t>
      </w:r>
      <w:r w:rsidR="0029104E" w:rsidRPr="003B2076">
        <w:rPr>
          <w:b/>
        </w:rPr>
        <w:t>Customer</w:t>
      </w:r>
      <w:r w:rsidR="0029104E" w:rsidRPr="00A068B0">
        <w:t xml:space="preserve"> access to such parameters shall be prevented.</w:t>
      </w:r>
    </w:p>
    <w:p w14:paraId="207F4D5C" w14:textId="77F42E28" w:rsidR="0029104E" w:rsidRPr="00A068B0" w:rsidRDefault="00AA3E95" w:rsidP="00B83C15">
      <w:pPr>
        <w:pStyle w:val="NumberedPARAlevel3"/>
        <w:ind w:left="709" w:hanging="709"/>
      </w:pPr>
      <w:r w:rsidRPr="00A068B0">
        <w:t>A</w:t>
      </w:r>
      <w:r w:rsidR="0029104E" w:rsidRPr="00A068B0">
        <w:t xml:space="preserve">s part of the on-site commissioning tests the </w:t>
      </w:r>
      <w:r w:rsidR="0029104E" w:rsidRPr="00A068B0">
        <w:rPr>
          <w:b/>
        </w:rPr>
        <w:t>Installer</w:t>
      </w:r>
      <w:r w:rsidR="0029104E" w:rsidRPr="00A068B0">
        <w:t xml:space="preserve"> shall carry out a functional check of the loss of mains protection, for example by removing the supply to the </w:t>
      </w:r>
      <w:r w:rsidR="0029104E" w:rsidRPr="003B2076">
        <w:rPr>
          <w:b/>
        </w:rPr>
        <w:t>Micro-generator</w:t>
      </w:r>
      <w:r w:rsidR="0029104E" w:rsidRPr="00A068B0">
        <w:t xml:space="preserve"> during operation and checking that the </w:t>
      </w:r>
      <w:r w:rsidR="0029104E" w:rsidRPr="00A068B0">
        <w:rPr>
          <w:b/>
        </w:rPr>
        <w:t>Interface Protection</w:t>
      </w:r>
      <w:r w:rsidR="0029104E" w:rsidRPr="00A068B0">
        <w:t xml:space="preserve"> operates to disconnect the </w:t>
      </w:r>
      <w:r w:rsidR="0029104E" w:rsidRPr="003B2076">
        <w:rPr>
          <w:b/>
        </w:rPr>
        <w:t>Micro-generator</w:t>
      </w:r>
      <w:r w:rsidR="0029104E" w:rsidRPr="00A068B0">
        <w:t xml:space="preserve"> from the </w:t>
      </w:r>
      <w:r w:rsidR="0029104E" w:rsidRPr="003B2076">
        <w:rPr>
          <w:b/>
        </w:rPr>
        <w:t>DNO’s</w:t>
      </w:r>
      <w:r w:rsidR="0029104E" w:rsidRPr="00A068B0">
        <w:t xml:space="preserve"> </w:t>
      </w:r>
      <w:r w:rsidR="0029104E" w:rsidRPr="00A068B0">
        <w:rPr>
          <w:b/>
        </w:rPr>
        <w:t>Distribution</w:t>
      </w:r>
      <w:r w:rsidR="0029104E" w:rsidRPr="00A068B0">
        <w:t xml:space="preserve"> </w:t>
      </w:r>
      <w:r w:rsidR="0029104E" w:rsidRPr="003B2076">
        <w:rPr>
          <w:b/>
        </w:rPr>
        <w:t>Network</w:t>
      </w:r>
      <w:r w:rsidR="0029104E" w:rsidRPr="00A068B0">
        <w:t xml:space="preserve">. For three phase installations this test can be achieved by opening a </w:t>
      </w:r>
      <w:proofErr w:type="gramStart"/>
      <w:r w:rsidR="0029104E" w:rsidRPr="00A068B0">
        <w:t>three phase</w:t>
      </w:r>
      <w:proofErr w:type="gramEnd"/>
      <w:r w:rsidR="0029104E" w:rsidRPr="00A068B0">
        <w:t xml:space="preserve"> circuit breaker or isolator and confirming that the </w:t>
      </w:r>
      <w:r w:rsidR="0029104E" w:rsidRPr="00A068B0">
        <w:rPr>
          <w:b/>
        </w:rPr>
        <w:t>Micro-generator</w:t>
      </w:r>
      <w:r w:rsidR="0029104E" w:rsidRPr="00A068B0">
        <w:t xml:space="preserve"> has shut down. Testing for the loss of a single phase is covered in the type testing of </w:t>
      </w:r>
      <w:r w:rsidR="0029104E" w:rsidRPr="00A068B0">
        <w:rPr>
          <w:b/>
        </w:rPr>
        <w:t>Inverter</w:t>
      </w:r>
      <w:r w:rsidR="0029104E" w:rsidRPr="00A068B0">
        <w:t xml:space="preserve">s, see </w:t>
      </w:r>
      <w:r w:rsidR="0029104E" w:rsidRPr="003B2076">
        <w:t>section 1</w:t>
      </w:r>
      <w:r w:rsidR="00AA29A8" w:rsidRPr="003B2076">
        <w:t>0</w:t>
      </w:r>
      <w:r w:rsidR="0029104E" w:rsidRPr="003B2076">
        <w:t>.2</w:t>
      </w:r>
      <w:r w:rsidR="0029104E" w:rsidRPr="00A068B0">
        <w:t>.</w:t>
      </w:r>
    </w:p>
    <w:p w14:paraId="4EC7930B" w14:textId="6DB9E719" w:rsidR="0029104E" w:rsidRPr="003B2076" w:rsidRDefault="0029104E" w:rsidP="003B7C17">
      <w:pPr>
        <w:pStyle w:val="Heading2"/>
      </w:pPr>
      <w:bookmarkStart w:id="39" w:name="_Toc506580642"/>
      <w:r w:rsidRPr="003B2076">
        <w:t>Notification of Commissioning</w:t>
      </w:r>
      <w:bookmarkEnd w:id="39"/>
    </w:p>
    <w:p w14:paraId="5960F7EB" w14:textId="3E41F993" w:rsidR="0029104E" w:rsidRPr="00A068B0" w:rsidRDefault="00AA3E95" w:rsidP="00B83C15">
      <w:pPr>
        <w:pStyle w:val="NumberedPARAlevel3"/>
        <w:ind w:left="709" w:hanging="709"/>
        <w:rPr>
          <w:rFonts w:eastAsia="Batang"/>
          <w:sz w:val="24"/>
        </w:rPr>
      </w:pPr>
      <w:r w:rsidRPr="00A068B0">
        <w:rPr>
          <w:bCs w:val="0"/>
        </w:rPr>
        <w:t>I</w:t>
      </w:r>
      <w:r w:rsidR="0029104E" w:rsidRPr="00A068B0">
        <w:rPr>
          <w:rFonts w:eastAsia="Batang"/>
        </w:rPr>
        <w:t xml:space="preserve">n accordance with </w:t>
      </w:r>
      <w:r w:rsidR="0029104E" w:rsidRPr="00A068B0">
        <w:rPr>
          <w:rFonts w:eastAsia="Batang"/>
          <w:b/>
        </w:rPr>
        <w:t>ESQCR</w:t>
      </w:r>
      <w:r w:rsidR="0029104E" w:rsidRPr="00A068B0">
        <w:rPr>
          <w:rFonts w:eastAsia="Batang"/>
        </w:rPr>
        <w:t xml:space="preserve"> and </w:t>
      </w:r>
      <w:r w:rsidR="0054526A" w:rsidRPr="00A068B0">
        <w:rPr>
          <w:rFonts w:eastAsia="Batang"/>
        </w:rPr>
        <w:t xml:space="preserve">the </w:t>
      </w:r>
      <w:r w:rsidR="0029104E" w:rsidRPr="00A068B0">
        <w:rPr>
          <w:rFonts w:eastAsia="Batang"/>
        </w:rPr>
        <w:t>HSE Certificate of Exemption (2008) (</w:t>
      </w:r>
      <w:r w:rsidR="0029104E" w:rsidRPr="003B2076">
        <w:rPr>
          <w:rFonts w:eastAsia="Batang"/>
        </w:rPr>
        <w:t>see Appendix 4</w:t>
      </w:r>
      <w:r w:rsidR="0029104E" w:rsidRPr="00A068B0">
        <w:rPr>
          <w:rFonts w:eastAsia="Batang"/>
        </w:rPr>
        <w:t xml:space="preserve">) the </w:t>
      </w:r>
      <w:r w:rsidR="0029104E" w:rsidRPr="00A068B0">
        <w:rPr>
          <w:rFonts w:eastAsia="Batang"/>
          <w:b/>
        </w:rPr>
        <w:t>Installer</w:t>
      </w:r>
      <w:r w:rsidR="0029104E" w:rsidRPr="00A068B0">
        <w:rPr>
          <w:rFonts w:eastAsia="Batang"/>
        </w:rPr>
        <w:t xml:space="preserve"> shall ensure that the </w:t>
      </w:r>
      <w:r w:rsidR="0029104E" w:rsidRPr="00A068B0">
        <w:rPr>
          <w:rFonts w:eastAsia="Batang"/>
          <w:b/>
        </w:rPr>
        <w:t>DNO</w:t>
      </w:r>
      <w:r w:rsidR="0029104E" w:rsidRPr="00A068B0">
        <w:rPr>
          <w:rFonts w:eastAsia="Batang"/>
        </w:rPr>
        <w:t xml:space="preserve"> is advised of the intention to use the </w:t>
      </w:r>
      <w:r w:rsidR="0029104E" w:rsidRPr="003B2076">
        <w:rPr>
          <w:rFonts w:eastAsia="Batang"/>
          <w:b/>
        </w:rPr>
        <w:t>Micro-generator</w:t>
      </w:r>
      <w:r w:rsidR="0029104E" w:rsidRPr="00A068B0">
        <w:rPr>
          <w:rFonts w:eastAsia="Batang"/>
        </w:rPr>
        <w:t xml:space="preserve"> in parallel with the </w:t>
      </w:r>
      <w:r w:rsidR="0029104E" w:rsidRPr="00A068B0">
        <w:rPr>
          <w:rFonts w:eastAsia="Batang"/>
          <w:b/>
        </w:rPr>
        <w:t>Distribution Network</w:t>
      </w:r>
      <w:r w:rsidR="0029104E" w:rsidRPr="00A068B0">
        <w:rPr>
          <w:rFonts w:eastAsia="Batang"/>
        </w:rPr>
        <w:t xml:space="preserve"> no later than 28 days (inclusive of the day of commissioning) after commissioning the </w:t>
      </w:r>
      <w:r w:rsidR="0029104E" w:rsidRPr="003B2076">
        <w:rPr>
          <w:rFonts w:eastAsia="Batang"/>
          <w:b/>
        </w:rPr>
        <w:t>Micro-generator</w:t>
      </w:r>
      <w:r w:rsidR="0029104E" w:rsidRPr="00A068B0">
        <w:rPr>
          <w:rFonts w:eastAsia="Batang"/>
        </w:rPr>
        <w:t>.</w:t>
      </w:r>
      <w:r w:rsidR="0029104E" w:rsidRPr="00A068B0">
        <w:rPr>
          <w:rFonts w:eastAsia="Batang"/>
          <w:b/>
        </w:rPr>
        <w:t xml:space="preserve"> </w:t>
      </w:r>
      <w:r w:rsidR="0029104E" w:rsidRPr="00A068B0">
        <w:rPr>
          <w:rFonts w:eastAsia="Batang"/>
        </w:rPr>
        <w:t xml:space="preserve"> Notification </w:t>
      </w:r>
      <w:r w:rsidR="0029104E" w:rsidRPr="00A068B0">
        <w:t xml:space="preserve">that the </w:t>
      </w:r>
      <w:r w:rsidR="0029104E" w:rsidRPr="003B2076">
        <w:rPr>
          <w:b/>
        </w:rPr>
        <w:t>Micro-generator</w:t>
      </w:r>
      <w:r w:rsidR="0029104E" w:rsidRPr="00A068B0">
        <w:t xml:space="preserve"> has been commissioned</w:t>
      </w:r>
      <w:r w:rsidR="0029104E" w:rsidRPr="00A068B0">
        <w:rPr>
          <w:rFonts w:eastAsia="Batang"/>
        </w:rPr>
        <w:t xml:space="preserve"> is achieved by completing an </w:t>
      </w:r>
      <w:r w:rsidR="0029104E" w:rsidRPr="00A068B0">
        <w:rPr>
          <w:rFonts w:eastAsia="Batang"/>
          <w:b/>
        </w:rPr>
        <w:t>Installation Document</w:t>
      </w:r>
      <w:r w:rsidR="0029104E" w:rsidRPr="00A068B0">
        <w:rPr>
          <w:rFonts w:eastAsia="Batang"/>
        </w:rPr>
        <w:t xml:space="preserve"> as per </w:t>
      </w:r>
      <w:r w:rsidR="0029104E" w:rsidRPr="003B2076">
        <w:rPr>
          <w:rFonts w:eastAsia="Batang"/>
        </w:rPr>
        <w:t>Appendix 3 Form B</w:t>
      </w:r>
      <w:r w:rsidR="0054526A" w:rsidRPr="003B2076">
        <w:rPr>
          <w:rFonts w:eastAsia="Batang"/>
        </w:rPr>
        <w:t xml:space="preserve"> (</w:t>
      </w:r>
      <w:r w:rsidR="0054526A" w:rsidRPr="003B2076">
        <w:rPr>
          <w:rFonts w:eastAsia="Batang"/>
          <w:b/>
        </w:rPr>
        <w:t>Installation Document</w:t>
      </w:r>
      <w:r w:rsidR="0054526A" w:rsidRPr="003B2076">
        <w:rPr>
          <w:rFonts w:eastAsia="Batang"/>
        </w:rPr>
        <w:t>)</w:t>
      </w:r>
      <w:r w:rsidR="0029104E" w:rsidRPr="00A068B0">
        <w:rPr>
          <w:rFonts w:eastAsia="Batang"/>
        </w:rPr>
        <w:t xml:space="preserve">, which also includes the </w:t>
      </w:r>
      <w:r w:rsidR="0029104E" w:rsidRPr="00A068B0">
        <w:t xml:space="preserve">relevant details on the </w:t>
      </w:r>
      <w:r w:rsidR="0029104E" w:rsidRPr="003B2076">
        <w:rPr>
          <w:b/>
        </w:rPr>
        <w:t>Micro-generator</w:t>
      </w:r>
      <w:r w:rsidR="0029104E" w:rsidRPr="00A068B0">
        <w:t xml:space="preserve"> installation required by the </w:t>
      </w:r>
      <w:r w:rsidR="0029104E" w:rsidRPr="00A068B0">
        <w:rPr>
          <w:b/>
        </w:rPr>
        <w:t>DNO</w:t>
      </w:r>
      <w:r w:rsidR="0029104E" w:rsidRPr="00A068B0">
        <w:t>.</w:t>
      </w:r>
      <w:r w:rsidR="0029104E" w:rsidRPr="00A068B0">
        <w:rPr>
          <w:rFonts w:eastAsia="Batang"/>
        </w:rPr>
        <w:t xml:space="preserve"> </w:t>
      </w:r>
    </w:p>
    <w:p w14:paraId="2BB617F8" w14:textId="078FD122" w:rsidR="0029104E" w:rsidRPr="00A068B0" w:rsidRDefault="00AA3E95" w:rsidP="00B83C15">
      <w:pPr>
        <w:pStyle w:val="NumberedPARAlevel3"/>
        <w:ind w:left="709" w:hanging="709"/>
        <w:rPr>
          <w:rFonts w:eastAsia="Batang"/>
        </w:rPr>
      </w:pPr>
      <w:r w:rsidRPr="003B2076">
        <w:t>T</w:t>
      </w:r>
      <w:r w:rsidR="0029104E" w:rsidRPr="00A068B0">
        <w:rPr>
          <w:rFonts w:eastAsia="Batang"/>
        </w:rPr>
        <w:t xml:space="preserve">he </w:t>
      </w:r>
      <w:r w:rsidR="0029104E" w:rsidRPr="00A068B0">
        <w:rPr>
          <w:rFonts w:eastAsia="Batang"/>
          <w:b/>
        </w:rPr>
        <w:t>Installer</w:t>
      </w:r>
      <w:r w:rsidR="0029104E" w:rsidRPr="00A068B0">
        <w:rPr>
          <w:rFonts w:eastAsia="Batang"/>
        </w:rPr>
        <w:t xml:space="preserve"> shall supply separate </w:t>
      </w:r>
      <w:r w:rsidR="0029104E" w:rsidRPr="00A068B0">
        <w:rPr>
          <w:rFonts w:eastAsia="Batang"/>
          <w:b/>
        </w:rPr>
        <w:t>Installation Documents</w:t>
      </w:r>
      <w:r w:rsidR="0029104E" w:rsidRPr="00A068B0">
        <w:rPr>
          <w:rFonts w:eastAsia="Batang"/>
        </w:rPr>
        <w:t xml:space="preserve"> for each </w:t>
      </w:r>
      <w:r w:rsidR="00913E02" w:rsidRPr="00A068B0">
        <w:rPr>
          <w:rFonts w:eastAsia="Batang"/>
        </w:rPr>
        <w:t xml:space="preserve">premises in which </w:t>
      </w:r>
      <w:r w:rsidR="0029104E" w:rsidRPr="00A068B0">
        <w:rPr>
          <w:rFonts w:eastAsia="Batang"/>
          <w:b/>
        </w:rPr>
        <w:t>Micro-generator</w:t>
      </w:r>
      <w:r w:rsidR="00913E02" w:rsidRPr="00A068B0">
        <w:rPr>
          <w:rFonts w:eastAsia="Batang"/>
          <w:b/>
        </w:rPr>
        <w:t xml:space="preserve">s </w:t>
      </w:r>
      <w:r w:rsidR="00913E02" w:rsidRPr="00A068B0">
        <w:rPr>
          <w:rFonts w:eastAsia="Batang"/>
        </w:rPr>
        <w:t>are</w:t>
      </w:r>
      <w:r w:rsidR="0029104E" w:rsidRPr="00A068B0">
        <w:rPr>
          <w:rFonts w:eastAsia="Batang"/>
        </w:rPr>
        <w:t xml:space="preserve"> installed under EREC G98.  Documentation may be submitted via an agent acting on behalf of the </w:t>
      </w:r>
      <w:r w:rsidR="0029104E" w:rsidRPr="00A068B0">
        <w:rPr>
          <w:rFonts w:eastAsia="Batang"/>
          <w:b/>
        </w:rPr>
        <w:t>Installer</w:t>
      </w:r>
      <w:r w:rsidR="0029104E" w:rsidRPr="00A068B0">
        <w:rPr>
          <w:rFonts w:eastAsia="Batang"/>
        </w:rPr>
        <w:t xml:space="preserve"> and may be submitted electronically.</w:t>
      </w:r>
    </w:p>
    <w:p w14:paraId="03C25C17" w14:textId="7136D19B" w:rsidR="0029104E" w:rsidRPr="003B2076" w:rsidRDefault="0029104E" w:rsidP="003B7C17">
      <w:pPr>
        <w:pStyle w:val="Heading2"/>
      </w:pPr>
      <w:bookmarkStart w:id="40" w:name="_Toc506580643"/>
      <w:r w:rsidRPr="003B2076">
        <w:t>Notification of Changes</w:t>
      </w:r>
      <w:bookmarkEnd w:id="40"/>
    </w:p>
    <w:p w14:paraId="52538D69" w14:textId="4A6F6781" w:rsidR="0029104E" w:rsidRPr="003B2076" w:rsidRDefault="00AA3E95" w:rsidP="00B83C15">
      <w:pPr>
        <w:pStyle w:val="NumberedPARAlevel3"/>
        <w:ind w:left="709" w:hanging="709"/>
      </w:pPr>
      <w:r w:rsidRPr="003B2076">
        <w:t>I</w:t>
      </w:r>
      <w:bookmarkStart w:id="41" w:name="_Hlk494828011"/>
      <w:r w:rsidR="0029104E" w:rsidRPr="003B2076">
        <w:t xml:space="preserve">f a </w:t>
      </w:r>
      <w:r w:rsidR="0029104E" w:rsidRPr="003B2076">
        <w:rPr>
          <w:b/>
        </w:rPr>
        <w:t>Micro-generator</w:t>
      </w:r>
      <w:r w:rsidR="0029104E" w:rsidRPr="003B2076">
        <w:t xml:space="preserve"> requires modification </w:t>
      </w:r>
      <w:bookmarkStart w:id="42" w:name="_Hlk495260486"/>
      <w:r w:rsidR="0029104E" w:rsidRPr="003B2076">
        <w:t xml:space="preserve">the </w:t>
      </w:r>
      <w:r w:rsidR="0029104E" w:rsidRPr="003B2076">
        <w:rPr>
          <w:b/>
        </w:rPr>
        <w:t>Manufacturer</w:t>
      </w:r>
      <w:r w:rsidR="0029104E" w:rsidRPr="003B2076">
        <w:t xml:space="preserve"> must re-submit the </w:t>
      </w:r>
      <w:r w:rsidR="00AB39CC" w:rsidRPr="003B2076">
        <w:rPr>
          <w:b/>
        </w:rPr>
        <w:t xml:space="preserve">Type </w:t>
      </w:r>
      <w:r w:rsidR="0029104E" w:rsidRPr="003B2076">
        <w:rPr>
          <w:b/>
        </w:rPr>
        <w:t>Test Verification Report</w:t>
      </w:r>
      <w:r w:rsidR="0029104E" w:rsidRPr="003B2076">
        <w:t xml:space="preserve"> prior to the modification being made and the </w:t>
      </w:r>
      <w:r w:rsidR="0029104E" w:rsidRPr="003B2076">
        <w:rPr>
          <w:b/>
        </w:rPr>
        <w:t>Micro-generator</w:t>
      </w:r>
      <w:r w:rsidR="0029104E" w:rsidRPr="003B2076">
        <w:t xml:space="preserve"> being recommissioned.</w:t>
      </w:r>
    </w:p>
    <w:p w14:paraId="6A64D1AE" w14:textId="129DAF11" w:rsidR="0029104E" w:rsidRPr="00A068B0" w:rsidRDefault="00AA3E95" w:rsidP="00B83C15">
      <w:pPr>
        <w:pStyle w:val="NumberedPARAlevel3"/>
        <w:ind w:left="709" w:hanging="709"/>
      </w:pPr>
      <w:r w:rsidRPr="003B2076">
        <w:t>T</w:t>
      </w:r>
      <w:bookmarkEnd w:id="41"/>
      <w:bookmarkEnd w:id="42"/>
      <w:r w:rsidR="0029104E" w:rsidRPr="003B2076">
        <w:t xml:space="preserve">he </w:t>
      </w:r>
      <w:r w:rsidR="0029104E" w:rsidRPr="003B2076">
        <w:rPr>
          <w:b/>
        </w:rPr>
        <w:t>DNO</w:t>
      </w:r>
      <w:r w:rsidR="0029104E" w:rsidRPr="003B2076">
        <w:t xml:space="preserve"> shall be notified</w:t>
      </w:r>
      <w:r w:rsidR="0029104E" w:rsidRPr="00A068B0">
        <w:t xml:space="preserve"> of any operational incidents or failures of </w:t>
      </w:r>
      <w:r w:rsidR="0029104E" w:rsidRPr="003B2076">
        <w:t xml:space="preserve">a </w:t>
      </w:r>
      <w:r w:rsidR="0029104E" w:rsidRPr="003B2076">
        <w:rPr>
          <w:b/>
        </w:rPr>
        <w:t>Micro-generator</w:t>
      </w:r>
      <w:r w:rsidR="0029104E" w:rsidRPr="00A068B0">
        <w:t xml:space="preserve"> that affect its compliance with this </w:t>
      </w:r>
      <w:r w:rsidR="0029104E" w:rsidRPr="003B2076">
        <w:t>EREC G98,</w:t>
      </w:r>
      <w:r w:rsidR="0029104E" w:rsidRPr="00A068B0">
        <w:t xml:space="preserve"> without undue delay, after the occurrence of those incidents. </w:t>
      </w:r>
    </w:p>
    <w:p w14:paraId="38CCE690" w14:textId="4D4D13DB" w:rsidR="0029104E" w:rsidRPr="00A068B0" w:rsidRDefault="00AA3E95" w:rsidP="00B83C15">
      <w:pPr>
        <w:pStyle w:val="NumberedPARAlevel3"/>
        <w:ind w:left="709" w:hanging="709"/>
        <w:rPr>
          <w:rFonts w:eastAsia="Batang"/>
        </w:rPr>
      </w:pPr>
      <w:r w:rsidRPr="003B2076">
        <w:t>T</w:t>
      </w:r>
      <w:r w:rsidR="0029104E" w:rsidRPr="003B2076">
        <w:t>he</w:t>
      </w:r>
      <w:r w:rsidR="0029104E" w:rsidRPr="00A068B0">
        <w:t xml:space="preserve"> </w:t>
      </w:r>
      <w:r w:rsidR="0029104E" w:rsidRPr="003B2076">
        <w:rPr>
          <w:b/>
        </w:rPr>
        <w:t>DNO</w:t>
      </w:r>
      <w:r w:rsidR="0029104E" w:rsidRPr="00A068B0">
        <w:t xml:space="preserve"> shall have the right to request that the </w:t>
      </w:r>
      <w:r w:rsidR="0029104E" w:rsidRPr="003B2076">
        <w:rPr>
          <w:b/>
        </w:rPr>
        <w:t>Customer</w:t>
      </w:r>
      <w:r w:rsidR="0029104E" w:rsidRPr="00A068B0">
        <w:t xml:space="preserve"> arrange to have compliance tests undertaken after any failure, modification or replacement of any equipment that may have an impact on the </w:t>
      </w:r>
      <w:r w:rsidR="0029104E" w:rsidRPr="003B2076">
        <w:rPr>
          <w:b/>
        </w:rPr>
        <w:t>Micro-generator</w:t>
      </w:r>
      <w:r w:rsidR="0054526A" w:rsidRPr="003B2076">
        <w:rPr>
          <w:b/>
        </w:rPr>
        <w:t>’</w:t>
      </w:r>
      <w:r w:rsidR="0029104E" w:rsidRPr="00A068B0">
        <w:t xml:space="preserve">s compliance with this </w:t>
      </w:r>
      <w:r w:rsidR="0029104E" w:rsidRPr="003B2076">
        <w:t>EREC G98.</w:t>
      </w:r>
    </w:p>
    <w:p w14:paraId="27B600CD" w14:textId="41B7595B" w:rsidR="0029104E" w:rsidRPr="003B2076" w:rsidRDefault="0029104E" w:rsidP="003B7C17">
      <w:pPr>
        <w:pStyle w:val="Heading2"/>
      </w:pPr>
      <w:bookmarkStart w:id="43" w:name="_Toc506580644"/>
      <w:r w:rsidRPr="003B2076">
        <w:t>Notification of Decommissioning</w:t>
      </w:r>
      <w:bookmarkEnd w:id="43"/>
    </w:p>
    <w:p w14:paraId="0C496DD3" w14:textId="2BA0B35E" w:rsidR="0029104E" w:rsidRPr="00A068B0" w:rsidRDefault="00AA3E95" w:rsidP="00B83C15">
      <w:pPr>
        <w:pStyle w:val="NumberedPARAlevel3"/>
        <w:ind w:left="709" w:hanging="709"/>
      </w:pPr>
      <w:r w:rsidRPr="00A068B0">
        <w:rPr>
          <w:bCs w:val="0"/>
        </w:rPr>
        <w:lastRenderedPageBreak/>
        <w:t>T</w:t>
      </w:r>
      <w:r w:rsidR="0029104E" w:rsidRPr="00A068B0">
        <w:t xml:space="preserve">he </w:t>
      </w:r>
      <w:r w:rsidR="0029104E" w:rsidRPr="003B2076">
        <w:rPr>
          <w:b/>
        </w:rPr>
        <w:t>Customer</w:t>
      </w:r>
      <w:r w:rsidR="0029104E" w:rsidRPr="00A068B0">
        <w:t xml:space="preserve"> shall notify the </w:t>
      </w:r>
      <w:r w:rsidR="0029104E" w:rsidRPr="00A068B0">
        <w:rPr>
          <w:b/>
        </w:rPr>
        <w:t>DNO</w:t>
      </w:r>
      <w:r w:rsidR="0029104E" w:rsidRPr="00A068B0">
        <w:t xml:space="preserve"> about the permanent decommissioning of a </w:t>
      </w:r>
      <w:r w:rsidR="0029104E" w:rsidRPr="00A068B0">
        <w:rPr>
          <w:b/>
        </w:rPr>
        <w:t>Micro-generator</w:t>
      </w:r>
      <w:r w:rsidR="0029104E" w:rsidRPr="00A068B0">
        <w:t xml:space="preserve"> by providing the information as detailed under </w:t>
      </w:r>
      <w:r w:rsidR="0029104E" w:rsidRPr="003B2076">
        <w:t>Appendix 3 Form D.</w:t>
      </w:r>
      <w:r w:rsidR="0029104E" w:rsidRPr="00A068B0">
        <w:t xml:space="preserve"> Documentation may be submitted by an agent acting on behalf of the </w:t>
      </w:r>
      <w:r w:rsidR="0029104E" w:rsidRPr="003B2076">
        <w:rPr>
          <w:b/>
        </w:rPr>
        <w:t>Customer</w:t>
      </w:r>
      <w:r w:rsidR="0029104E" w:rsidRPr="00A068B0">
        <w:t xml:space="preserve"> and may be submitted electronically.</w:t>
      </w:r>
    </w:p>
    <w:p w14:paraId="2AAA9473" w14:textId="77777777" w:rsidR="00D22790" w:rsidRDefault="00D22790">
      <w:pPr>
        <w:jc w:val="left"/>
        <w:rPr>
          <w:rFonts w:cs="Times New Roman"/>
          <w:b/>
          <w:bCs/>
          <w:spacing w:val="0"/>
          <w:sz w:val="24"/>
          <w:szCs w:val="22"/>
        </w:rPr>
      </w:pPr>
      <w:r>
        <w:br w:type="page"/>
      </w:r>
    </w:p>
    <w:p w14:paraId="7806F7B7" w14:textId="3B78F70D" w:rsidR="0029104E" w:rsidRPr="003B2076" w:rsidRDefault="0029104E" w:rsidP="003B7C17">
      <w:pPr>
        <w:pStyle w:val="Heading1"/>
      </w:pPr>
      <w:bookmarkStart w:id="44" w:name="_Toc506580645"/>
      <w:r w:rsidRPr="003B2076">
        <w:lastRenderedPageBreak/>
        <w:t>General Technical Requirements</w:t>
      </w:r>
      <w:bookmarkEnd w:id="44"/>
    </w:p>
    <w:p w14:paraId="3E5A0CEF" w14:textId="5E963EA8" w:rsidR="0029104E" w:rsidRPr="003B2076" w:rsidRDefault="0029104E" w:rsidP="003B7C17">
      <w:pPr>
        <w:pStyle w:val="Heading2"/>
      </w:pPr>
      <w:bookmarkStart w:id="45" w:name="_Toc506580646"/>
      <w:r w:rsidRPr="003B2076">
        <w:t xml:space="preserve">Frequency </w:t>
      </w:r>
      <w:proofErr w:type="gramStart"/>
      <w:r w:rsidRPr="003B2076">
        <w:t>withstand</w:t>
      </w:r>
      <w:bookmarkEnd w:id="45"/>
      <w:proofErr w:type="gramEnd"/>
    </w:p>
    <w:p w14:paraId="1FAF0491" w14:textId="02BBCD78" w:rsidR="0029104E" w:rsidRPr="003B2076" w:rsidRDefault="00AA3E95" w:rsidP="00B83C15">
      <w:pPr>
        <w:pStyle w:val="NumberedPARAlevel3"/>
        <w:ind w:left="709" w:hanging="709"/>
        <w:rPr>
          <w:sz w:val="24"/>
        </w:rPr>
      </w:pPr>
      <w:r w:rsidRPr="003B2076">
        <w:t>T</w:t>
      </w:r>
      <w:r w:rsidR="0029104E" w:rsidRPr="003B2076">
        <w:t xml:space="preserve">he </w:t>
      </w:r>
      <w:r w:rsidR="0029104E" w:rsidRPr="003B2076">
        <w:rPr>
          <w:b/>
        </w:rPr>
        <w:t>Micro-generator</w:t>
      </w:r>
      <w:r w:rsidR="0029104E" w:rsidRPr="003B2076">
        <w:t xml:space="preserve"> shall be capable of remaining connected to the </w:t>
      </w:r>
      <w:r w:rsidR="0029104E" w:rsidRPr="003B2076">
        <w:rPr>
          <w:b/>
        </w:rPr>
        <w:t>Distribution Network</w:t>
      </w:r>
      <w:r w:rsidR="0029104E" w:rsidRPr="003B2076">
        <w:t xml:space="preserve"> and operat</w:t>
      </w:r>
      <w:r w:rsidR="0054526A" w:rsidRPr="003B2076">
        <w:t>ing</w:t>
      </w:r>
      <w:r w:rsidR="0029104E" w:rsidRPr="003B2076">
        <w:t xml:space="preserve"> within the frequency ranges and time periods specified in Table</w:t>
      </w:r>
      <w:r w:rsidR="00AA29A8" w:rsidRPr="003B2076">
        <w:t> </w:t>
      </w:r>
      <w:r w:rsidR="0029104E" w:rsidRPr="003B2076">
        <w:t>1 unless disconnection was triggered by rate-of-change-of-frequency-type loss of mains protection.</w:t>
      </w:r>
    </w:p>
    <w:p w14:paraId="184EFD0E" w14:textId="7593999D" w:rsidR="0029104E" w:rsidRPr="00A068B0" w:rsidRDefault="0029104E" w:rsidP="0029104E">
      <w:pPr>
        <w:pStyle w:val="CM38"/>
        <w:spacing w:after="120"/>
        <w:ind w:left="709"/>
        <w:jc w:val="both"/>
        <w:rPr>
          <w:rFonts w:ascii="Arial" w:hAnsi="Arial" w:cs="Arial"/>
          <w:b/>
          <w:bCs/>
          <w:sz w:val="22"/>
          <w:szCs w:val="20"/>
        </w:rPr>
      </w:pPr>
      <w:r w:rsidRPr="00A068B0">
        <w:rPr>
          <w:rFonts w:ascii="Arial" w:hAnsi="Arial" w:cs="Arial"/>
          <w:b/>
          <w:bCs/>
          <w:sz w:val="22"/>
          <w:szCs w:val="20"/>
          <w:lang w:eastAsia="zh-CN"/>
        </w:rPr>
        <w:t>Table 1</w:t>
      </w:r>
      <w:r w:rsidR="00C52A0F" w:rsidRPr="00A068B0">
        <w:rPr>
          <w:rFonts w:ascii="Arial" w:hAnsi="Arial" w:cs="Arial"/>
          <w:b/>
          <w:bCs/>
          <w:sz w:val="22"/>
          <w:szCs w:val="20"/>
          <w:lang w:eastAsia="zh-CN"/>
        </w:rPr>
        <w:t xml:space="preserve"> – </w:t>
      </w:r>
      <w:r w:rsidRPr="00A068B0">
        <w:rPr>
          <w:rFonts w:ascii="Arial" w:hAnsi="Arial" w:cs="Arial"/>
          <w:b/>
          <w:bCs/>
          <w:sz w:val="22"/>
          <w:szCs w:val="20"/>
          <w:lang w:eastAsia="zh-CN"/>
        </w:rPr>
        <w:t xml:space="preserve">Minimum time periods for which a </w:t>
      </w:r>
      <w:r w:rsidRPr="003B2076">
        <w:rPr>
          <w:rFonts w:ascii="Arial" w:hAnsi="Arial" w:cs="Arial"/>
          <w:b/>
          <w:bCs/>
          <w:sz w:val="22"/>
          <w:szCs w:val="20"/>
          <w:lang w:eastAsia="zh-CN"/>
        </w:rPr>
        <w:t xml:space="preserve">Micro-generator </w:t>
      </w:r>
      <w:proofErr w:type="gramStart"/>
      <w:r w:rsidRPr="00A068B0">
        <w:rPr>
          <w:rFonts w:ascii="Arial" w:hAnsi="Arial" w:cs="Arial"/>
          <w:b/>
          <w:bCs/>
          <w:sz w:val="22"/>
          <w:szCs w:val="20"/>
          <w:lang w:eastAsia="zh-CN"/>
        </w:rPr>
        <w:t>has to</w:t>
      </w:r>
      <w:proofErr w:type="gramEnd"/>
      <w:r w:rsidRPr="00A068B0">
        <w:rPr>
          <w:rFonts w:ascii="Arial" w:hAnsi="Arial" w:cs="Arial"/>
          <w:b/>
          <w:bCs/>
          <w:sz w:val="22"/>
          <w:szCs w:val="20"/>
          <w:lang w:eastAsia="zh-CN"/>
        </w:rPr>
        <w:t xml:space="preserve"> be capable of operating </w:t>
      </w:r>
      <w:r w:rsidRPr="003B2076">
        <w:rPr>
          <w:rFonts w:ascii="Arial" w:hAnsi="Arial" w:cs="Arial"/>
          <w:b/>
          <w:bCs/>
          <w:sz w:val="22"/>
          <w:szCs w:val="20"/>
          <w:lang w:eastAsia="zh-CN"/>
        </w:rPr>
        <w:t xml:space="preserve">within </w:t>
      </w:r>
      <w:r w:rsidRPr="00A068B0">
        <w:rPr>
          <w:rFonts w:ascii="Arial" w:hAnsi="Arial" w:cs="Arial"/>
          <w:b/>
          <w:bCs/>
          <w:sz w:val="22"/>
          <w:szCs w:val="20"/>
          <w:lang w:eastAsia="zh-CN"/>
        </w:rPr>
        <w:t>different frequency ranges without disconnecting from the Distribution Network</w:t>
      </w:r>
    </w:p>
    <w:tbl>
      <w:tblPr>
        <w:tblW w:w="0" w:type="auto"/>
        <w:jc w:val="center"/>
        <w:tblLayout w:type="fixed"/>
        <w:tblLook w:val="04A0" w:firstRow="1" w:lastRow="0" w:firstColumn="1" w:lastColumn="0" w:noHBand="0" w:noVBand="1"/>
      </w:tblPr>
      <w:tblGrid>
        <w:gridCol w:w="2483"/>
        <w:gridCol w:w="2855"/>
      </w:tblGrid>
      <w:tr w:rsidR="0029104E" w:rsidRPr="003B2076" w14:paraId="4A8F9728"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294EB56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47.0 Hz – 47.5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4B92673E"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20 seconds</w:t>
            </w:r>
          </w:p>
        </w:tc>
      </w:tr>
      <w:tr w:rsidR="0029104E" w:rsidRPr="003B2076" w14:paraId="4FA34581"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01A6A70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47.5 Hz – 48.5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161CA8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066E5B8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tcPr>
          <w:p w14:paraId="45AE4E8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48.5 Hz -49.0 Hz</w:t>
            </w:r>
          </w:p>
        </w:tc>
        <w:tc>
          <w:tcPr>
            <w:tcW w:w="2855" w:type="dxa"/>
            <w:tcBorders>
              <w:top w:val="single" w:sz="4" w:space="0" w:color="000000"/>
              <w:left w:val="single" w:sz="6" w:space="0" w:color="000000"/>
              <w:bottom w:val="single" w:sz="4" w:space="0" w:color="000000"/>
              <w:right w:val="single" w:sz="4" w:space="0" w:color="000000"/>
            </w:tcBorders>
            <w:vAlign w:val="center"/>
          </w:tcPr>
          <w:p w14:paraId="4B07D47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55E4DE1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52BB224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49.0 Hz – 51.0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01E4FB6"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Unlimited</w:t>
            </w:r>
          </w:p>
        </w:tc>
      </w:tr>
      <w:tr w:rsidR="0029104E" w:rsidRPr="003B2076" w14:paraId="0FCE709A"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482A1F68"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51.0 Hz – 51.5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1303B1F3"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72EF8942"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7DC275B2" w14:textId="77777777" w:rsidR="0029104E" w:rsidRPr="003B2076" w:rsidRDefault="0029104E" w:rsidP="00A068B0">
            <w:pPr>
              <w:pStyle w:val="Default"/>
              <w:numPr>
                <w:ilvl w:val="1"/>
                <w:numId w:val="26"/>
              </w:numPr>
              <w:spacing w:before="120" w:after="120" w:line="257" w:lineRule="auto"/>
              <w:ind w:right="217"/>
              <w:jc w:val="center"/>
              <w:rPr>
                <w:rFonts w:ascii="Arial" w:hAnsi="Arial" w:cs="Arial"/>
              </w:rPr>
            </w:pPr>
            <w:r w:rsidRPr="003B2076">
              <w:rPr>
                <w:rFonts w:ascii="Arial" w:hAnsi="Arial" w:cs="Arial"/>
              </w:rPr>
              <w:t>Hz – 52.0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282A1EE2" w14:textId="77777777" w:rsidR="0029104E" w:rsidRPr="003B2076" w:rsidRDefault="0029104E" w:rsidP="00A068B0">
            <w:pPr>
              <w:pStyle w:val="Default"/>
              <w:spacing w:before="120" w:after="120" w:line="257" w:lineRule="auto"/>
              <w:ind w:left="14"/>
              <w:jc w:val="center"/>
              <w:rPr>
                <w:rFonts w:ascii="Arial" w:hAnsi="Arial" w:cs="Arial"/>
              </w:rPr>
            </w:pPr>
            <w:r w:rsidRPr="003B2076">
              <w:rPr>
                <w:rFonts w:ascii="Arial" w:hAnsi="Arial" w:cs="Arial"/>
              </w:rPr>
              <w:t>15 minutes</w:t>
            </w:r>
          </w:p>
        </w:tc>
      </w:tr>
    </w:tbl>
    <w:p w14:paraId="2630DD85" w14:textId="77777777" w:rsidR="00D22790" w:rsidRDefault="00D22790" w:rsidP="00D22790">
      <w:pPr>
        <w:pStyle w:val="Heading2"/>
        <w:numPr>
          <w:ilvl w:val="0"/>
          <w:numId w:val="0"/>
        </w:numPr>
      </w:pPr>
    </w:p>
    <w:p w14:paraId="6A719BEA" w14:textId="24DBFACA" w:rsidR="0029104E" w:rsidRPr="003B2076" w:rsidRDefault="0029104E" w:rsidP="003B7C17">
      <w:pPr>
        <w:pStyle w:val="Heading2"/>
      </w:pPr>
      <w:bookmarkStart w:id="46" w:name="_Toc506580647"/>
      <w:r w:rsidRPr="003B2076">
        <w:t>Rate of Change of Frequency</w:t>
      </w:r>
      <w:bookmarkEnd w:id="46"/>
    </w:p>
    <w:p w14:paraId="2377526D" w14:textId="0FACAF5F" w:rsidR="0029104E" w:rsidRPr="003B2076" w:rsidRDefault="00AA3E95" w:rsidP="00B83C15">
      <w:pPr>
        <w:pStyle w:val="NumberedPARAlevel3"/>
        <w:ind w:left="709" w:hanging="709"/>
      </w:pPr>
      <w:proofErr w:type="gramStart"/>
      <w:r w:rsidRPr="003B2076">
        <w:t>W</w:t>
      </w:r>
      <w:bookmarkStart w:id="47" w:name="_Hlk494810717"/>
      <w:r w:rsidR="0029104E" w:rsidRPr="003B2076">
        <w:t>ith regard to</w:t>
      </w:r>
      <w:proofErr w:type="gramEnd"/>
      <w:r w:rsidR="0029104E" w:rsidRPr="003B2076">
        <w:t xml:space="preserve"> the rate of change of frequency withstand capability, a </w:t>
      </w:r>
      <w:r w:rsidR="0029104E" w:rsidRPr="003B2076">
        <w:rPr>
          <w:b/>
        </w:rPr>
        <w:t>Micro-generator</w:t>
      </w:r>
      <w:r w:rsidR="0029104E" w:rsidRPr="003B2076">
        <w:t xml:space="preserve"> shall be capable of staying connected to the </w:t>
      </w:r>
      <w:r w:rsidR="0029104E" w:rsidRPr="003B2076">
        <w:rPr>
          <w:b/>
        </w:rPr>
        <w:t>Distribution Network</w:t>
      </w:r>
      <w:r w:rsidR="0029104E" w:rsidRPr="003B2076">
        <w:t xml:space="preserve"> and operate</w:t>
      </w:r>
      <w:r w:rsidR="0029104E" w:rsidRPr="003B2076" w:rsidDel="003A3F17">
        <w:t xml:space="preserve"> </w:t>
      </w:r>
      <w:r w:rsidR="0029104E" w:rsidRPr="003B2076">
        <w:t xml:space="preserve">at rates of change of frequency up to </w:t>
      </w:r>
      <w:r w:rsidR="00445B29">
        <w:t>1.0</w:t>
      </w:r>
      <w:r w:rsidR="00F868D9" w:rsidRPr="003B2076">
        <w:t xml:space="preserve"> </w:t>
      </w:r>
      <w:r w:rsidR="0029104E" w:rsidRPr="003B2076">
        <w:t>Hz</w:t>
      </w:r>
      <w:bookmarkStart w:id="48" w:name="_Hlk495260587"/>
      <w:r w:rsidR="0029104E" w:rsidRPr="003B2076">
        <w:t>s</w:t>
      </w:r>
      <w:r w:rsidR="0029104E" w:rsidRPr="003B2076">
        <w:rPr>
          <w:vertAlign w:val="superscript"/>
        </w:rPr>
        <w:t>-1</w:t>
      </w:r>
      <w:r w:rsidR="0029104E" w:rsidRPr="003B2076">
        <w:t xml:space="preserve"> measured over 500 ms.</w:t>
      </w:r>
      <w:bookmarkEnd w:id="48"/>
    </w:p>
    <w:p w14:paraId="33A1E116" w14:textId="2FECB500" w:rsidR="0029104E" w:rsidRPr="003B2076" w:rsidRDefault="0029104E" w:rsidP="003B7C17">
      <w:pPr>
        <w:pStyle w:val="Heading2"/>
      </w:pPr>
      <w:bookmarkStart w:id="49" w:name="_Toc506580648"/>
      <w:bookmarkEnd w:id="47"/>
      <w:r w:rsidRPr="003B2076">
        <w:t xml:space="preserve">Limited Frequency Sensitive Mode </w:t>
      </w:r>
      <w:r w:rsidR="00AA3E95" w:rsidRPr="003B2076">
        <w:t>–</w:t>
      </w:r>
      <w:r w:rsidRPr="003B2076">
        <w:t xml:space="preserve"> </w:t>
      </w:r>
      <w:proofErr w:type="spellStart"/>
      <w:r w:rsidRPr="003B2076">
        <w:t>Overfrequency</w:t>
      </w:r>
      <w:bookmarkEnd w:id="49"/>
      <w:proofErr w:type="spellEnd"/>
    </w:p>
    <w:p w14:paraId="6444D963" w14:textId="59FF7B3A" w:rsidR="0029104E" w:rsidRPr="00A068B0" w:rsidRDefault="00AA3E95" w:rsidP="00B83C15">
      <w:pPr>
        <w:pStyle w:val="NumberedPARAlevel3"/>
        <w:ind w:left="709" w:hanging="709"/>
        <w:rPr>
          <w:rFonts w:cs="Arial"/>
        </w:rPr>
      </w:pPr>
      <w:proofErr w:type="gramStart"/>
      <w:r w:rsidRPr="003B2076">
        <w:t>W</w:t>
      </w:r>
      <w:r w:rsidR="0029104E" w:rsidRPr="00A068B0">
        <w:rPr>
          <w:rFonts w:cs="Arial"/>
        </w:rPr>
        <w:t>ith regard to</w:t>
      </w:r>
      <w:proofErr w:type="gramEnd"/>
      <w:r w:rsidR="0029104E" w:rsidRPr="00A068B0">
        <w:rPr>
          <w:rFonts w:cs="Arial"/>
        </w:rPr>
        <w:t xml:space="preserve"> the </w:t>
      </w:r>
      <w:r w:rsidR="0029104E" w:rsidRPr="00A068B0">
        <w:rPr>
          <w:rFonts w:cs="Arial"/>
          <w:b/>
        </w:rPr>
        <w:t xml:space="preserve">Limited Frequency Sensitive Mode — </w:t>
      </w:r>
      <w:proofErr w:type="spellStart"/>
      <w:r w:rsidR="0029104E" w:rsidRPr="00A068B0">
        <w:rPr>
          <w:rFonts w:cs="Arial"/>
          <w:b/>
        </w:rPr>
        <w:t>Overfrequency</w:t>
      </w:r>
      <w:proofErr w:type="spellEnd"/>
      <w:r w:rsidR="0029104E" w:rsidRPr="00A068B0">
        <w:rPr>
          <w:rFonts w:cs="Arial"/>
          <w:b/>
        </w:rPr>
        <w:t xml:space="preserve"> (LFSM-O)</w:t>
      </w:r>
      <w:r w:rsidR="0029104E" w:rsidRPr="00A068B0">
        <w:rPr>
          <w:rFonts w:cs="Arial"/>
        </w:rPr>
        <w:t xml:space="preserve">, the </w:t>
      </w:r>
      <w:r w:rsidR="0029104E" w:rsidRPr="003B2076">
        <w:rPr>
          <w:rFonts w:cs="Arial"/>
          <w:b/>
        </w:rPr>
        <w:t>Micro-generator</w:t>
      </w:r>
      <w:r w:rsidR="0029104E" w:rsidRPr="00A068B0">
        <w:rPr>
          <w:rFonts w:cs="Arial"/>
        </w:rPr>
        <w:t xml:space="preserve"> shall be capable of activating the provision of </w:t>
      </w:r>
      <w:r w:rsidR="0029104E" w:rsidRPr="00A068B0">
        <w:rPr>
          <w:rFonts w:cs="Arial"/>
          <w:b/>
        </w:rPr>
        <w:t>Active Power Frequency Response</w:t>
      </w:r>
      <w:r w:rsidR="0029104E" w:rsidRPr="00A068B0">
        <w:rPr>
          <w:rFonts w:cs="Arial"/>
        </w:rPr>
        <w:t xml:space="preserve"> according to </w:t>
      </w:r>
      <w:r w:rsidR="0029104E" w:rsidRPr="003B2076">
        <w:rPr>
          <w:rFonts w:cs="Arial"/>
          <w:bCs w:val="0"/>
        </w:rPr>
        <w:t xml:space="preserve">EN 50438.  </w:t>
      </w:r>
      <w:r w:rsidR="0029104E" w:rsidRPr="00A068B0">
        <w:rPr>
          <w:rFonts w:cs="Arial"/>
        </w:rPr>
        <w:t xml:space="preserve">The </w:t>
      </w:r>
      <w:r w:rsidR="0029104E" w:rsidRPr="003B2076">
        <w:rPr>
          <w:rFonts w:cs="Arial"/>
          <w:b/>
        </w:rPr>
        <w:t xml:space="preserve">GB </w:t>
      </w:r>
      <w:r w:rsidR="0029104E" w:rsidRPr="003B2076">
        <w:rPr>
          <w:rFonts w:cs="Arial"/>
        </w:rPr>
        <w:t>specific</w:t>
      </w:r>
      <w:r w:rsidR="0029104E" w:rsidRPr="003B2076">
        <w:rPr>
          <w:rFonts w:cs="Arial"/>
          <w:b/>
        </w:rPr>
        <w:t xml:space="preserve"> </w:t>
      </w:r>
      <w:r w:rsidR="0029104E" w:rsidRPr="003B2076">
        <w:rPr>
          <w:rFonts w:cs="Arial"/>
        </w:rPr>
        <w:t xml:space="preserve">standard </w:t>
      </w:r>
      <w:r w:rsidR="0029104E" w:rsidRPr="00A068B0">
        <w:rPr>
          <w:rFonts w:cs="Arial"/>
        </w:rPr>
        <w:t xml:space="preserve">frequency threshold </w:t>
      </w:r>
      <w:r w:rsidR="0029104E" w:rsidRPr="003B2076">
        <w:rPr>
          <w:rFonts w:cs="Arial"/>
        </w:rPr>
        <w:t xml:space="preserve">shall be 50.4 Hz; </w:t>
      </w:r>
      <w:r w:rsidR="0029104E" w:rsidRPr="00A068B0">
        <w:rPr>
          <w:rFonts w:cs="Arial"/>
        </w:rPr>
        <w:t xml:space="preserve">the </w:t>
      </w:r>
      <w:r w:rsidR="0029104E" w:rsidRPr="00A068B0">
        <w:rPr>
          <w:rFonts w:cs="Arial"/>
          <w:b/>
        </w:rPr>
        <w:t>Droop</w:t>
      </w:r>
      <w:r w:rsidR="0029104E" w:rsidRPr="00A068B0">
        <w:rPr>
          <w:rFonts w:cs="Arial"/>
        </w:rPr>
        <w:t xml:space="preserve"> setting</w:t>
      </w:r>
      <w:r w:rsidR="0029104E" w:rsidRPr="003B2076">
        <w:rPr>
          <w:rFonts w:cs="Arial"/>
        </w:rPr>
        <w:t xml:space="preserve"> </w:t>
      </w:r>
      <w:r w:rsidR="0029104E" w:rsidRPr="00A068B0">
        <w:rPr>
          <w:rFonts w:cs="Arial"/>
        </w:rPr>
        <w:t>shall be</w:t>
      </w:r>
      <w:r w:rsidR="0029104E" w:rsidRPr="003B2076">
        <w:rPr>
          <w:rFonts w:cs="Arial"/>
        </w:rPr>
        <w:t xml:space="preserve"> 10%. No intentional delay should be programmed to ensure that the initial delay is as short as possible with a maximum of 2</w:t>
      </w:r>
      <w:r w:rsidR="00C13F9B" w:rsidRPr="003B2076">
        <w:rPr>
          <w:rFonts w:cs="Arial"/>
        </w:rPr>
        <w:t xml:space="preserve"> </w:t>
      </w:r>
      <w:r w:rsidR="0029104E" w:rsidRPr="003B2076">
        <w:rPr>
          <w:rFonts w:cs="Arial"/>
        </w:rPr>
        <w:t>s.</w:t>
      </w:r>
    </w:p>
    <w:p w14:paraId="392735DD" w14:textId="3356A93E" w:rsidR="00C069C4" w:rsidRPr="003B2076" w:rsidRDefault="00C069C4" w:rsidP="00B83C15">
      <w:pPr>
        <w:pStyle w:val="NumberedPARAlevel3"/>
        <w:ind w:left="709" w:hanging="709"/>
        <w:rPr>
          <w:rFonts w:cs="Arial"/>
        </w:rPr>
      </w:pPr>
      <w:bookmarkStart w:id="50" w:name="_Hlk501462585"/>
      <w:r w:rsidRPr="003B2076">
        <w:rPr>
          <w:rFonts w:cs="Arial"/>
        </w:rPr>
        <w:t xml:space="preserve">The </w:t>
      </w:r>
      <w:r w:rsidRPr="003B2076">
        <w:rPr>
          <w:rFonts w:cs="Arial"/>
          <w:b/>
        </w:rPr>
        <w:t>Micro-generator</w:t>
      </w:r>
      <w:r w:rsidRPr="003B2076">
        <w:rPr>
          <w:rFonts w:cs="Arial"/>
        </w:rPr>
        <w:t xml:space="preserve"> will continue to reduce power with rising frequency with a </w:t>
      </w:r>
      <w:proofErr w:type="spellStart"/>
      <w:r w:rsidR="00E66DC6" w:rsidRPr="00A068B0">
        <w:rPr>
          <w:rFonts w:cs="Arial"/>
          <w:b/>
        </w:rPr>
        <w:t>D</w:t>
      </w:r>
      <w:r w:rsidRPr="00A068B0">
        <w:rPr>
          <w:rFonts w:cs="Arial"/>
          <w:b/>
        </w:rPr>
        <w:t>roop</w:t>
      </w:r>
      <w:r w:rsidRPr="003B2076">
        <w:rPr>
          <w:rFonts w:cs="Arial"/>
        </w:rPr>
        <w:t xml:space="preserve"> of</w:t>
      </w:r>
      <w:proofErr w:type="spellEnd"/>
      <w:r w:rsidRPr="003B2076">
        <w:rPr>
          <w:rFonts w:cs="Arial"/>
        </w:rPr>
        <w:t xml:space="preserve"> 10% until 52.0 Hz, at which point the </w:t>
      </w:r>
      <w:r w:rsidRPr="003B2076">
        <w:rPr>
          <w:rFonts w:cs="Arial"/>
          <w:b/>
        </w:rPr>
        <w:t>Micro-generator</w:t>
      </w:r>
      <w:r w:rsidRPr="003B2076">
        <w:rPr>
          <w:rFonts w:cs="Arial"/>
        </w:rPr>
        <w:t xml:space="preserve"> should disconnect.</w:t>
      </w:r>
    </w:p>
    <w:p w14:paraId="4054A759" w14:textId="72792B01" w:rsidR="0029104E" w:rsidRPr="003B2076" w:rsidRDefault="0029104E" w:rsidP="003B7C17">
      <w:pPr>
        <w:pStyle w:val="Heading2"/>
      </w:pPr>
      <w:bookmarkStart w:id="51" w:name="_Toc506580649"/>
      <w:bookmarkEnd w:id="50"/>
      <w:r w:rsidRPr="003B2076">
        <w:t>Active Power Output</w:t>
      </w:r>
      <w:bookmarkEnd w:id="51"/>
    </w:p>
    <w:p w14:paraId="0AA4C8E4" w14:textId="40357C9B" w:rsidR="0029104E" w:rsidRPr="003B2076" w:rsidRDefault="00AA3E95" w:rsidP="00B83C15">
      <w:pPr>
        <w:pStyle w:val="NumberedPARAlevel3"/>
        <w:ind w:left="709" w:hanging="709"/>
        <w:rPr>
          <w:szCs w:val="22"/>
          <w:lang w:val="x-none"/>
        </w:rPr>
      </w:pPr>
      <w:r w:rsidRPr="00A068B0">
        <w:rPr>
          <w:bCs w:val="0"/>
        </w:rPr>
        <w:t>T</w:t>
      </w:r>
      <w:r w:rsidR="0029104E" w:rsidRPr="00A068B0">
        <w:rPr>
          <w:szCs w:val="22"/>
        </w:rPr>
        <w:t xml:space="preserve">he </w:t>
      </w:r>
      <w:r w:rsidR="0029104E" w:rsidRPr="003B2076">
        <w:rPr>
          <w:b/>
          <w:szCs w:val="22"/>
        </w:rPr>
        <w:t>Micro-generator</w:t>
      </w:r>
      <w:r w:rsidR="0029104E" w:rsidRPr="003B2076">
        <w:rPr>
          <w:szCs w:val="22"/>
        </w:rPr>
        <w:t xml:space="preserve"> shall </w:t>
      </w:r>
      <w:r w:rsidR="0029104E" w:rsidRPr="00A068B0">
        <w:rPr>
          <w:szCs w:val="22"/>
        </w:rPr>
        <w:t xml:space="preserve">be capable of maintaining constant output at its </w:t>
      </w:r>
      <w:r w:rsidR="0029104E" w:rsidRPr="00A068B0">
        <w:rPr>
          <w:b/>
          <w:szCs w:val="22"/>
        </w:rPr>
        <w:t>Registered Capacity</w:t>
      </w:r>
      <w:r w:rsidR="0029104E" w:rsidRPr="00A068B0">
        <w:rPr>
          <w:szCs w:val="22"/>
        </w:rPr>
        <w:t xml:space="preserve"> regardless of changes in frequency, except where the output follows the changes defined in the context of paragraphs </w:t>
      </w:r>
      <w:r w:rsidR="00164568" w:rsidRPr="00A068B0">
        <w:rPr>
          <w:szCs w:val="22"/>
        </w:rPr>
        <w:t>9</w:t>
      </w:r>
      <w:r w:rsidR="0029104E" w:rsidRPr="00A068B0">
        <w:rPr>
          <w:szCs w:val="22"/>
        </w:rPr>
        <w:t xml:space="preserve">.3.1 and </w:t>
      </w:r>
      <w:r w:rsidR="00164568" w:rsidRPr="00A068B0">
        <w:rPr>
          <w:szCs w:val="22"/>
        </w:rPr>
        <w:t>9</w:t>
      </w:r>
      <w:r w:rsidR="0029104E" w:rsidRPr="00A068B0">
        <w:rPr>
          <w:szCs w:val="22"/>
        </w:rPr>
        <w:t>.4.2</w:t>
      </w:r>
      <w:r w:rsidR="0029104E" w:rsidRPr="003B2076">
        <w:rPr>
          <w:szCs w:val="22"/>
        </w:rPr>
        <w:t>.</w:t>
      </w:r>
    </w:p>
    <w:p w14:paraId="368723C0" w14:textId="77777777" w:rsidR="00D22790" w:rsidRDefault="00D22790">
      <w:pPr>
        <w:jc w:val="left"/>
        <w:rPr>
          <w:rFonts w:cs="Times New Roman"/>
          <w:bCs/>
          <w:spacing w:val="0"/>
          <w:szCs w:val="22"/>
        </w:rPr>
      </w:pPr>
      <w:r>
        <w:rPr>
          <w:szCs w:val="22"/>
        </w:rPr>
        <w:br w:type="page"/>
      </w:r>
    </w:p>
    <w:p w14:paraId="6EBB9836" w14:textId="47FDA350" w:rsidR="0029104E" w:rsidRPr="00A068B0" w:rsidRDefault="00AA3E95" w:rsidP="00B83C15">
      <w:pPr>
        <w:pStyle w:val="NumberedPARAlevel3"/>
        <w:ind w:left="709" w:hanging="709"/>
        <w:rPr>
          <w:szCs w:val="22"/>
        </w:rPr>
      </w:pPr>
      <w:r w:rsidRPr="003B2076">
        <w:rPr>
          <w:szCs w:val="22"/>
        </w:rPr>
        <w:lastRenderedPageBreak/>
        <w:t>T</w:t>
      </w:r>
      <w:r w:rsidR="0029104E" w:rsidRPr="00A068B0">
        <w:rPr>
          <w:szCs w:val="22"/>
        </w:rPr>
        <w:t xml:space="preserve">he </w:t>
      </w:r>
      <w:r w:rsidR="0029104E" w:rsidRPr="00A068B0">
        <w:rPr>
          <w:b/>
          <w:szCs w:val="22"/>
        </w:rPr>
        <w:t>Micro-generator</w:t>
      </w:r>
      <w:r w:rsidR="0029104E" w:rsidRPr="00A068B0">
        <w:rPr>
          <w:szCs w:val="22"/>
        </w:rPr>
        <w:t xml:space="preserve"> shall be capable of maintaining constant output at its </w:t>
      </w:r>
      <w:r w:rsidR="0029104E" w:rsidRPr="00A068B0">
        <w:rPr>
          <w:b/>
          <w:szCs w:val="22"/>
        </w:rPr>
        <w:t>Registered Capacity</w:t>
      </w:r>
      <w:r w:rsidR="0029104E" w:rsidRPr="00A068B0">
        <w:rPr>
          <w:szCs w:val="22"/>
        </w:rPr>
        <w:t xml:space="preserve"> regardless of changes in frequency</w:t>
      </w:r>
      <w:r w:rsidR="0029104E" w:rsidRPr="00A068B0">
        <w:rPr>
          <w:b/>
          <w:szCs w:val="22"/>
        </w:rPr>
        <w:t xml:space="preserve"> </w:t>
      </w:r>
      <w:r w:rsidR="0029104E" w:rsidRPr="00A068B0">
        <w:rPr>
          <w:szCs w:val="22"/>
        </w:rPr>
        <w:t xml:space="preserve">in the range </w:t>
      </w:r>
      <w:r w:rsidR="0029104E" w:rsidRPr="003B2076">
        <w:rPr>
          <w:szCs w:val="22"/>
        </w:rPr>
        <w:t>49.5 – 50.4 Hz</w:t>
      </w:r>
      <w:r w:rsidR="0029104E" w:rsidRPr="00A068B0">
        <w:rPr>
          <w:szCs w:val="22"/>
        </w:rPr>
        <w:t>.  Below 49.5</w:t>
      </w:r>
      <w:r w:rsidR="001E78EA">
        <w:rPr>
          <w:szCs w:val="22"/>
        </w:rPr>
        <w:t> </w:t>
      </w:r>
      <w:r w:rsidR="0029104E" w:rsidRPr="00A068B0">
        <w:rPr>
          <w:szCs w:val="22"/>
        </w:rPr>
        <w:t xml:space="preserve">Hz, the power output should not drop by more than pro-rata with frequency, </w:t>
      </w:r>
      <w:r w:rsidR="00410A30">
        <w:rPr>
          <w:szCs w:val="22"/>
        </w:rPr>
        <w:t>ie</w:t>
      </w:r>
      <w:r w:rsidR="0029104E" w:rsidRPr="00A068B0">
        <w:rPr>
          <w:szCs w:val="22"/>
        </w:rPr>
        <w:t xml:space="preserve"> the maximum permitted requirement is 100% power at 49.5 Hz falling linearly to 95% power at 47.0 Hz as illustrated in Figure 2</w:t>
      </w:r>
      <w:r w:rsidR="0054526A" w:rsidRPr="00A068B0">
        <w:rPr>
          <w:szCs w:val="22"/>
        </w:rPr>
        <w:t>.</w:t>
      </w:r>
    </w:p>
    <w:p w14:paraId="480F5725" w14:textId="77777777" w:rsidR="00A94531" w:rsidRPr="003B2076" w:rsidRDefault="00A94531" w:rsidP="003B7C17">
      <w:pPr>
        <w:pStyle w:val="PARAGRAPH"/>
      </w:pPr>
    </w:p>
    <w:bookmarkStart w:id="52" w:name="_MON_1572445104"/>
    <w:bookmarkEnd w:id="52"/>
    <w:p w14:paraId="6727720F" w14:textId="082884ED" w:rsidR="0029104E" w:rsidRPr="003B2076" w:rsidRDefault="0029104E" w:rsidP="0029104E">
      <w:pPr>
        <w:ind w:left="709"/>
        <w:jc w:val="center"/>
      </w:pPr>
      <w:r w:rsidRPr="009A1D22">
        <w:object w:dxaOrig="7567" w:dyaOrig="4925" w14:anchorId="0347B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pt;height:185.2pt" o:ole="">
            <v:imagedata r:id="rId25" o:title=""/>
          </v:shape>
          <o:OLEObject Type="Embed" ProgID="Word.Picture.8" ShapeID="_x0000_i1025" DrawAspect="Content" ObjectID="_1599398160" r:id="rId26"/>
        </w:object>
      </w:r>
    </w:p>
    <w:p w14:paraId="15802E20" w14:textId="16DAD915" w:rsidR="00C52A0F" w:rsidRPr="003B2076" w:rsidRDefault="00C52A0F" w:rsidP="0096663B">
      <w:pPr>
        <w:pStyle w:val="FIGURE-title"/>
      </w:pPr>
      <w:r w:rsidRPr="003B2076">
        <w:t>Figure 2 – Change in output power with falling frequency</w:t>
      </w:r>
    </w:p>
    <w:p w14:paraId="6F4F8B74" w14:textId="73323FF6" w:rsidR="0029104E" w:rsidRPr="00A068B0" w:rsidRDefault="00A94531" w:rsidP="00B83C15">
      <w:pPr>
        <w:pStyle w:val="NumberedPARAlevel3"/>
        <w:ind w:left="709" w:hanging="709"/>
      </w:pPr>
      <w:r w:rsidRPr="00A068B0">
        <w:t>T</w:t>
      </w:r>
      <w:r w:rsidR="0029104E" w:rsidRPr="00A068B0">
        <w:t xml:space="preserve">he </w:t>
      </w:r>
      <w:r w:rsidR="0029104E" w:rsidRPr="003B2076">
        <w:rPr>
          <w:b/>
        </w:rPr>
        <w:t>Micro-generator</w:t>
      </w:r>
      <w:r w:rsidR="0029104E" w:rsidRPr="003B2076">
        <w:t xml:space="preserve"> </w:t>
      </w:r>
      <w:r w:rsidR="0029104E" w:rsidRPr="00A068B0">
        <w:t xml:space="preserve">shall be equipped with a logic interface (input port) </w:t>
      </w:r>
      <w:proofErr w:type="gramStart"/>
      <w:r w:rsidR="0029104E" w:rsidRPr="00A068B0">
        <w:t>in order to</w:t>
      </w:r>
      <w:proofErr w:type="gramEnd"/>
      <w:r w:rsidR="0029104E" w:rsidRPr="00A068B0">
        <w:t xml:space="preserve"> cease </w:t>
      </w:r>
      <w:r w:rsidR="0029104E" w:rsidRPr="00A068B0">
        <w:rPr>
          <w:b/>
        </w:rPr>
        <w:t>Active Power</w:t>
      </w:r>
      <w:r w:rsidR="0029104E" w:rsidRPr="00A068B0">
        <w:t xml:space="preserve"> output within </w:t>
      </w:r>
      <w:r w:rsidR="00CC6C33" w:rsidRPr="00A068B0">
        <w:t xml:space="preserve">5 </w:t>
      </w:r>
      <w:r w:rsidR="0029104E" w:rsidRPr="00A068B0">
        <w:t xml:space="preserve">s following an instruction being received from the </w:t>
      </w:r>
      <w:r w:rsidR="0029104E" w:rsidRPr="00A068B0">
        <w:rPr>
          <w:b/>
        </w:rPr>
        <w:t>DNO</w:t>
      </w:r>
      <w:r w:rsidR="0029104E" w:rsidRPr="00A068B0">
        <w:t xml:space="preserve"> at the input port.</w:t>
      </w:r>
      <w:r w:rsidR="0054526A" w:rsidRPr="00A068B0">
        <w:t xml:space="preserve"> By </w:t>
      </w:r>
      <w:proofErr w:type="gramStart"/>
      <w:r w:rsidR="0054526A" w:rsidRPr="003B2076">
        <w:t>default</w:t>
      </w:r>
      <w:proofErr w:type="gramEnd"/>
      <w:r w:rsidR="0054526A" w:rsidRPr="003B2076">
        <w:t xml:space="preserve"> the logic interface will take the form of a simple binary output that can be operated by a simple switch or contactor.  When the switch is closed the </w:t>
      </w:r>
      <w:r w:rsidR="0054526A" w:rsidRPr="003B2076">
        <w:rPr>
          <w:b/>
        </w:rPr>
        <w:t>Micro-generator</w:t>
      </w:r>
      <w:r w:rsidR="0054526A" w:rsidRPr="003B2076">
        <w:t xml:space="preserve"> can operate normally.  When the switch is opened the </w:t>
      </w:r>
      <w:r w:rsidR="0054526A" w:rsidRPr="003B2076">
        <w:rPr>
          <w:b/>
        </w:rPr>
        <w:t>Micro-generator</w:t>
      </w:r>
      <w:r w:rsidR="0054526A" w:rsidRPr="003B2076">
        <w:t xml:space="preserve"> will reduce its </w:t>
      </w:r>
      <w:r w:rsidR="0054526A" w:rsidRPr="003B2076">
        <w:rPr>
          <w:b/>
        </w:rPr>
        <w:t>Active Power</w:t>
      </w:r>
      <w:r w:rsidR="0054526A" w:rsidRPr="003B2076">
        <w:t xml:space="preserve"> to zero within </w:t>
      </w:r>
      <w:r w:rsidR="00CC6C33" w:rsidRPr="003B2076">
        <w:t>5</w:t>
      </w:r>
      <w:r w:rsidR="0054526A" w:rsidRPr="003B2076">
        <w:t xml:space="preserve"> s.  The signal from the </w:t>
      </w:r>
      <w:r w:rsidR="0054526A" w:rsidRPr="003B2076">
        <w:rPr>
          <w:b/>
        </w:rPr>
        <w:t>Micro-generator</w:t>
      </w:r>
      <w:r w:rsidR="0054526A" w:rsidRPr="003B2076">
        <w:t xml:space="preserve"> that is being switched can be either AC (maximum value 240</w:t>
      </w:r>
      <w:r w:rsidR="00C13F9B" w:rsidRPr="003B2076">
        <w:t> </w:t>
      </w:r>
      <w:r w:rsidR="0054526A" w:rsidRPr="003B2076">
        <w:t xml:space="preserve">V) or </w:t>
      </w:r>
      <w:r w:rsidR="0054526A" w:rsidRPr="003B2076">
        <w:rPr>
          <w:b/>
        </w:rPr>
        <w:t>DC</w:t>
      </w:r>
      <w:r w:rsidR="0054526A" w:rsidRPr="003B2076">
        <w:t xml:space="preserve"> (maximum value 110</w:t>
      </w:r>
      <w:r w:rsidR="00C13F9B" w:rsidRPr="003B2076">
        <w:t xml:space="preserve"> </w:t>
      </w:r>
      <w:r w:rsidR="0054526A" w:rsidRPr="003B2076">
        <w:t xml:space="preserve">V).  </w:t>
      </w:r>
      <w:r w:rsidR="0054526A" w:rsidRPr="00A068B0">
        <w:t xml:space="preserve">The </w:t>
      </w:r>
      <w:r w:rsidR="0054526A" w:rsidRPr="00A068B0">
        <w:rPr>
          <w:b/>
        </w:rPr>
        <w:t>DNO</w:t>
      </w:r>
      <w:r w:rsidR="0054526A" w:rsidRPr="00A068B0">
        <w:t xml:space="preserve"> may specify any additional requirements particularly regarding remote operation of this facility. </w:t>
      </w:r>
      <w:r w:rsidR="0029104E" w:rsidRPr="00A068B0">
        <w:t xml:space="preserve"> </w:t>
      </w:r>
    </w:p>
    <w:p w14:paraId="59A5D175" w14:textId="08DB05DD" w:rsidR="0029104E" w:rsidRPr="003B2076" w:rsidRDefault="0029104E" w:rsidP="003B7C17">
      <w:pPr>
        <w:pStyle w:val="Heading2"/>
      </w:pPr>
      <w:bookmarkStart w:id="53" w:name="_Toc506580650"/>
      <w:r w:rsidRPr="003B2076">
        <w:t>Power Factor</w:t>
      </w:r>
      <w:bookmarkEnd w:id="53"/>
      <w:r w:rsidRPr="003B2076">
        <w:t xml:space="preserve"> </w:t>
      </w:r>
    </w:p>
    <w:p w14:paraId="49615A22" w14:textId="4BCA0FBF" w:rsidR="0029104E" w:rsidRPr="003B2076" w:rsidRDefault="00A94531" w:rsidP="00B83C15">
      <w:pPr>
        <w:pStyle w:val="NumberedPARAlevel3"/>
        <w:ind w:left="709" w:hanging="709"/>
        <w:rPr>
          <w:sz w:val="20"/>
        </w:rPr>
      </w:pPr>
      <w:r w:rsidRPr="003B2076">
        <w:t>T</w:t>
      </w:r>
      <w:r w:rsidR="0054526A" w:rsidRPr="003B2076">
        <w:t xml:space="preserve">he power factor capability of the </w:t>
      </w:r>
      <w:r w:rsidR="0054526A" w:rsidRPr="003B2076">
        <w:rPr>
          <w:b/>
        </w:rPr>
        <w:t>Micro-generator</w:t>
      </w:r>
      <w:r w:rsidR="0054526A" w:rsidRPr="003B2076">
        <w:t xml:space="preserve"> shall </w:t>
      </w:r>
      <w:r w:rsidR="00C52A0F" w:rsidRPr="003B2076">
        <w:t>conform to</w:t>
      </w:r>
      <w:r w:rsidR="0054526A" w:rsidRPr="003B2076">
        <w:t xml:space="preserve"> EN 50438. </w:t>
      </w:r>
      <w:r w:rsidR="0029104E" w:rsidRPr="003B2076">
        <w:t xml:space="preserve">When operating at </w:t>
      </w:r>
      <w:r w:rsidR="00840F7E" w:rsidRPr="00A068B0">
        <w:rPr>
          <w:b/>
        </w:rPr>
        <w:t>Registered Capacity</w:t>
      </w:r>
      <w:r w:rsidR="0029104E" w:rsidRPr="003B2076">
        <w:t xml:space="preserve"> the </w:t>
      </w:r>
      <w:r w:rsidR="0029104E" w:rsidRPr="003B2076">
        <w:rPr>
          <w:b/>
        </w:rPr>
        <w:t>Micro-generator</w:t>
      </w:r>
      <w:r w:rsidR="0029104E" w:rsidRPr="003B2076">
        <w:t xml:space="preserve"> shall operate at a power factor within the range 0.95 lagging to 0.95 leading relative to the voltage waveform unless otherwise agreed with the </w:t>
      </w:r>
      <w:r w:rsidR="0029104E" w:rsidRPr="003B2076">
        <w:rPr>
          <w:b/>
        </w:rPr>
        <w:t>DNO</w:t>
      </w:r>
      <w:r w:rsidR="0029104E" w:rsidRPr="003B2076">
        <w:t xml:space="preserve"> </w:t>
      </w:r>
      <w:r w:rsidR="00410A30">
        <w:t>eg</w:t>
      </w:r>
      <w:r w:rsidR="0029104E" w:rsidRPr="003B2076">
        <w:t xml:space="preserve"> for power factor improvement.</w:t>
      </w:r>
    </w:p>
    <w:p w14:paraId="36CBA205" w14:textId="7400C407" w:rsidR="0029104E" w:rsidRPr="003B2076" w:rsidRDefault="0029104E" w:rsidP="003B7C17">
      <w:pPr>
        <w:pStyle w:val="Heading2"/>
      </w:pPr>
      <w:bookmarkStart w:id="54" w:name="_Toc506580651"/>
      <w:r w:rsidRPr="003B2076">
        <w:t>Automatic Connection</w:t>
      </w:r>
      <w:bookmarkEnd w:id="54"/>
    </w:p>
    <w:p w14:paraId="3D136139" w14:textId="45104B4E" w:rsidR="0029104E" w:rsidRPr="003B2076" w:rsidRDefault="00A94531" w:rsidP="00B83C15">
      <w:pPr>
        <w:pStyle w:val="NumberedPARAlevel3"/>
        <w:ind w:left="709" w:hanging="709"/>
      </w:pPr>
      <w:r w:rsidRPr="003B2076">
        <w:rPr>
          <w:b/>
          <w:bCs w:val="0"/>
        </w:rPr>
        <w:t>M</w:t>
      </w:r>
      <w:r w:rsidR="0029104E" w:rsidRPr="003B2076">
        <w:rPr>
          <w:b/>
        </w:rPr>
        <w:t>icro-generators</w:t>
      </w:r>
      <w:r w:rsidR="0029104E" w:rsidRPr="003B2076">
        <w:t xml:space="preserve"> shall </w:t>
      </w:r>
      <w:r w:rsidR="00C52A0F" w:rsidRPr="003B2076">
        <w:t xml:space="preserve">conform to </w:t>
      </w:r>
      <w:r w:rsidR="0029104E" w:rsidRPr="003B2076">
        <w:t>EN 50438 in respect of connection and starting to generate electric power. This includes automatic reconnection where the minimum observation time shall be as stated in Annex A12 of EN 50438.</w:t>
      </w:r>
    </w:p>
    <w:p w14:paraId="07A39C31" w14:textId="77777777" w:rsidR="006F1C91" w:rsidRPr="003B2076" w:rsidRDefault="006F1C91">
      <w:pPr>
        <w:jc w:val="left"/>
        <w:rPr>
          <w:rFonts w:eastAsia="Batang" w:cs="Times New Roman"/>
          <w:b/>
          <w:bCs/>
          <w:spacing w:val="0"/>
          <w:sz w:val="24"/>
          <w:szCs w:val="22"/>
        </w:rPr>
      </w:pPr>
      <w:r w:rsidRPr="003B2076">
        <w:rPr>
          <w:rFonts w:eastAsia="Batang"/>
        </w:rPr>
        <w:br w:type="page"/>
      </w:r>
    </w:p>
    <w:p w14:paraId="2B85A585" w14:textId="31A070A8" w:rsidR="0029104E" w:rsidRPr="003B2076" w:rsidRDefault="0029104E" w:rsidP="003B7C17">
      <w:pPr>
        <w:pStyle w:val="Heading1"/>
        <w:rPr>
          <w:rFonts w:eastAsia="Batang"/>
        </w:rPr>
      </w:pPr>
      <w:bookmarkStart w:id="55" w:name="_Toc506580652"/>
      <w:r w:rsidRPr="003B2076">
        <w:rPr>
          <w:rFonts w:eastAsia="Batang"/>
        </w:rPr>
        <w:lastRenderedPageBreak/>
        <w:t>Interface Protection</w:t>
      </w:r>
      <w:bookmarkEnd w:id="55"/>
    </w:p>
    <w:p w14:paraId="412BA2AD" w14:textId="3FB8E177" w:rsidR="0029104E" w:rsidRPr="003B2076" w:rsidRDefault="0029104E" w:rsidP="003B7C17">
      <w:pPr>
        <w:pStyle w:val="Heading2"/>
      </w:pPr>
      <w:bookmarkStart w:id="56" w:name="_Toc506580653"/>
      <w:r w:rsidRPr="003B2076">
        <w:t>General</w:t>
      </w:r>
      <w:bookmarkEnd w:id="56"/>
    </w:p>
    <w:p w14:paraId="420CAC00" w14:textId="5258CE0B" w:rsidR="0029104E" w:rsidRPr="003B2076" w:rsidRDefault="00A94531" w:rsidP="003B7C17">
      <w:pPr>
        <w:pStyle w:val="NumberedPARAlevel3"/>
        <w:ind w:left="709" w:hanging="709"/>
        <w:rPr>
          <w:rFonts w:cs="Arial"/>
        </w:rPr>
      </w:pPr>
      <w:r w:rsidRPr="003B2076">
        <w:t>T</w:t>
      </w:r>
      <w:r w:rsidR="0029104E" w:rsidRPr="003B2076">
        <w:rPr>
          <w:rFonts w:cs="Arial"/>
          <w:bCs w:val="0"/>
        </w:rPr>
        <w:t xml:space="preserve">he </w:t>
      </w:r>
      <w:r w:rsidR="0029104E" w:rsidRPr="003B2076">
        <w:rPr>
          <w:rFonts w:cs="Arial"/>
          <w:b/>
          <w:bCs w:val="0"/>
        </w:rPr>
        <w:t>Micro-generator</w:t>
      </w:r>
      <w:r w:rsidR="0029104E" w:rsidRPr="003B2076">
        <w:rPr>
          <w:rFonts w:cs="Arial"/>
          <w:bCs w:val="0"/>
        </w:rPr>
        <w:t xml:space="preserve"> shall </w:t>
      </w:r>
      <w:r w:rsidR="00C52A0F" w:rsidRPr="003B2076">
        <w:rPr>
          <w:rFonts w:cs="Arial"/>
          <w:bCs w:val="0"/>
        </w:rPr>
        <w:t>conform to</w:t>
      </w:r>
      <w:r w:rsidR="0029104E" w:rsidRPr="003B2076">
        <w:rPr>
          <w:rFonts w:cs="Arial"/>
          <w:bCs w:val="0"/>
        </w:rPr>
        <w:t xml:space="preserve"> the </w:t>
      </w:r>
      <w:r w:rsidR="0029104E" w:rsidRPr="003B2076">
        <w:rPr>
          <w:rFonts w:cs="Arial"/>
          <w:b/>
          <w:bCs w:val="0"/>
        </w:rPr>
        <w:t>Interface Protection</w:t>
      </w:r>
      <w:r w:rsidR="0029104E" w:rsidRPr="003B2076">
        <w:rPr>
          <w:rFonts w:cs="Arial"/>
          <w:bCs w:val="0"/>
        </w:rPr>
        <w:t xml:space="preserve"> settings set out below (Table</w:t>
      </w:r>
      <w:r w:rsidR="00C75EB7" w:rsidRPr="003B2076">
        <w:rPr>
          <w:rFonts w:cs="Arial"/>
          <w:bCs w:val="0"/>
        </w:rPr>
        <w:t> </w:t>
      </w:r>
      <w:r w:rsidR="0029104E" w:rsidRPr="003B2076">
        <w:rPr>
          <w:rFonts w:cs="Arial"/>
          <w:bCs w:val="0"/>
        </w:rPr>
        <w:t>2). Means shall be provided to protect the settings from unpermitted interference (</w:t>
      </w:r>
      <w:r w:rsidR="00410A30">
        <w:rPr>
          <w:rFonts w:cs="Arial"/>
          <w:bCs w:val="0"/>
        </w:rPr>
        <w:t>eg</w:t>
      </w:r>
      <w:r w:rsidR="0029104E" w:rsidRPr="003B2076">
        <w:rPr>
          <w:rFonts w:cs="Arial"/>
          <w:bCs w:val="0"/>
        </w:rPr>
        <w:t xml:space="preserve"> via a password or seal).</w:t>
      </w:r>
    </w:p>
    <w:p w14:paraId="7B2F5E14" w14:textId="03E1C156" w:rsidR="0029104E" w:rsidRPr="003B2076" w:rsidRDefault="00A94531" w:rsidP="003B7C17">
      <w:pPr>
        <w:pStyle w:val="NumberedPARAlevel3"/>
        <w:ind w:left="709" w:hanging="709"/>
      </w:pPr>
      <w:r w:rsidRPr="00A068B0">
        <w:t>T</w:t>
      </w:r>
      <w:r w:rsidR="0029104E" w:rsidRPr="00A068B0">
        <w:t xml:space="preserve">he </w:t>
      </w:r>
      <w:r w:rsidR="0029104E" w:rsidRPr="00A068B0">
        <w:rPr>
          <w:b/>
        </w:rPr>
        <w:t>DNO</w:t>
      </w:r>
      <w:r w:rsidR="0029104E" w:rsidRPr="00A068B0">
        <w:t xml:space="preserve"> is responsible under the </w:t>
      </w:r>
      <w:r w:rsidR="0029104E" w:rsidRPr="00A068B0">
        <w:rPr>
          <w:b/>
        </w:rPr>
        <w:t>Distribution Code</w:t>
      </w:r>
      <w:r w:rsidR="0029104E" w:rsidRPr="00A068B0">
        <w:t xml:space="preserve"> for ensuring, by design</w:t>
      </w:r>
      <w:r w:rsidR="00C75EB7" w:rsidRPr="00A068B0">
        <w:t>,</w:t>
      </w:r>
      <w:r w:rsidR="0029104E" w:rsidRPr="00A068B0">
        <w:t xml:space="preserve"> that the voltage and frequency at the </w:t>
      </w:r>
      <w:r w:rsidR="0029104E" w:rsidRPr="00A068B0">
        <w:rPr>
          <w:b/>
        </w:rPr>
        <w:t>Connection Point</w:t>
      </w:r>
      <w:r w:rsidR="0029104E" w:rsidRPr="00A068B0">
        <w:t xml:space="preserve"> remains within statutory limits. The </w:t>
      </w:r>
      <w:r w:rsidR="0029104E" w:rsidRPr="00A068B0">
        <w:rPr>
          <w:b/>
        </w:rPr>
        <w:t>Interface Protection</w:t>
      </w:r>
      <w:r w:rsidR="0029104E" w:rsidRPr="00A068B0">
        <w:t xml:space="preserve"> settings have been chosen to allow for voltage rise or drop within the </w:t>
      </w:r>
      <w:r w:rsidR="0029104E" w:rsidRPr="00A068B0">
        <w:rPr>
          <w:b/>
        </w:rPr>
        <w:t>Customer’s Installation</w:t>
      </w:r>
      <w:r w:rsidR="0029104E" w:rsidRPr="00A068B0">
        <w:t xml:space="preserve"> and to allow the </w:t>
      </w:r>
      <w:r w:rsidR="0029104E" w:rsidRPr="003B2076">
        <w:rPr>
          <w:b/>
        </w:rPr>
        <w:t>Micro-generator</w:t>
      </w:r>
      <w:r w:rsidR="0029104E" w:rsidRPr="00A068B0">
        <w:t xml:space="preserve"> to continue to operate outside of the statutory frequency range as required </w:t>
      </w:r>
      <w:r w:rsidR="0029104E" w:rsidRPr="003B2076">
        <w:t>by the</w:t>
      </w:r>
      <w:r w:rsidR="0029104E" w:rsidRPr="003B2076">
        <w:rPr>
          <w:i/>
        </w:rPr>
        <w:t xml:space="preserve"> </w:t>
      </w:r>
      <w:r w:rsidR="0029104E" w:rsidRPr="003B2076">
        <w:t>EU Network Code on Requirements for Grid Connection of Generators.</w:t>
      </w:r>
    </w:p>
    <w:p w14:paraId="21092DA8" w14:textId="66284730" w:rsidR="0029104E" w:rsidRPr="003B2076" w:rsidRDefault="00A94531" w:rsidP="003B7C17">
      <w:pPr>
        <w:pStyle w:val="NumberedPARAlevel3"/>
        <w:ind w:left="709" w:hanging="709"/>
        <w:rPr>
          <w:rFonts w:eastAsia="Batang"/>
        </w:rPr>
      </w:pPr>
      <w:r w:rsidRPr="00A068B0">
        <w:rPr>
          <w:b/>
        </w:rPr>
        <w:t>I</w:t>
      </w:r>
      <w:proofErr w:type="spellStart"/>
      <w:r w:rsidR="0029104E" w:rsidRPr="00A068B0">
        <w:rPr>
          <w:b/>
          <w:lang w:val="en-US"/>
        </w:rPr>
        <w:t>nterface</w:t>
      </w:r>
      <w:proofErr w:type="spellEnd"/>
      <w:r w:rsidR="0029104E" w:rsidRPr="00A068B0">
        <w:rPr>
          <w:rFonts w:eastAsia="Batang"/>
          <w:b/>
        </w:rPr>
        <w:t xml:space="preserve"> Protection</w:t>
      </w:r>
      <w:r w:rsidR="0029104E" w:rsidRPr="00A068B0">
        <w:rPr>
          <w:rFonts w:eastAsia="Batang"/>
        </w:rPr>
        <w:t xml:space="preserve"> shall be installed which disconnects the </w:t>
      </w:r>
      <w:r w:rsidR="0029104E" w:rsidRPr="003B2076">
        <w:rPr>
          <w:rFonts w:eastAsia="Batang"/>
          <w:b/>
        </w:rPr>
        <w:t>Micro-generator</w:t>
      </w:r>
      <w:r w:rsidR="0029104E" w:rsidRPr="00A068B0">
        <w:rPr>
          <w:rFonts w:eastAsia="Batang"/>
        </w:rPr>
        <w:t xml:space="preserve">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rPr>
          <w:rFonts w:eastAsia="Batang"/>
        </w:rPr>
        <w:t xml:space="preserve"> when any parameter is outside of the settings shown in Table </w:t>
      </w:r>
      <w:r w:rsidR="0029104E" w:rsidRPr="003B2076">
        <w:rPr>
          <w:rFonts w:eastAsia="Batang"/>
        </w:rPr>
        <w:t>2.</w:t>
      </w:r>
    </w:p>
    <w:p w14:paraId="7829571A" w14:textId="323FF406" w:rsidR="0029104E" w:rsidRPr="003B2076" w:rsidRDefault="0029104E" w:rsidP="003B7C17">
      <w:pPr>
        <w:pStyle w:val="TABLE-title"/>
        <w:rPr>
          <w:rFonts w:eastAsia="Batang"/>
        </w:rPr>
      </w:pPr>
      <w:r w:rsidRPr="003B2076">
        <w:rPr>
          <w:rFonts w:eastAsia="Batang"/>
        </w:rPr>
        <w:t>Table 2</w:t>
      </w:r>
      <w:r w:rsidR="00C52A0F" w:rsidRPr="003B2076">
        <w:rPr>
          <w:rFonts w:eastAsia="Batang"/>
        </w:rPr>
        <w:t xml:space="preserve"> – </w:t>
      </w:r>
      <w:r w:rsidRPr="003B2076">
        <w:rPr>
          <w:rFonts w:eastAsia="Batang"/>
        </w:rPr>
        <w:t>Interface Protection settings</w:t>
      </w:r>
    </w:p>
    <w:tbl>
      <w:tblPr>
        <w:tblW w:w="813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402"/>
        <w:gridCol w:w="2897"/>
      </w:tblGrid>
      <w:tr w:rsidR="0029104E" w:rsidRPr="003B2076" w14:paraId="19D2487A" w14:textId="77777777" w:rsidTr="00A068B0">
        <w:tc>
          <w:tcPr>
            <w:tcW w:w="2835" w:type="dxa"/>
            <w:vAlign w:val="center"/>
          </w:tcPr>
          <w:p w14:paraId="64FF6ED0"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Protection Function</w:t>
            </w:r>
          </w:p>
        </w:tc>
        <w:tc>
          <w:tcPr>
            <w:tcW w:w="2402" w:type="dxa"/>
            <w:vAlign w:val="center"/>
          </w:tcPr>
          <w:p w14:paraId="364B10D5"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Trip Setting</w:t>
            </w:r>
          </w:p>
        </w:tc>
        <w:tc>
          <w:tcPr>
            <w:tcW w:w="2897" w:type="dxa"/>
            <w:vAlign w:val="center"/>
          </w:tcPr>
          <w:p w14:paraId="78D18B19"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Time Delay Setting</w:t>
            </w:r>
          </w:p>
        </w:tc>
      </w:tr>
      <w:tr w:rsidR="0029104E" w:rsidRPr="003B2076" w14:paraId="1A6741AF" w14:textId="77777777" w:rsidTr="00A068B0">
        <w:tc>
          <w:tcPr>
            <w:tcW w:w="2835" w:type="dxa"/>
            <w:vAlign w:val="center"/>
          </w:tcPr>
          <w:p w14:paraId="333336AE" w14:textId="77777777" w:rsidR="0029104E" w:rsidRPr="00A068B0" w:rsidRDefault="0029104E" w:rsidP="00A068B0">
            <w:pPr>
              <w:spacing w:before="120" w:after="120"/>
              <w:jc w:val="center"/>
              <w:rPr>
                <w:spacing w:val="0"/>
                <w:sz w:val="20"/>
              </w:rPr>
            </w:pPr>
            <w:r w:rsidRPr="00A068B0">
              <w:rPr>
                <w:spacing w:val="0"/>
                <w:sz w:val="20"/>
              </w:rPr>
              <w:t xml:space="preserve">U/V </w:t>
            </w:r>
          </w:p>
        </w:tc>
        <w:tc>
          <w:tcPr>
            <w:tcW w:w="2402" w:type="dxa"/>
            <w:vAlign w:val="center"/>
          </w:tcPr>
          <w:p w14:paraId="4EC57A31" w14:textId="479A55FC" w:rsidR="0029104E" w:rsidRPr="00A068B0" w:rsidRDefault="0029104E" w:rsidP="00A068B0">
            <w:pPr>
              <w:spacing w:before="120" w:after="120"/>
              <w:jc w:val="center"/>
              <w:rPr>
                <w:spacing w:val="0"/>
                <w:sz w:val="20"/>
              </w:rPr>
            </w:pPr>
            <w:proofErr w:type="spellStart"/>
            <w:r w:rsidRPr="00A068B0">
              <w:rPr>
                <w:spacing w:val="0"/>
                <w:sz w:val="20"/>
              </w:rPr>
              <w:t>Vφ</w:t>
            </w:r>
            <w:proofErr w:type="spellEnd"/>
            <w:r w:rsidRPr="00A068B0">
              <w:rPr>
                <w:spacing w:val="0"/>
                <w:sz w:val="20"/>
              </w:rPr>
              <w:t>-n</w:t>
            </w:r>
            <w:r w:rsidRPr="00A068B0">
              <w:rPr>
                <w:spacing w:val="0"/>
                <w:sz w:val="20"/>
                <w:vertAlign w:val="superscript"/>
              </w:rPr>
              <w:t>†</w:t>
            </w:r>
            <w:r w:rsidRPr="00A068B0">
              <w:rPr>
                <w:spacing w:val="0"/>
                <w:sz w:val="20"/>
              </w:rPr>
              <w:t xml:space="preserve"> - 20% = 184</w:t>
            </w:r>
            <w:r w:rsidR="00C13F9B" w:rsidRPr="00A068B0">
              <w:rPr>
                <w:spacing w:val="0"/>
                <w:sz w:val="20"/>
              </w:rPr>
              <w:t xml:space="preserve"> </w:t>
            </w:r>
            <w:r w:rsidRPr="00A068B0">
              <w:rPr>
                <w:spacing w:val="0"/>
                <w:sz w:val="20"/>
              </w:rPr>
              <w:t>V</w:t>
            </w:r>
          </w:p>
        </w:tc>
        <w:tc>
          <w:tcPr>
            <w:tcW w:w="2897" w:type="dxa"/>
            <w:vAlign w:val="center"/>
          </w:tcPr>
          <w:p w14:paraId="08ED807F" w14:textId="1E63939D" w:rsidR="0029104E" w:rsidRPr="00A068B0" w:rsidRDefault="0029104E" w:rsidP="00A068B0">
            <w:pPr>
              <w:spacing w:before="120" w:after="120"/>
              <w:jc w:val="center"/>
              <w:rPr>
                <w:spacing w:val="0"/>
                <w:sz w:val="20"/>
              </w:rPr>
            </w:pPr>
            <w:r w:rsidRPr="00A068B0">
              <w:rPr>
                <w:spacing w:val="0"/>
                <w:sz w:val="20"/>
              </w:rPr>
              <w:t>2.5</w:t>
            </w:r>
            <w:r w:rsidR="00C13F9B" w:rsidRPr="00A068B0">
              <w:rPr>
                <w:spacing w:val="0"/>
                <w:sz w:val="20"/>
              </w:rPr>
              <w:t xml:space="preserve"> </w:t>
            </w:r>
            <w:r w:rsidRPr="00A068B0">
              <w:rPr>
                <w:spacing w:val="0"/>
                <w:sz w:val="20"/>
              </w:rPr>
              <w:t>s</w:t>
            </w:r>
          </w:p>
        </w:tc>
      </w:tr>
      <w:tr w:rsidR="0029104E" w:rsidRPr="003B2076" w14:paraId="4A9C49C3" w14:textId="77777777" w:rsidTr="00A068B0">
        <w:tc>
          <w:tcPr>
            <w:tcW w:w="2835" w:type="dxa"/>
            <w:vAlign w:val="center"/>
          </w:tcPr>
          <w:p w14:paraId="064F9D3C" w14:textId="77777777" w:rsidR="0029104E" w:rsidRPr="00A068B0" w:rsidRDefault="0029104E" w:rsidP="00A068B0">
            <w:pPr>
              <w:spacing w:before="120" w:after="120"/>
              <w:jc w:val="center"/>
              <w:rPr>
                <w:spacing w:val="0"/>
                <w:sz w:val="20"/>
              </w:rPr>
            </w:pPr>
            <w:r w:rsidRPr="00A068B0">
              <w:rPr>
                <w:spacing w:val="0"/>
                <w:sz w:val="20"/>
              </w:rPr>
              <w:t>O/V stage 1</w:t>
            </w:r>
          </w:p>
        </w:tc>
        <w:tc>
          <w:tcPr>
            <w:tcW w:w="2402" w:type="dxa"/>
            <w:vAlign w:val="center"/>
          </w:tcPr>
          <w:p w14:paraId="374FC54A" w14:textId="1A2BA60C" w:rsidR="0029104E" w:rsidRPr="00A068B0" w:rsidRDefault="0029104E" w:rsidP="00A068B0">
            <w:pPr>
              <w:spacing w:before="120" w:after="120"/>
              <w:jc w:val="center"/>
              <w:rPr>
                <w:spacing w:val="0"/>
                <w:sz w:val="20"/>
              </w:rPr>
            </w:pPr>
            <w:proofErr w:type="spellStart"/>
            <w:r w:rsidRPr="00A068B0">
              <w:rPr>
                <w:spacing w:val="0"/>
                <w:sz w:val="20"/>
              </w:rPr>
              <w:t>Vφ</w:t>
            </w:r>
            <w:proofErr w:type="spellEnd"/>
            <w:r w:rsidRPr="00A068B0">
              <w:rPr>
                <w:spacing w:val="0"/>
                <w:sz w:val="20"/>
              </w:rPr>
              <w:t>-n</w:t>
            </w:r>
            <w:r w:rsidRPr="00A068B0">
              <w:rPr>
                <w:spacing w:val="0"/>
                <w:sz w:val="20"/>
                <w:vertAlign w:val="superscript"/>
              </w:rPr>
              <w:t>†</w:t>
            </w:r>
            <w:r w:rsidRPr="00A068B0">
              <w:rPr>
                <w:spacing w:val="0"/>
                <w:sz w:val="20"/>
              </w:rPr>
              <w:t xml:space="preserve"> +14% = 262.2</w:t>
            </w:r>
            <w:r w:rsidR="00C13F9B" w:rsidRPr="00A068B0">
              <w:rPr>
                <w:spacing w:val="0"/>
                <w:sz w:val="20"/>
              </w:rPr>
              <w:t xml:space="preserve"> </w:t>
            </w:r>
            <w:r w:rsidRPr="00A068B0">
              <w:rPr>
                <w:spacing w:val="0"/>
                <w:sz w:val="20"/>
              </w:rPr>
              <w:t>V</w:t>
            </w:r>
          </w:p>
        </w:tc>
        <w:tc>
          <w:tcPr>
            <w:tcW w:w="2897" w:type="dxa"/>
            <w:vAlign w:val="center"/>
          </w:tcPr>
          <w:p w14:paraId="0A506E18" w14:textId="616D0AB0" w:rsidR="0029104E" w:rsidRPr="00A068B0" w:rsidRDefault="0029104E" w:rsidP="00A068B0">
            <w:pPr>
              <w:spacing w:before="120" w:after="120"/>
              <w:jc w:val="center"/>
              <w:rPr>
                <w:spacing w:val="0"/>
                <w:sz w:val="20"/>
              </w:rPr>
            </w:pPr>
            <w:r w:rsidRPr="00A068B0">
              <w:rPr>
                <w:spacing w:val="0"/>
                <w:sz w:val="20"/>
              </w:rPr>
              <w:t>1.0</w:t>
            </w:r>
            <w:r w:rsidR="00C13F9B" w:rsidRPr="00A068B0">
              <w:rPr>
                <w:spacing w:val="0"/>
                <w:sz w:val="20"/>
              </w:rPr>
              <w:t xml:space="preserve"> </w:t>
            </w:r>
            <w:r w:rsidRPr="00A068B0">
              <w:rPr>
                <w:spacing w:val="0"/>
                <w:sz w:val="20"/>
              </w:rPr>
              <w:t>s</w:t>
            </w:r>
          </w:p>
        </w:tc>
      </w:tr>
      <w:tr w:rsidR="0029104E" w:rsidRPr="003B2076" w14:paraId="153D6FCA" w14:textId="77777777" w:rsidTr="00A068B0">
        <w:tc>
          <w:tcPr>
            <w:tcW w:w="2835" w:type="dxa"/>
            <w:vAlign w:val="center"/>
          </w:tcPr>
          <w:p w14:paraId="68C69CC6" w14:textId="77777777" w:rsidR="0029104E" w:rsidRPr="00A068B0" w:rsidRDefault="0029104E" w:rsidP="00A068B0">
            <w:pPr>
              <w:spacing w:before="120" w:after="120"/>
              <w:jc w:val="center"/>
              <w:rPr>
                <w:spacing w:val="0"/>
                <w:sz w:val="20"/>
              </w:rPr>
            </w:pPr>
            <w:r w:rsidRPr="00A068B0">
              <w:rPr>
                <w:spacing w:val="0"/>
                <w:sz w:val="20"/>
              </w:rPr>
              <w:t>O/V stage 2</w:t>
            </w:r>
          </w:p>
        </w:tc>
        <w:tc>
          <w:tcPr>
            <w:tcW w:w="2402" w:type="dxa"/>
            <w:vAlign w:val="center"/>
          </w:tcPr>
          <w:p w14:paraId="26793717" w14:textId="33A6A467" w:rsidR="0029104E" w:rsidRPr="00A068B0" w:rsidRDefault="0029104E" w:rsidP="00A068B0">
            <w:pPr>
              <w:spacing w:before="120" w:after="120"/>
              <w:jc w:val="center"/>
              <w:rPr>
                <w:spacing w:val="0"/>
                <w:sz w:val="20"/>
              </w:rPr>
            </w:pPr>
            <w:proofErr w:type="spellStart"/>
            <w:r w:rsidRPr="00A068B0">
              <w:rPr>
                <w:spacing w:val="0"/>
                <w:sz w:val="20"/>
              </w:rPr>
              <w:t>Vφ</w:t>
            </w:r>
            <w:proofErr w:type="spellEnd"/>
            <w:r w:rsidRPr="00A068B0">
              <w:rPr>
                <w:spacing w:val="0"/>
                <w:sz w:val="20"/>
              </w:rPr>
              <w:t>-n</w:t>
            </w:r>
            <w:r w:rsidRPr="00A068B0">
              <w:rPr>
                <w:spacing w:val="0"/>
                <w:sz w:val="20"/>
                <w:vertAlign w:val="superscript"/>
              </w:rPr>
              <w:t>†</w:t>
            </w:r>
            <w:r w:rsidRPr="00A068B0">
              <w:rPr>
                <w:spacing w:val="0"/>
                <w:sz w:val="20"/>
              </w:rPr>
              <w:t>+ 19% = 273.7</w:t>
            </w:r>
            <w:r w:rsidR="00C13F9B" w:rsidRPr="00A068B0">
              <w:rPr>
                <w:spacing w:val="0"/>
                <w:sz w:val="20"/>
              </w:rPr>
              <w:t xml:space="preserve"> </w:t>
            </w:r>
            <w:r w:rsidRPr="00A068B0">
              <w:rPr>
                <w:spacing w:val="0"/>
                <w:sz w:val="20"/>
              </w:rPr>
              <w:t>V</w:t>
            </w:r>
            <w:r w:rsidRPr="00A068B0">
              <w:rPr>
                <w:rStyle w:val="FootnoteReference"/>
                <w:spacing w:val="0"/>
              </w:rPr>
              <w:footnoteReference w:id="5"/>
            </w:r>
          </w:p>
        </w:tc>
        <w:tc>
          <w:tcPr>
            <w:tcW w:w="2897" w:type="dxa"/>
            <w:vAlign w:val="center"/>
          </w:tcPr>
          <w:p w14:paraId="13433B0F" w14:textId="1A23B643"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38FF31" w14:textId="77777777" w:rsidTr="00A068B0">
        <w:tc>
          <w:tcPr>
            <w:tcW w:w="2835" w:type="dxa"/>
            <w:vAlign w:val="center"/>
          </w:tcPr>
          <w:p w14:paraId="70F65AD7" w14:textId="77777777" w:rsidR="0029104E" w:rsidRPr="00A068B0" w:rsidRDefault="0029104E" w:rsidP="00A068B0">
            <w:pPr>
              <w:spacing w:before="120" w:after="120"/>
              <w:jc w:val="center"/>
              <w:rPr>
                <w:spacing w:val="0"/>
                <w:sz w:val="20"/>
              </w:rPr>
            </w:pPr>
            <w:r w:rsidRPr="00A068B0">
              <w:rPr>
                <w:spacing w:val="0"/>
                <w:sz w:val="20"/>
              </w:rPr>
              <w:t>U/F stage 1</w:t>
            </w:r>
          </w:p>
        </w:tc>
        <w:tc>
          <w:tcPr>
            <w:tcW w:w="2402" w:type="dxa"/>
            <w:vAlign w:val="center"/>
          </w:tcPr>
          <w:p w14:paraId="3607EEBB" w14:textId="54C7C404" w:rsidR="0029104E" w:rsidRPr="00A068B0" w:rsidRDefault="0029104E" w:rsidP="00A068B0">
            <w:pPr>
              <w:spacing w:before="120" w:after="120"/>
              <w:jc w:val="center"/>
              <w:rPr>
                <w:spacing w:val="0"/>
                <w:sz w:val="20"/>
              </w:rPr>
            </w:pPr>
            <w:r w:rsidRPr="00A068B0">
              <w:rPr>
                <w:spacing w:val="0"/>
                <w:sz w:val="20"/>
              </w:rPr>
              <w:t>47.5</w:t>
            </w:r>
            <w:r w:rsidR="00C13F9B" w:rsidRPr="00A068B0">
              <w:rPr>
                <w:spacing w:val="0"/>
                <w:sz w:val="20"/>
              </w:rPr>
              <w:t xml:space="preserve"> </w:t>
            </w:r>
            <w:r w:rsidRPr="00A068B0">
              <w:rPr>
                <w:spacing w:val="0"/>
                <w:sz w:val="20"/>
              </w:rPr>
              <w:t>Hz</w:t>
            </w:r>
          </w:p>
        </w:tc>
        <w:tc>
          <w:tcPr>
            <w:tcW w:w="2897" w:type="dxa"/>
            <w:vAlign w:val="center"/>
          </w:tcPr>
          <w:p w14:paraId="695E42E3" w14:textId="4C92EA4A" w:rsidR="0029104E" w:rsidRPr="00A068B0" w:rsidRDefault="0029104E" w:rsidP="00A068B0">
            <w:pPr>
              <w:spacing w:before="120" w:after="120"/>
              <w:jc w:val="center"/>
              <w:rPr>
                <w:spacing w:val="0"/>
                <w:sz w:val="20"/>
              </w:rPr>
            </w:pPr>
            <w:r w:rsidRPr="00A068B0">
              <w:rPr>
                <w:spacing w:val="0"/>
                <w:sz w:val="20"/>
              </w:rPr>
              <w:t>20</w:t>
            </w:r>
            <w:r w:rsidR="00C13F9B" w:rsidRPr="00A068B0">
              <w:rPr>
                <w:spacing w:val="0"/>
                <w:sz w:val="20"/>
              </w:rPr>
              <w:t xml:space="preserve"> </w:t>
            </w:r>
            <w:r w:rsidRPr="00A068B0">
              <w:rPr>
                <w:spacing w:val="0"/>
                <w:sz w:val="20"/>
              </w:rPr>
              <w:t>s</w:t>
            </w:r>
          </w:p>
        </w:tc>
      </w:tr>
      <w:tr w:rsidR="0029104E" w:rsidRPr="003B2076" w14:paraId="7E98E8E2" w14:textId="77777777" w:rsidTr="00A068B0">
        <w:tc>
          <w:tcPr>
            <w:tcW w:w="2835" w:type="dxa"/>
            <w:vAlign w:val="center"/>
          </w:tcPr>
          <w:p w14:paraId="05A2D6E4" w14:textId="77777777" w:rsidR="0029104E" w:rsidRPr="00A068B0" w:rsidRDefault="0029104E" w:rsidP="00A068B0">
            <w:pPr>
              <w:spacing w:before="120" w:after="120"/>
              <w:jc w:val="center"/>
              <w:rPr>
                <w:spacing w:val="0"/>
                <w:sz w:val="20"/>
              </w:rPr>
            </w:pPr>
            <w:r w:rsidRPr="00A068B0">
              <w:rPr>
                <w:spacing w:val="0"/>
                <w:sz w:val="20"/>
              </w:rPr>
              <w:t>U/F stage 2</w:t>
            </w:r>
          </w:p>
        </w:tc>
        <w:tc>
          <w:tcPr>
            <w:tcW w:w="2402" w:type="dxa"/>
            <w:vAlign w:val="center"/>
          </w:tcPr>
          <w:p w14:paraId="531AA55F" w14:textId="0459F472" w:rsidR="0029104E" w:rsidRPr="00A068B0" w:rsidRDefault="0029104E" w:rsidP="00A068B0">
            <w:pPr>
              <w:spacing w:before="120" w:after="120"/>
              <w:jc w:val="center"/>
              <w:rPr>
                <w:spacing w:val="0"/>
                <w:sz w:val="20"/>
              </w:rPr>
            </w:pPr>
            <w:r w:rsidRPr="00A068B0">
              <w:rPr>
                <w:spacing w:val="0"/>
                <w:sz w:val="20"/>
              </w:rPr>
              <w:t>47</w:t>
            </w:r>
            <w:r w:rsidR="00C13F9B" w:rsidRPr="00A068B0">
              <w:rPr>
                <w:spacing w:val="0"/>
                <w:sz w:val="20"/>
              </w:rPr>
              <w:t xml:space="preserve"> </w:t>
            </w:r>
            <w:r w:rsidRPr="00A068B0">
              <w:rPr>
                <w:spacing w:val="0"/>
                <w:sz w:val="20"/>
              </w:rPr>
              <w:t>Hz</w:t>
            </w:r>
          </w:p>
        </w:tc>
        <w:tc>
          <w:tcPr>
            <w:tcW w:w="2897" w:type="dxa"/>
            <w:vAlign w:val="center"/>
          </w:tcPr>
          <w:p w14:paraId="4046FE5C" w14:textId="2A0FD36D"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06E871" w14:textId="77777777" w:rsidTr="00A068B0">
        <w:tc>
          <w:tcPr>
            <w:tcW w:w="2835" w:type="dxa"/>
            <w:vAlign w:val="center"/>
          </w:tcPr>
          <w:p w14:paraId="4B2B21A8" w14:textId="77777777" w:rsidR="0029104E" w:rsidRPr="00A068B0" w:rsidRDefault="0029104E" w:rsidP="00A068B0">
            <w:pPr>
              <w:spacing w:before="120" w:after="120"/>
              <w:jc w:val="center"/>
              <w:rPr>
                <w:spacing w:val="0"/>
                <w:sz w:val="20"/>
              </w:rPr>
            </w:pPr>
            <w:r w:rsidRPr="00A068B0">
              <w:rPr>
                <w:spacing w:val="0"/>
                <w:sz w:val="20"/>
              </w:rPr>
              <w:t>O/F</w:t>
            </w:r>
          </w:p>
        </w:tc>
        <w:tc>
          <w:tcPr>
            <w:tcW w:w="2402" w:type="dxa"/>
            <w:vAlign w:val="center"/>
          </w:tcPr>
          <w:p w14:paraId="50B7181A" w14:textId="7589A52F" w:rsidR="0029104E" w:rsidRPr="00A068B0" w:rsidRDefault="0029104E" w:rsidP="00A068B0">
            <w:pPr>
              <w:spacing w:before="120" w:after="120"/>
              <w:jc w:val="center"/>
              <w:rPr>
                <w:spacing w:val="0"/>
                <w:sz w:val="20"/>
              </w:rPr>
            </w:pPr>
            <w:r w:rsidRPr="00A068B0">
              <w:rPr>
                <w:spacing w:val="0"/>
                <w:sz w:val="20"/>
              </w:rPr>
              <w:t>52</w:t>
            </w:r>
            <w:r w:rsidR="00C13F9B" w:rsidRPr="00A068B0">
              <w:rPr>
                <w:spacing w:val="0"/>
                <w:sz w:val="20"/>
              </w:rPr>
              <w:t xml:space="preserve"> </w:t>
            </w:r>
            <w:r w:rsidRPr="00A068B0">
              <w:rPr>
                <w:spacing w:val="0"/>
                <w:sz w:val="20"/>
              </w:rPr>
              <w:t>Hz</w:t>
            </w:r>
          </w:p>
        </w:tc>
        <w:tc>
          <w:tcPr>
            <w:tcW w:w="2897" w:type="dxa"/>
            <w:vAlign w:val="center"/>
          </w:tcPr>
          <w:p w14:paraId="1B2470C5" w14:textId="55BBD690"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3C5801" w:rsidRPr="003B2076" w14:paraId="442DB0F0" w14:textId="77777777" w:rsidTr="00A068B0">
        <w:tc>
          <w:tcPr>
            <w:tcW w:w="2835" w:type="dxa"/>
            <w:vAlign w:val="center"/>
          </w:tcPr>
          <w:p w14:paraId="79505662" w14:textId="02D28419" w:rsidR="003C5801" w:rsidRPr="00A068B0" w:rsidRDefault="003C5801" w:rsidP="00A068B0">
            <w:pPr>
              <w:tabs>
                <w:tab w:val="left" w:pos="930"/>
              </w:tabs>
              <w:spacing w:before="120" w:after="120"/>
              <w:jc w:val="center"/>
              <w:rPr>
                <w:spacing w:val="0"/>
                <w:sz w:val="20"/>
              </w:rPr>
            </w:pPr>
            <w:proofErr w:type="spellStart"/>
            <w:r w:rsidRPr="004F0841">
              <w:rPr>
                <w:sz w:val="18"/>
                <w:szCs w:val="18"/>
              </w:rPr>
              <w:t>LoM</w:t>
            </w:r>
            <w:proofErr w:type="spellEnd"/>
            <w:r>
              <w:rPr>
                <w:sz w:val="18"/>
                <w:szCs w:val="18"/>
              </w:rPr>
              <w:t xml:space="preserve"> (RoCoF)</w:t>
            </w:r>
          </w:p>
        </w:tc>
        <w:tc>
          <w:tcPr>
            <w:tcW w:w="2402" w:type="dxa"/>
            <w:vAlign w:val="center"/>
          </w:tcPr>
          <w:p w14:paraId="1A0EDF32" w14:textId="0211CDC9" w:rsidR="003C5801" w:rsidRPr="00A068B0" w:rsidRDefault="00D05BA0" w:rsidP="00A068B0">
            <w:pPr>
              <w:spacing w:before="120" w:after="120"/>
              <w:jc w:val="center"/>
              <w:rPr>
                <w:spacing w:val="0"/>
                <w:sz w:val="20"/>
              </w:rPr>
            </w:pPr>
            <w:r>
              <w:rPr>
                <w:sz w:val="18"/>
                <w:szCs w:val="18"/>
              </w:rPr>
              <w:t>1.0</w:t>
            </w:r>
            <w:r w:rsidR="003C5801" w:rsidRPr="004F0841">
              <w:rPr>
                <w:sz w:val="18"/>
                <w:szCs w:val="18"/>
              </w:rPr>
              <w:t xml:space="preserve"> Hz</w:t>
            </w:r>
            <w:r w:rsidR="002E4007">
              <w:rPr>
                <w:sz w:val="18"/>
                <w:szCs w:val="18"/>
              </w:rPr>
              <w:t>s</w:t>
            </w:r>
            <w:r w:rsidR="002E4007" w:rsidRPr="00685BBA">
              <w:rPr>
                <w:sz w:val="18"/>
                <w:szCs w:val="18"/>
                <w:vertAlign w:val="superscript"/>
              </w:rPr>
              <w:t>-1</w:t>
            </w:r>
          </w:p>
        </w:tc>
        <w:tc>
          <w:tcPr>
            <w:tcW w:w="2897" w:type="dxa"/>
            <w:vAlign w:val="center"/>
          </w:tcPr>
          <w:p w14:paraId="479542BA" w14:textId="20333969" w:rsidR="003C5801" w:rsidRPr="00A068B0" w:rsidRDefault="003C5801" w:rsidP="00A068B0">
            <w:pPr>
              <w:spacing w:before="120" w:after="120"/>
              <w:jc w:val="center"/>
              <w:rPr>
                <w:spacing w:val="0"/>
                <w:sz w:val="20"/>
              </w:rPr>
            </w:pPr>
          </w:p>
        </w:tc>
      </w:tr>
    </w:tbl>
    <w:p w14:paraId="27E9B916" w14:textId="27CCD3AE" w:rsidR="0029104E" w:rsidRPr="00A068B0" w:rsidRDefault="0029104E" w:rsidP="00B83C15">
      <w:pPr>
        <w:ind w:left="709"/>
        <w:rPr>
          <w:sz w:val="20"/>
        </w:rPr>
      </w:pPr>
      <w:r w:rsidRPr="00A068B0">
        <w:rPr>
          <w:sz w:val="20"/>
        </w:rPr>
        <w:t>† A value of 230</w:t>
      </w:r>
      <w:r w:rsidR="00C13F9B" w:rsidRPr="00A068B0">
        <w:rPr>
          <w:sz w:val="20"/>
        </w:rPr>
        <w:t xml:space="preserve"> </w:t>
      </w:r>
      <w:r w:rsidRPr="00A068B0">
        <w:rPr>
          <w:sz w:val="20"/>
        </w:rPr>
        <w:t>V phase to neutral</w:t>
      </w:r>
    </w:p>
    <w:p w14:paraId="00FCBE8E" w14:textId="77777777" w:rsidR="0006601D" w:rsidRPr="00A068B0" w:rsidRDefault="0006601D" w:rsidP="0029104E">
      <w:pPr>
        <w:rPr>
          <w:sz w:val="20"/>
        </w:rPr>
      </w:pPr>
    </w:p>
    <w:p w14:paraId="3DF06DF6" w14:textId="3EB1437C" w:rsidR="0029104E" w:rsidRPr="00A068B0" w:rsidRDefault="00A94531" w:rsidP="003B7C17">
      <w:pPr>
        <w:pStyle w:val="NumberedPARAlevel3"/>
        <w:ind w:left="709" w:hanging="709"/>
        <w:rPr>
          <w:lang w:val="en-US"/>
        </w:rPr>
      </w:pPr>
      <w:r w:rsidRPr="00A068B0">
        <w:rPr>
          <w:lang w:val="en-US"/>
        </w:rPr>
        <w:lastRenderedPageBreak/>
        <w:t>T</w:t>
      </w:r>
      <w:r w:rsidR="0029104E" w:rsidRPr="00A068B0">
        <w:rPr>
          <w:lang w:val="en-US"/>
        </w:rPr>
        <w:t>he total disconnection time for voltage and frequency protection, including the operating time of the disconnection device, shall be the time delay setting with a tolerance of, -0s + 0.5</w:t>
      </w:r>
      <w:r w:rsidR="00C13F9B" w:rsidRPr="00A068B0">
        <w:rPr>
          <w:lang w:val="en-US"/>
        </w:rPr>
        <w:t xml:space="preserve"> </w:t>
      </w:r>
      <w:r w:rsidR="0029104E" w:rsidRPr="00A068B0">
        <w:rPr>
          <w:lang w:val="en-US"/>
        </w:rPr>
        <w:t xml:space="preserve">s. </w:t>
      </w:r>
    </w:p>
    <w:p w14:paraId="4BB7433E" w14:textId="35A93A98" w:rsidR="0029104E" w:rsidRPr="00A068B0" w:rsidRDefault="00A94531" w:rsidP="003B7C17">
      <w:pPr>
        <w:pStyle w:val="NumberedPARAlevel3"/>
        <w:ind w:left="709" w:hanging="709"/>
        <w:rPr>
          <w:lang w:val="en-US"/>
        </w:rPr>
      </w:pPr>
      <w:r w:rsidRPr="00A068B0">
        <w:rPr>
          <w:lang w:val="en-US"/>
        </w:rPr>
        <w:t>F</w:t>
      </w:r>
      <w:r w:rsidR="0029104E" w:rsidRPr="00A068B0">
        <w:rPr>
          <w:lang w:val="en-US"/>
        </w:rPr>
        <w:t xml:space="preserve">or the avoidance of doubt, where the </w:t>
      </w:r>
      <w:r w:rsidR="0029104E" w:rsidRPr="00A068B0">
        <w:rPr>
          <w:b/>
          <w:lang w:val="en-US"/>
        </w:rPr>
        <w:t>Distribution Network</w:t>
      </w:r>
      <w:r w:rsidR="0029104E" w:rsidRPr="00A068B0">
        <w:rPr>
          <w:lang w:val="en-US"/>
        </w:rPr>
        <w:t xml:space="preserve"> voltage or frequency exceed the trip settings in Table 2, for less than the time delay setting, the </w:t>
      </w:r>
      <w:r w:rsidR="0029104E" w:rsidRPr="00A068B0">
        <w:rPr>
          <w:b/>
          <w:lang w:val="en-US"/>
        </w:rPr>
        <w:t>Micro-generator</w:t>
      </w:r>
      <w:r w:rsidR="0029104E" w:rsidRPr="00A068B0">
        <w:rPr>
          <w:lang w:val="en-US"/>
        </w:rPr>
        <w:t xml:space="preserve"> should not disconnect from the </w:t>
      </w:r>
      <w:r w:rsidR="0029104E" w:rsidRPr="00A068B0">
        <w:rPr>
          <w:b/>
          <w:lang w:val="en-US"/>
        </w:rPr>
        <w:t>Distribution Network</w:t>
      </w:r>
      <w:r w:rsidR="0029104E" w:rsidRPr="00A068B0">
        <w:rPr>
          <w:lang w:val="en-US"/>
        </w:rPr>
        <w:t>.</w:t>
      </w:r>
    </w:p>
    <w:p w14:paraId="509B894C" w14:textId="44BBCCD1" w:rsidR="0029104E" w:rsidRPr="00A068B0" w:rsidRDefault="00A94531" w:rsidP="003B7C17">
      <w:pPr>
        <w:pStyle w:val="NumberedPARAlevel3"/>
        <w:ind w:left="709" w:hanging="709"/>
      </w:pPr>
      <w:r w:rsidRPr="00A068B0">
        <w:rPr>
          <w:b/>
          <w:lang w:val="en-US"/>
        </w:rPr>
        <w:t>F</w:t>
      </w:r>
      <w:r w:rsidR="0029104E" w:rsidRPr="00A068B0">
        <w:rPr>
          <w:b/>
          <w:lang w:val="en-US"/>
        </w:rPr>
        <w:t>ully Type Tested Micro-generators</w:t>
      </w:r>
      <w:r w:rsidR="0029104E" w:rsidRPr="00A068B0">
        <w:rPr>
          <w:lang w:val="en-US"/>
        </w:rPr>
        <w:t xml:space="preserve"> shall have protection settings set during manufacture.</w:t>
      </w:r>
      <w:r w:rsidR="0029104E" w:rsidRPr="00A068B0">
        <w:t xml:space="preserve"> </w:t>
      </w:r>
    </w:p>
    <w:p w14:paraId="79EF1866" w14:textId="57009A65" w:rsidR="0029104E" w:rsidRPr="00A068B0" w:rsidRDefault="00A94531" w:rsidP="003B7C17">
      <w:pPr>
        <w:pStyle w:val="NumberedPARAlevel3"/>
        <w:ind w:left="709" w:hanging="709"/>
      </w:pPr>
      <w:r w:rsidRPr="00A068B0">
        <w:rPr>
          <w:lang w:val="en-US"/>
        </w:rPr>
        <w:t>T</w:t>
      </w:r>
      <w:r w:rsidR="0029104E" w:rsidRPr="00A068B0">
        <w:t xml:space="preserve">he </w:t>
      </w:r>
      <w:r w:rsidR="0029104E" w:rsidRPr="00A068B0">
        <w:rPr>
          <w:b/>
        </w:rPr>
        <w:t>Manufacturer</w:t>
      </w:r>
      <w:r w:rsidR="0029104E" w:rsidRPr="00A068B0">
        <w:t xml:space="preserve"> shall establish a secure way of displaying the </w:t>
      </w:r>
      <w:r w:rsidR="0029104E" w:rsidRPr="003B2076">
        <w:rPr>
          <w:b/>
        </w:rPr>
        <w:t>Interface Protection</w:t>
      </w:r>
      <w:r w:rsidR="0029104E" w:rsidRPr="003B2076">
        <w:t xml:space="preserve"> setting</w:t>
      </w:r>
      <w:r w:rsidR="0029104E" w:rsidRPr="00A068B0">
        <w:t xml:space="preserve"> information in one of the following ways:</w:t>
      </w:r>
    </w:p>
    <w:p w14:paraId="6488018E" w14:textId="77777777" w:rsidR="0029104E" w:rsidRPr="00A068B0" w:rsidRDefault="0029104E" w:rsidP="009D23CC">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A display on a screen;</w:t>
      </w:r>
    </w:p>
    <w:p w14:paraId="50B09235" w14:textId="77777777" w:rsidR="0029104E" w:rsidRPr="00A068B0" w:rsidRDefault="0029104E" w:rsidP="009D23CC">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A display on a PC which can communicate with the </w:t>
      </w:r>
      <w:r w:rsidRPr="00A068B0">
        <w:rPr>
          <w:rFonts w:ascii="Arial" w:hAnsi="Arial" w:cs="Arial"/>
          <w:b/>
          <w:szCs w:val="20"/>
        </w:rPr>
        <w:t>Micro-generator</w:t>
      </w:r>
      <w:r w:rsidRPr="00A068B0">
        <w:rPr>
          <w:rFonts w:ascii="Arial" w:hAnsi="Arial" w:cs="Arial"/>
          <w:szCs w:val="20"/>
        </w:rPr>
        <w:t xml:space="preserve"> and confirm that it is the correct </w:t>
      </w:r>
      <w:r w:rsidRPr="00A068B0">
        <w:rPr>
          <w:rFonts w:ascii="Arial" w:hAnsi="Arial" w:cs="Arial"/>
          <w:b/>
          <w:szCs w:val="20"/>
        </w:rPr>
        <w:t>Micro-generator</w:t>
      </w:r>
      <w:r w:rsidRPr="00A068B0">
        <w:rPr>
          <w:rFonts w:ascii="Arial" w:hAnsi="Arial" w:cs="Arial"/>
          <w:szCs w:val="20"/>
        </w:rPr>
        <w:t xml:space="preserve"> by means of a serial number permanently fixed to the </w:t>
      </w:r>
      <w:r w:rsidRPr="00A068B0">
        <w:rPr>
          <w:rFonts w:ascii="Arial" w:hAnsi="Arial" w:cs="Arial"/>
          <w:b/>
          <w:szCs w:val="20"/>
        </w:rPr>
        <w:t>Micro-generator</w:t>
      </w:r>
      <w:r w:rsidRPr="00A068B0">
        <w:rPr>
          <w:rFonts w:ascii="Arial" w:hAnsi="Arial" w:cs="Arial"/>
          <w:szCs w:val="20"/>
        </w:rPr>
        <w:t xml:space="preserve"> and visible on the PC screen at the same time as the settings; or</w:t>
      </w:r>
    </w:p>
    <w:p w14:paraId="20E5CB21" w14:textId="4D2FFBB8" w:rsidR="0029104E" w:rsidRPr="00A068B0" w:rsidRDefault="0029104E" w:rsidP="009D23CC">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Display of all </w:t>
      </w:r>
      <w:r w:rsidR="00C75EB7" w:rsidRPr="003B2076">
        <w:rPr>
          <w:rFonts w:ascii="Arial" w:hAnsi="Arial" w:cs="Arial"/>
          <w:b/>
          <w:szCs w:val="20"/>
        </w:rPr>
        <w:t>Interface Protection</w:t>
      </w:r>
      <w:r w:rsidR="00C75EB7" w:rsidRPr="00A068B0">
        <w:rPr>
          <w:rFonts w:ascii="Arial" w:hAnsi="Arial" w:cs="Arial"/>
          <w:szCs w:val="20"/>
        </w:rPr>
        <w:t xml:space="preserve"> </w:t>
      </w:r>
      <w:r w:rsidRPr="00A068B0">
        <w:rPr>
          <w:rFonts w:ascii="Arial" w:hAnsi="Arial" w:cs="Arial"/>
          <w:szCs w:val="20"/>
        </w:rPr>
        <w:t xml:space="preserve">settings </w:t>
      </w:r>
      <w:r w:rsidRPr="003B2076">
        <w:rPr>
          <w:rFonts w:ascii="Arial" w:hAnsi="Arial" w:cs="Arial"/>
          <w:szCs w:val="20"/>
        </w:rPr>
        <w:t>and</w:t>
      </w:r>
      <w:r w:rsidRPr="00A068B0">
        <w:rPr>
          <w:rFonts w:ascii="Arial" w:hAnsi="Arial" w:cs="Arial"/>
          <w:szCs w:val="20"/>
        </w:rPr>
        <w:t xml:space="preserve"> nominal voltage and current outputs, alongside the serial number of the </w:t>
      </w:r>
      <w:r w:rsidRPr="00A068B0">
        <w:rPr>
          <w:rFonts w:ascii="Arial" w:hAnsi="Arial" w:cs="Arial"/>
          <w:b/>
          <w:szCs w:val="20"/>
        </w:rPr>
        <w:t>Micro-generator</w:t>
      </w:r>
      <w:r w:rsidRPr="00A068B0">
        <w:rPr>
          <w:rFonts w:ascii="Arial" w:hAnsi="Arial" w:cs="Arial"/>
          <w:szCs w:val="20"/>
        </w:rPr>
        <w:t xml:space="preserve">, permanently fixed to the </w:t>
      </w:r>
      <w:r w:rsidRPr="00A068B0">
        <w:rPr>
          <w:rFonts w:ascii="Arial" w:hAnsi="Arial" w:cs="Arial"/>
          <w:b/>
          <w:szCs w:val="20"/>
        </w:rPr>
        <w:t>Micro-generator</w:t>
      </w:r>
      <w:r w:rsidRPr="00A068B0">
        <w:rPr>
          <w:rFonts w:ascii="Arial" w:hAnsi="Arial" w:cs="Arial"/>
          <w:szCs w:val="20"/>
        </w:rPr>
        <w:t>.</w:t>
      </w:r>
    </w:p>
    <w:p w14:paraId="2AAE7C98" w14:textId="090647F2" w:rsidR="0029104E" w:rsidRPr="00A068B0" w:rsidRDefault="00A94531" w:rsidP="003B7C17">
      <w:pPr>
        <w:pStyle w:val="NumberedPARAlevel3"/>
        <w:ind w:left="709" w:hanging="709"/>
      </w:pPr>
      <w:r w:rsidRPr="00A068B0">
        <w:lastRenderedPageBreak/>
        <w:t>T</w:t>
      </w:r>
      <w:r w:rsidR="0029104E" w:rsidRPr="00A068B0">
        <w:t xml:space="preserve">he provision of loose documents, documents attached to the </w:t>
      </w:r>
      <w:r w:rsidR="0029104E" w:rsidRPr="00A068B0">
        <w:rPr>
          <w:b/>
        </w:rPr>
        <w:t>Micro-generator</w:t>
      </w:r>
      <w:r w:rsidR="0029104E" w:rsidRPr="00A068B0">
        <w:t xml:space="preserve"> by cable ties etc, or provision of data on adhesive </w:t>
      </w:r>
      <w:proofErr w:type="gramStart"/>
      <w:r w:rsidR="0029104E" w:rsidRPr="00A068B0">
        <w:t>paper based</w:t>
      </w:r>
      <w:proofErr w:type="gramEnd"/>
      <w:r w:rsidR="0029104E" w:rsidRPr="00A068B0">
        <w:t xml:space="preserve"> products which are not likely to survive due to fading, or failure of the adhesive, for at least 20 years is not acceptable.</w:t>
      </w:r>
    </w:p>
    <w:p w14:paraId="02EE9143" w14:textId="57618AA5" w:rsidR="0029104E" w:rsidRPr="00A068B0" w:rsidRDefault="00A94531" w:rsidP="003B7C17">
      <w:pPr>
        <w:pStyle w:val="NumberedPARAlevel3"/>
        <w:ind w:left="709" w:hanging="709"/>
        <w:rPr>
          <w:rFonts w:eastAsia="Batang"/>
        </w:rPr>
      </w:pPr>
      <w:r w:rsidRPr="00A068B0">
        <w:t>I</w:t>
      </w:r>
      <w:r w:rsidR="0029104E" w:rsidRPr="00A068B0">
        <w:rPr>
          <w:rFonts w:eastAsia="Batang"/>
        </w:rPr>
        <w:t xml:space="preserve">n response to a protection operation the </w:t>
      </w:r>
      <w:r w:rsidR="0029104E" w:rsidRPr="003B2076">
        <w:rPr>
          <w:rFonts w:eastAsia="Batang"/>
          <w:b/>
        </w:rPr>
        <w:t>Micro-generator</w:t>
      </w:r>
      <w:r w:rsidR="0029104E" w:rsidRPr="00A068B0">
        <w:rPr>
          <w:rFonts w:eastAsia="Batang"/>
        </w:rPr>
        <w:t xml:space="preserve"> shall be automatically disconnected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C75EB7" w:rsidRPr="00A068B0">
        <w:rPr>
          <w:rFonts w:eastAsia="Batang"/>
        </w:rPr>
        <w:t xml:space="preserve">. This </w:t>
      </w:r>
      <w:r w:rsidR="0029104E" w:rsidRPr="00A068B0">
        <w:rPr>
          <w:rFonts w:eastAsia="Batang"/>
        </w:rPr>
        <w:t xml:space="preserve">disconnection must be achieved preferably by the separation of mechanical contacts or alternatively by the operation of a suitably rated solid state switching device. Where a </w:t>
      </w:r>
      <w:proofErr w:type="gramStart"/>
      <w:r w:rsidR="0029104E" w:rsidRPr="00A068B0">
        <w:rPr>
          <w:rFonts w:eastAsia="Batang"/>
        </w:rPr>
        <w:t>solid state</w:t>
      </w:r>
      <w:proofErr w:type="gramEnd"/>
      <w:r w:rsidR="0029104E" w:rsidRPr="00A068B0">
        <w:rPr>
          <w:rFonts w:eastAsia="Batang"/>
        </w:rPr>
        <w:t xml:space="preserve"> switching device is used to afford disconnection of the </w:t>
      </w:r>
      <w:r w:rsidR="0029104E" w:rsidRPr="003B2076">
        <w:rPr>
          <w:rFonts w:eastAsia="Batang"/>
          <w:b/>
        </w:rPr>
        <w:t>Micro-generator</w:t>
      </w:r>
      <w:r w:rsidR="0029104E" w:rsidRPr="00A068B0">
        <w:rPr>
          <w:rFonts w:eastAsia="Batang"/>
          <w:b/>
        </w:rPr>
        <w:t>,</w:t>
      </w:r>
      <w:r w:rsidR="0029104E" w:rsidRPr="00A068B0">
        <w:rPr>
          <w:rFonts w:eastAsia="Batang"/>
        </w:rPr>
        <w:t xml:space="preserve"> the switching device shall incorporate fail safe monitoring to check the voltage level at its output stage. In the event that the </w:t>
      </w:r>
      <w:proofErr w:type="gramStart"/>
      <w:r w:rsidR="0029104E" w:rsidRPr="00A068B0">
        <w:rPr>
          <w:rFonts w:eastAsia="Batang"/>
        </w:rPr>
        <w:t>solid state</w:t>
      </w:r>
      <w:proofErr w:type="gramEnd"/>
      <w:r w:rsidR="0029104E" w:rsidRPr="00A068B0">
        <w:rPr>
          <w:rFonts w:eastAsia="Batang"/>
        </w:rPr>
        <w:t xml:space="preserve"> switching device fails to disconnect the </w:t>
      </w:r>
      <w:r w:rsidR="0029104E" w:rsidRPr="003B2076">
        <w:rPr>
          <w:rFonts w:eastAsia="Batang"/>
          <w:b/>
        </w:rPr>
        <w:t>Micro-generator</w:t>
      </w:r>
      <w:r w:rsidR="0029104E" w:rsidRPr="00A068B0">
        <w:rPr>
          <w:rFonts w:eastAsia="Batang"/>
        </w:rPr>
        <w:t xml:space="preserve">, the voltage on the output side of the switching device shall be reduced to a value below 50 </w:t>
      </w:r>
      <w:r w:rsidR="00C13F9B" w:rsidRPr="00A068B0">
        <w:rPr>
          <w:rFonts w:eastAsia="Batang"/>
        </w:rPr>
        <w:t xml:space="preserve">V </w:t>
      </w:r>
      <w:r w:rsidR="0029104E" w:rsidRPr="00A068B0">
        <w:rPr>
          <w:rFonts w:eastAsia="Batang"/>
        </w:rPr>
        <w:t xml:space="preserve">within 0.5 s of the protection and trip delay timer operation. </w:t>
      </w:r>
    </w:p>
    <w:p w14:paraId="15477A1B" w14:textId="44AA7446" w:rsidR="0029104E" w:rsidRPr="00A068B0" w:rsidRDefault="00A94531" w:rsidP="003B7C17">
      <w:pPr>
        <w:pStyle w:val="NumberedPARAlevel3"/>
        <w:ind w:left="851" w:hanging="851"/>
        <w:rPr>
          <w:lang w:val="en-US"/>
        </w:rPr>
      </w:pPr>
      <w:r w:rsidRPr="00A068B0">
        <w:t>W</w:t>
      </w:r>
      <w:r w:rsidR="0029104E" w:rsidRPr="00A068B0">
        <w:rPr>
          <w:lang w:val="en-US"/>
        </w:rPr>
        <w:t xml:space="preserve">here a common protection system is used to provide the protection function for multiple </w:t>
      </w:r>
      <w:r w:rsidR="0029104E" w:rsidRPr="00A068B0">
        <w:rPr>
          <w:b/>
          <w:lang w:val="en-US"/>
        </w:rPr>
        <w:t>Micro-generators</w:t>
      </w:r>
      <w:r w:rsidR="0029104E" w:rsidRPr="00A068B0">
        <w:rPr>
          <w:lang w:val="en-US"/>
        </w:rPr>
        <w:t xml:space="preserve"> the complete installation cannot be considered to comprise </w:t>
      </w:r>
      <w:r w:rsidR="0029104E" w:rsidRPr="00A068B0">
        <w:rPr>
          <w:b/>
          <w:lang w:val="en-US"/>
        </w:rPr>
        <w:t xml:space="preserve">Fully Type Tested </w:t>
      </w:r>
      <w:r w:rsidR="0029104E" w:rsidRPr="00A068B0">
        <w:rPr>
          <w:lang w:val="en-US"/>
        </w:rPr>
        <w:t>M</w:t>
      </w:r>
      <w:r w:rsidR="0029104E" w:rsidRPr="00A068B0">
        <w:rPr>
          <w:b/>
          <w:lang w:val="en-US"/>
        </w:rPr>
        <w:t>icro-generators</w:t>
      </w:r>
      <w:r w:rsidR="0029104E" w:rsidRPr="00A068B0">
        <w:rPr>
          <w:lang w:val="en-US"/>
        </w:rPr>
        <w:t xml:space="preserve"> if the protection and connections are made up on site and so cannot be factory tested or </w:t>
      </w:r>
      <w:r w:rsidR="0029104E" w:rsidRPr="00A068B0">
        <w:rPr>
          <w:b/>
          <w:lang w:val="en-US"/>
        </w:rPr>
        <w:t>Fully Type Tested</w:t>
      </w:r>
      <w:r w:rsidR="0029104E" w:rsidRPr="00A068B0">
        <w:rPr>
          <w:lang w:val="en-US"/>
        </w:rPr>
        <w:t>.  In accordance with Annex A</w:t>
      </w:r>
      <w:r w:rsidR="00164568" w:rsidRPr="00A068B0">
        <w:rPr>
          <w:lang w:val="en-US"/>
        </w:rPr>
        <w:t>1 or Annex A2</w:t>
      </w:r>
      <w:r w:rsidR="0029104E" w:rsidRPr="00A068B0">
        <w:rPr>
          <w:lang w:val="en-US"/>
        </w:rPr>
        <w:t xml:space="preserve"> if the units or </w:t>
      </w:r>
      <w:r w:rsidR="0029104E" w:rsidRPr="00314FF0">
        <w:rPr>
          <w:b/>
          <w:lang w:val="en-US"/>
        </w:rPr>
        <w:t>M</w:t>
      </w:r>
      <w:r w:rsidR="0029104E" w:rsidRPr="00A068B0">
        <w:rPr>
          <w:b/>
          <w:lang w:val="en-US"/>
        </w:rPr>
        <w:t>icro-generators</w:t>
      </w:r>
      <w:r w:rsidR="0029104E" w:rsidRPr="00A068B0">
        <w:rPr>
          <w:lang w:val="en-US"/>
        </w:rPr>
        <w:t xml:space="preserve"> are specifically designed with plugs and sockets to be interconnected on site, then provided the assembly passes the function tests required in Appendix 3</w:t>
      </w:r>
      <w:r w:rsidR="00C75EB7" w:rsidRPr="00A068B0">
        <w:rPr>
          <w:lang w:val="en-US"/>
        </w:rPr>
        <w:t xml:space="preserve"> Form C,</w:t>
      </w:r>
      <w:r w:rsidR="0029104E" w:rsidRPr="00A068B0">
        <w:rPr>
          <w:lang w:val="en-US"/>
        </w:rPr>
        <w:t xml:space="preserve"> the </w:t>
      </w:r>
      <w:r w:rsidR="0029104E" w:rsidRPr="00314FF0">
        <w:rPr>
          <w:b/>
          <w:lang w:val="en-US"/>
        </w:rPr>
        <w:t>M</w:t>
      </w:r>
      <w:r w:rsidR="0029104E" w:rsidRPr="00A068B0">
        <w:rPr>
          <w:b/>
          <w:lang w:val="en-US"/>
        </w:rPr>
        <w:t>icro-generator</w:t>
      </w:r>
      <w:r w:rsidR="0029104E" w:rsidRPr="00A068B0">
        <w:rPr>
          <w:lang w:val="en-US"/>
        </w:rPr>
        <w:t xml:space="preserve">(s) can retain </w:t>
      </w:r>
      <w:r w:rsidR="0029104E" w:rsidRPr="00A068B0">
        <w:rPr>
          <w:b/>
          <w:lang w:val="en-US"/>
        </w:rPr>
        <w:t>Fully Type Tested</w:t>
      </w:r>
      <w:r w:rsidR="0029104E" w:rsidRPr="00A068B0">
        <w:rPr>
          <w:lang w:val="en-US"/>
        </w:rPr>
        <w:t xml:space="preserve"> status.</w:t>
      </w:r>
    </w:p>
    <w:p w14:paraId="72240B37" w14:textId="5052C95D" w:rsidR="0029104E" w:rsidRPr="00A068B0" w:rsidRDefault="00A94531" w:rsidP="003B7C17">
      <w:pPr>
        <w:pStyle w:val="NumberedPARAlevel3"/>
        <w:ind w:left="851" w:hanging="851"/>
        <w:rPr>
          <w:rFonts w:eastAsia="Batang"/>
        </w:rPr>
      </w:pPr>
      <w:r w:rsidRPr="00A068B0">
        <w:t>O</w:t>
      </w:r>
      <w:r w:rsidR="0029104E" w:rsidRPr="00A068B0">
        <w:rPr>
          <w:rFonts w:eastAsia="Batang" w:cs="Arial"/>
        </w:rPr>
        <w:t xml:space="preserve">nce the </w:t>
      </w:r>
      <w:r w:rsidR="0029104E" w:rsidRPr="003B2076">
        <w:rPr>
          <w:rFonts w:eastAsia="Batang" w:cs="Arial"/>
          <w:b/>
        </w:rPr>
        <w:t>Micro-generator</w:t>
      </w:r>
      <w:r w:rsidR="0029104E" w:rsidRPr="00A068B0">
        <w:rPr>
          <w:rFonts w:eastAsia="Batang" w:cs="Arial"/>
        </w:rPr>
        <w:t xml:space="preserve"> has been installed and commissioned the protection settings shall only be altered following written agreement between the </w:t>
      </w:r>
      <w:r w:rsidR="0029104E" w:rsidRPr="003B2076">
        <w:rPr>
          <w:rFonts w:eastAsia="Batang" w:cs="Arial"/>
          <w:b/>
        </w:rPr>
        <w:t>DNO</w:t>
      </w:r>
      <w:r w:rsidR="0029104E" w:rsidRPr="00A068B0">
        <w:rPr>
          <w:rFonts w:eastAsia="Batang" w:cs="Arial"/>
        </w:rPr>
        <w:t xml:space="preserve"> and the </w:t>
      </w:r>
      <w:r w:rsidR="0029104E" w:rsidRPr="00A068B0">
        <w:rPr>
          <w:rFonts w:eastAsia="Batang" w:cs="Arial"/>
          <w:b/>
        </w:rPr>
        <w:t>Customer</w:t>
      </w:r>
      <w:r w:rsidR="0029104E" w:rsidRPr="00A068B0">
        <w:rPr>
          <w:rFonts w:eastAsia="Batang" w:cs="Arial"/>
        </w:rPr>
        <w:t xml:space="preserve"> or </w:t>
      </w:r>
      <w:r w:rsidR="0029104E" w:rsidRPr="003B2076">
        <w:rPr>
          <w:rFonts w:eastAsia="Batang" w:cs="Arial"/>
        </w:rPr>
        <w:t>their</w:t>
      </w:r>
      <w:r w:rsidR="0029104E" w:rsidRPr="00A068B0">
        <w:rPr>
          <w:rFonts w:eastAsia="Batang" w:cs="Arial"/>
        </w:rPr>
        <w:t xml:space="preserve"> agent.</w:t>
      </w:r>
    </w:p>
    <w:p w14:paraId="6BCF30AB" w14:textId="04902CE5" w:rsidR="0029104E" w:rsidRPr="003B2076" w:rsidRDefault="0029104E" w:rsidP="003B7C17">
      <w:pPr>
        <w:pStyle w:val="Heading2"/>
      </w:pPr>
      <w:bookmarkStart w:id="57" w:name="_Toc506580654"/>
      <w:r w:rsidRPr="003B2076">
        <w:t>Loss of Mains Protection</w:t>
      </w:r>
      <w:bookmarkEnd w:id="57"/>
    </w:p>
    <w:p w14:paraId="068AFB59" w14:textId="42907D6E" w:rsidR="0029104E" w:rsidRPr="00A068B0" w:rsidRDefault="00A94531" w:rsidP="003B7C17">
      <w:pPr>
        <w:pStyle w:val="NumberedPARAlevel3"/>
        <w:ind w:left="709" w:hanging="709"/>
      </w:pPr>
      <w:r w:rsidRPr="00A068B0">
        <w:rPr>
          <w:bCs w:val="0"/>
        </w:rPr>
        <w:t>L</w:t>
      </w:r>
      <w:r w:rsidR="0029104E" w:rsidRPr="00A068B0">
        <w:t xml:space="preserve">oss of mains protection shall be incorporated and tested as defined in the </w:t>
      </w:r>
      <w:r w:rsidR="0029104E" w:rsidRPr="003B2076">
        <w:t>compliance type testing</w:t>
      </w:r>
      <w:r w:rsidR="0029104E" w:rsidRPr="00A068B0">
        <w:t xml:space="preserve"> annex </w:t>
      </w:r>
      <w:r w:rsidR="0029104E" w:rsidRPr="003B2076">
        <w:t>of EN 50438.</w:t>
      </w:r>
      <w:r w:rsidR="0029104E" w:rsidRPr="00A068B0">
        <w:t xml:space="preserve"> Active methods which use impedance measuring techniques by drawing current pulses from or injecting AC currents into the </w:t>
      </w:r>
      <w:r w:rsidR="0029104E" w:rsidRPr="00A068B0">
        <w:rPr>
          <w:b/>
        </w:rPr>
        <w:t>DNO’s</w:t>
      </w:r>
      <w:r w:rsidR="0029104E" w:rsidRPr="00A068B0">
        <w:t xml:space="preserve"> </w:t>
      </w:r>
      <w:r w:rsidR="0029104E" w:rsidRPr="003B2076">
        <w:rPr>
          <w:b/>
        </w:rPr>
        <w:t>Distribution Network</w:t>
      </w:r>
      <w:r w:rsidR="0029104E" w:rsidRPr="00A068B0">
        <w:t xml:space="preserve"> are not considered to be suitable. For </w:t>
      </w:r>
      <w:r w:rsidR="0029104E" w:rsidRPr="003B2076">
        <w:rPr>
          <w:b/>
        </w:rPr>
        <w:t>Micro-generator</w:t>
      </w:r>
      <w:r w:rsidR="0029104E" w:rsidRPr="00A068B0">
        <w:rPr>
          <w:b/>
        </w:rPr>
        <w:t>s</w:t>
      </w:r>
      <w:r w:rsidR="0029104E" w:rsidRPr="00A068B0">
        <w:t xml:space="preserve"> which generate on more than one phase, the loss of mains protection should be able to detect the loss of a single phase of the supply network. This should be tested during type testing and recorded in the </w:t>
      </w:r>
      <w:r w:rsidR="00AB39CC" w:rsidRPr="00A068B0">
        <w:rPr>
          <w:b/>
        </w:rPr>
        <w:t xml:space="preserve">Type </w:t>
      </w:r>
      <w:r w:rsidR="0029104E" w:rsidRPr="00A068B0">
        <w:rPr>
          <w:b/>
        </w:rPr>
        <w:t>Test Verification Report</w:t>
      </w:r>
      <w:r w:rsidR="0029104E" w:rsidRPr="00A068B0">
        <w:t xml:space="preserve"> as per </w:t>
      </w:r>
      <w:r w:rsidR="0029104E" w:rsidRPr="003B2076">
        <w:t>Appendix 3 Form C.</w:t>
      </w:r>
    </w:p>
    <w:p w14:paraId="1CD9361D" w14:textId="5A27E351" w:rsidR="0029104E" w:rsidRPr="003B2076" w:rsidRDefault="0029104E" w:rsidP="003B7C17">
      <w:pPr>
        <w:pStyle w:val="Heading2"/>
      </w:pPr>
      <w:bookmarkStart w:id="58" w:name="_Toc310861882"/>
      <w:bookmarkStart w:id="59" w:name="_Toc331428529"/>
      <w:bookmarkStart w:id="60" w:name="_Toc506580655"/>
      <w:r w:rsidRPr="003B2076">
        <w:t>Frequency Drift and Step Change Stability Test</w:t>
      </w:r>
      <w:bookmarkEnd w:id="58"/>
      <w:bookmarkEnd w:id="59"/>
      <w:bookmarkEnd w:id="60"/>
    </w:p>
    <w:p w14:paraId="53FDB387" w14:textId="38F8738F" w:rsidR="0029104E" w:rsidRPr="00A068B0" w:rsidRDefault="00A94531" w:rsidP="003B7C17">
      <w:pPr>
        <w:pStyle w:val="NumberedPARAlevel3"/>
        <w:ind w:left="709" w:hanging="709"/>
        <w:rPr>
          <w:lang w:eastAsia="en-GB"/>
        </w:rPr>
      </w:pPr>
      <w:r w:rsidRPr="00A068B0">
        <w:rPr>
          <w:bCs w:val="0"/>
        </w:rPr>
        <w:t>U</w:t>
      </w:r>
      <w:r w:rsidR="0029104E" w:rsidRPr="00A068B0">
        <w:rPr>
          <w:lang w:eastAsia="en-GB"/>
        </w:rPr>
        <w:t xml:space="preserve">nder normal operation of the </w:t>
      </w:r>
      <w:r w:rsidR="0029104E" w:rsidRPr="00A068B0">
        <w:rPr>
          <w:b/>
          <w:lang w:val="en-US"/>
        </w:rPr>
        <w:t>Distribution</w:t>
      </w:r>
      <w:r w:rsidR="0029104E" w:rsidRPr="00A068B0">
        <w:rPr>
          <w:b/>
        </w:rPr>
        <w:t xml:space="preserve"> </w:t>
      </w:r>
      <w:r w:rsidR="0029104E" w:rsidRPr="00A068B0">
        <w:rPr>
          <w:b/>
          <w:bCs w:val="0"/>
          <w:lang w:eastAsia="en-GB"/>
        </w:rPr>
        <w:t>Network</w:t>
      </w:r>
      <w:r w:rsidR="0029104E" w:rsidRPr="00A068B0">
        <w:rPr>
          <w:bCs w:val="0"/>
          <w:lang w:eastAsia="en-GB"/>
        </w:rPr>
        <w:t>,</w:t>
      </w:r>
      <w:r w:rsidR="0029104E" w:rsidRPr="00A068B0">
        <w:rPr>
          <w:b/>
          <w:bCs w:val="0"/>
          <w:lang w:eastAsia="en-GB"/>
        </w:rPr>
        <w:t xml:space="preserve"> </w:t>
      </w:r>
      <w:r w:rsidR="0029104E" w:rsidRPr="00A068B0">
        <w:rPr>
          <w:lang w:eastAsia="en-GB"/>
        </w:rPr>
        <w:t xml:space="preserve">the frequency changes over time due to continuous unbalance of load and generation or can experience a step change due to the loss of a </w:t>
      </w:r>
      <w:r w:rsidR="0029104E" w:rsidRPr="00A068B0">
        <w:rPr>
          <w:b/>
          <w:lang w:val="en-US"/>
        </w:rPr>
        <w:t>Distribution</w:t>
      </w:r>
      <w:r w:rsidR="0029104E" w:rsidRPr="00A068B0">
        <w:rPr>
          <w:b/>
          <w:bCs w:val="0"/>
          <w:lang w:eastAsia="en-GB"/>
        </w:rPr>
        <w:t xml:space="preserve"> Network</w:t>
      </w:r>
      <w:r w:rsidR="0029104E" w:rsidRPr="00A068B0">
        <w:rPr>
          <w:bCs w:val="0"/>
          <w:lang w:eastAsia="en-GB"/>
        </w:rPr>
        <w:t xml:space="preserve"> </w:t>
      </w:r>
      <w:r w:rsidR="0029104E" w:rsidRPr="00A068B0">
        <w:rPr>
          <w:lang w:eastAsia="en-GB"/>
        </w:rPr>
        <w:t>component which does not cause a loss of supply.</w:t>
      </w:r>
    </w:p>
    <w:p w14:paraId="2AAEC858" w14:textId="79FB14C5" w:rsidR="0029104E" w:rsidRPr="00A068B0" w:rsidRDefault="00A94531" w:rsidP="003B7C17">
      <w:pPr>
        <w:pStyle w:val="NumberedPARAlevel3"/>
        <w:ind w:left="709" w:hanging="709"/>
        <w:rPr>
          <w:lang w:eastAsia="en-GB"/>
        </w:rPr>
      </w:pPr>
      <w:proofErr w:type="gramStart"/>
      <w:r w:rsidRPr="00A068B0">
        <w:t>I</w:t>
      </w:r>
      <w:r w:rsidR="0029104E" w:rsidRPr="00A068B0">
        <w:rPr>
          <w:lang w:eastAsia="en-GB"/>
        </w:rPr>
        <w:t>n order to</w:t>
      </w:r>
      <w:proofErr w:type="gramEnd"/>
      <w:r w:rsidR="0029104E" w:rsidRPr="00A068B0">
        <w:rPr>
          <w:lang w:eastAsia="en-GB"/>
        </w:rPr>
        <w:t xml:space="preserve"> ensure that such phenomena do not cause unnecessary tripping of </w:t>
      </w:r>
      <w:r w:rsidR="0029104E" w:rsidRPr="003B2076">
        <w:rPr>
          <w:b/>
          <w:lang w:eastAsia="en-GB"/>
        </w:rPr>
        <w:t>Micro-generators</w:t>
      </w:r>
      <w:r w:rsidR="0029104E" w:rsidRPr="00A068B0">
        <w:rPr>
          <w:lang w:eastAsia="en-GB"/>
        </w:rPr>
        <w:t>, stability type tests shall be carried out.</w:t>
      </w:r>
    </w:p>
    <w:p w14:paraId="157E2803" w14:textId="0D43EC45" w:rsidR="0029104E" w:rsidRPr="00A068B0" w:rsidRDefault="00A94531" w:rsidP="003B7C17">
      <w:pPr>
        <w:pStyle w:val="NumberedPARAlevel3"/>
        <w:ind w:left="709" w:hanging="709"/>
        <w:rPr>
          <w:lang w:eastAsia="en-GB"/>
        </w:rPr>
      </w:pPr>
      <w:r w:rsidRPr="00A068B0">
        <w:t>T</w:t>
      </w:r>
      <w:r w:rsidR="0029104E" w:rsidRPr="00A068B0">
        <w:rPr>
          <w:lang w:eastAsia="en-GB"/>
        </w:rPr>
        <w:t xml:space="preserve">he Rate of Change of Frequency (RoCoF) and Vector Shift values required for these tests are marginally less than the corresponding protection settings for RoCoF </w:t>
      </w:r>
      <w:r w:rsidR="0029104E" w:rsidRPr="00A068B0">
        <w:rPr>
          <w:lang w:eastAsia="en-GB"/>
        </w:rPr>
        <w:lastRenderedPageBreak/>
        <w:t>in Table</w:t>
      </w:r>
      <w:r w:rsidR="00164568" w:rsidRPr="00A068B0">
        <w:rPr>
          <w:lang w:eastAsia="en-GB"/>
        </w:rPr>
        <w:t> </w:t>
      </w:r>
      <w:r w:rsidR="0029104E" w:rsidRPr="00A068B0">
        <w:rPr>
          <w:lang w:eastAsia="en-GB"/>
        </w:rPr>
        <w:t xml:space="preserve">2 </w:t>
      </w:r>
      <w:r w:rsidR="0029104E" w:rsidRPr="003B2076">
        <w:t xml:space="preserve">and vector shifts of up to </w:t>
      </w:r>
      <w:r w:rsidR="00A800FA">
        <w:t>50</w:t>
      </w:r>
      <w:r w:rsidR="00A800FA" w:rsidRPr="003B2076">
        <w:t>º</w:t>
      </w:r>
      <w:r w:rsidR="0029104E" w:rsidRPr="00A068B0">
        <w:rPr>
          <w:lang w:eastAsia="en-GB"/>
        </w:rPr>
        <w:t>.  Both stability tests shall be carried out in all cases.</w:t>
      </w:r>
    </w:p>
    <w:p w14:paraId="3E7CD5E3" w14:textId="7A2F1C95" w:rsidR="0029104E" w:rsidRPr="00A068B0" w:rsidRDefault="00A94531" w:rsidP="003B7C17">
      <w:pPr>
        <w:pStyle w:val="NumberedPARAlevel3"/>
        <w:ind w:left="709" w:hanging="709"/>
        <w:rPr>
          <w:sz w:val="20"/>
          <w:lang w:eastAsia="en-GB"/>
        </w:rPr>
      </w:pPr>
      <w:r w:rsidRPr="00A068B0">
        <w:t>T</w:t>
      </w:r>
      <w:r w:rsidR="0029104E" w:rsidRPr="00A068B0">
        <w:rPr>
          <w:lang w:eastAsia="en-GB"/>
        </w:rPr>
        <w:t xml:space="preserve">he stability tests are to be carried out as per the table in </w:t>
      </w:r>
      <w:r w:rsidR="0029104E" w:rsidRPr="003B2076">
        <w:rPr>
          <w:lang w:eastAsia="en-GB"/>
        </w:rPr>
        <w:t>Appendix 3 Form C</w:t>
      </w:r>
      <w:r w:rsidR="0029104E" w:rsidRPr="00A068B0">
        <w:rPr>
          <w:lang w:eastAsia="en-GB"/>
        </w:rPr>
        <w:t xml:space="preserve"> of this document and the </w:t>
      </w:r>
      <w:r w:rsidR="0029104E" w:rsidRPr="00A068B0">
        <w:rPr>
          <w:b/>
          <w:lang w:eastAsia="en-GB"/>
        </w:rPr>
        <w:t>Micro-generator</w:t>
      </w:r>
      <w:r w:rsidR="0029104E" w:rsidRPr="00A068B0">
        <w:rPr>
          <w:lang w:eastAsia="en-GB"/>
        </w:rPr>
        <w:t xml:space="preserve"> should remain connected during </w:t>
      </w:r>
      <w:proofErr w:type="gramStart"/>
      <w:r w:rsidR="0029104E" w:rsidRPr="00A068B0">
        <w:rPr>
          <w:lang w:eastAsia="en-GB"/>
        </w:rPr>
        <w:t>each and every</w:t>
      </w:r>
      <w:proofErr w:type="gramEnd"/>
      <w:r w:rsidR="0029104E" w:rsidRPr="00A068B0">
        <w:rPr>
          <w:lang w:eastAsia="en-GB"/>
        </w:rPr>
        <w:t xml:space="preserve"> test.  The tests shall </w:t>
      </w:r>
      <w:r w:rsidR="0029104E" w:rsidRPr="003B2076">
        <w:rPr>
          <w:lang w:eastAsia="en-GB"/>
        </w:rPr>
        <w:t xml:space="preserve">check that the </w:t>
      </w:r>
      <w:r w:rsidR="0029104E" w:rsidRPr="003B2076">
        <w:rPr>
          <w:b/>
          <w:lang w:eastAsia="en-GB"/>
        </w:rPr>
        <w:t>Micro-generator</w:t>
      </w:r>
      <w:r w:rsidR="0029104E" w:rsidRPr="003B2076">
        <w:rPr>
          <w:lang w:eastAsia="en-GB"/>
        </w:rPr>
        <w:t xml:space="preserve"> remains stable and connected during</w:t>
      </w:r>
      <w:r w:rsidR="0029104E" w:rsidRPr="00A068B0">
        <w:rPr>
          <w:lang w:eastAsia="en-GB"/>
        </w:rPr>
        <w:t xml:space="preserve"> the following scenarios:</w:t>
      </w:r>
    </w:p>
    <w:p w14:paraId="562638A2" w14:textId="656E6E84" w:rsidR="0029104E" w:rsidRPr="00A068B0" w:rsidRDefault="0029104E" w:rsidP="00592EA0">
      <w:pPr>
        <w:numPr>
          <w:ilvl w:val="0"/>
          <w:numId w:val="22"/>
        </w:numPr>
        <w:spacing w:after="200" w:line="276" w:lineRule="auto"/>
        <w:contextualSpacing/>
        <w:rPr>
          <w:spacing w:val="0"/>
        </w:rPr>
      </w:pPr>
      <w:r w:rsidRPr="00A068B0">
        <w:rPr>
          <w:spacing w:val="0"/>
        </w:rPr>
        <w:t>RoCoF:</w:t>
      </w:r>
      <w:r w:rsidR="001A119A">
        <w:rPr>
          <w:spacing w:val="0"/>
        </w:rPr>
        <w:t xml:space="preserve"> </w:t>
      </w:r>
      <w:r w:rsidRPr="00A068B0">
        <w:rPr>
          <w:spacing w:val="0"/>
        </w:rPr>
        <w:t>0.</w:t>
      </w:r>
      <w:r w:rsidR="004B02F0">
        <w:rPr>
          <w:spacing w:val="0"/>
        </w:rPr>
        <w:t>95</w:t>
      </w:r>
      <w:r w:rsidR="004B02F0" w:rsidRPr="00A068B0">
        <w:rPr>
          <w:spacing w:val="0"/>
        </w:rPr>
        <w:t xml:space="preserve"> </w:t>
      </w:r>
      <w:r w:rsidRPr="00A068B0">
        <w:rPr>
          <w:spacing w:val="0"/>
        </w:rPr>
        <w:t>Hz</w:t>
      </w:r>
      <w:r w:rsidR="001A119A">
        <w:rPr>
          <w:spacing w:val="0"/>
        </w:rPr>
        <w:t>s</w:t>
      </w:r>
      <w:r w:rsidR="001A119A" w:rsidRPr="00A068B0">
        <w:rPr>
          <w:spacing w:val="0"/>
          <w:vertAlign w:val="superscript"/>
        </w:rPr>
        <w:t>-1</w:t>
      </w:r>
      <w:r w:rsidRPr="00A068B0">
        <w:rPr>
          <w:spacing w:val="0"/>
        </w:rPr>
        <w:t xml:space="preserve"> from 49.</w:t>
      </w:r>
      <w:r w:rsidR="004B02F0">
        <w:rPr>
          <w:spacing w:val="0"/>
        </w:rPr>
        <w:t>0</w:t>
      </w:r>
      <w:r w:rsidR="004B02F0" w:rsidRPr="00A068B0">
        <w:rPr>
          <w:spacing w:val="0"/>
        </w:rPr>
        <w:t xml:space="preserve"> </w:t>
      </w:r>
      <w:r w:rsidRPr="00A068B0">
        <w:rPr>
          <w:spacing w:val="0"/>
        </w:rPr>
        <w:t>Hz to 51.</w:t>
      </w:r>
      <w:r w:rsidR="00A37DD8">
        <w:rPr>
          <w:spacing w:val="0"/>
        </w:rPr>
        <w:t>0</w:t>
      </w:r>
      <w:r w:rsidR="00A37DD8" w:rsidRPr="00A068B0">
        <w:rPr>
          <w:spacing w:val="0"/>
        </w:rPr>
        <w:t xml:space="preserve"> </w:t>
      </w:r>
      <w:r w:rsidRPr="00A068B0">
        <w:rPr>
          <w:spacing w:val="0"/>
        </w:rPr>
        <w:t xml:space="preserve">Hz </w:t>
      </w:r>
      <w:r w:rsidR="00A37DD8">
        <w:rPr>
          <w:spacing w:val="0"/>
        </w:rPr>
        <w:t>on both rising and falling frequency</w:t>
      </w:r>
      <w:r w:rsidRPr="00A068B0">
        <w:rPr>
          <w:spacing w:val="0"/>
        </w:rPr>
        <w:t>; and</w:t>
      </w:r>
    </w:p>
    <w:p w14:paraId="13579085" w14:textId="00CA759C" w:rsidR="0029104E" w:rsidRPr="00A068B0" w:rsidRDefault="0029104E" w:rsidP="00592EA0">
      <w:pPr>
        <w:numPr>
          <w:ilvl w:val="0"/>
          <w:numId w:val="22"/>
        </w:numPr>
        <w:spacing w:after="200" w:line="276" w:lineRule="auto"/>
        <w:contextualSpacing/>
        <w:rPr>
          <w:spacing w:val="0"/>
        </w:rPr>
      </w:pPr>
      <w:r w:rsidRPr="00A068B0">
        <w:rPr>
          <w:spacing w:val="0"/>
        </w:rPr>
        <w:t>Vector shift:</w:t>
      </w:r>
      <w:r w:rsidR="001A119A">
        <w:rPr>
          <w:spacing w:val="0"/>
        </w:rPr>
        <w:t xml:space="preserve">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 xml:space="preserve">plus from 49.5 Hz and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minus from 50.5 Hz.</w:t>
      </w:r>
    </w:p>
    <w:p w14:paraId="215006D9" w14:textId="365EB48F" w:rsidR="0029104E" w:rsidRPr="003B2076" w:rsidRDefault="0029104E" w:rsidP="003B7C17">
      <w:pPr>
        <w:pStyle w:val="Heading1"/>
      </w:pPr>
      <w:bookmarkStart w:id="61" w:name="_Toc506580656"/>
      <w:r w:rsidRPr="003B2076">
        <w:t>Quality of Supply</w:t>
      </w:r>
      <w:bookmarkEnd w:id="61"/>
    </w:p>
    <w:p w14:paraId="6BDB7F89" w14:textId="18E29AD2" w:rsidR="0029104E" w:rsidRPr="00A068B0" w:rsidRDefault="00A94531" w:rsidP="00B83C15">
      <w:pPr>
        <w:pStyle w:val="NumberedPARAlevel2"/>
        <w:ind w:left="709" w:hanging="709"/>
      </w:pPr>
      <w:r w:rsidRPr="003B2076">
        <w:t>T</w:t>
      </w:r>
      <w:r w:rsidR="0029104E" w:rsidRPr="003B2076">
        <w:t>he power quality requirements set out in EN 50438 should be met along with the requirements described in this section of EREC G98.</w:t>
      </w:r>
      <w:r w:rsidR="0029104E" w:rsidRPr="00A068B0">
        <w:t xml:space="preserve"> </w:t>
      </w:r>
    </w:p>
    <w:p w14:paraId="5EB8958A" w14:textId="4F1426C0" w:rsidR="0029104E" w:rsidRPr="00A068B0" w:rsidRDefault="00A94531" w:rsidP="00B83C15">
      <w:pPr>
        <w:pStyle w:val="NumberedPARAlevel2"/>
        <w:ind w:left="709" w:hanging="709"/>
      </w:pPr>
      <w:r w:rsidRPr="003B2076">
        <w:rPr>
          <w:b/>
        </w:rPr>
        <w:t>M</w:t>
      </w:r>
      <w:r w:rsidR="0029104E" w:rsidRPr="003B2076">
        <w:rPr>
          <w:b/>
        </w:rPr>
        <w:t>icro-generator</w:t>
      </w:r>
      <w:r w:rsidR="0029104E" w:rsidRPr="00A068B0">
        <w:rPr>
          <w:b/>
        </w:rPr>
        <w:t>s</w:t>
      </w:r>
      <w:r w:rsidR="0029104E" w:rsidRPr="00A068B0">
        <w:t xml:space="preserve"> are likely to be installed in large numbers on </w:t>
      </w:r>
      <w:r w:rsidR="0029104E" w:rsidRPr="00A068B0">
        <w:rPr>
          <w:b/>
        </w:rPr>
        <w:t>LV</w:t>
      </w:r>
      <w:r w:rsidR="0029104E" w:rsidRPr="00A068B0">
        <w:t xml:space="preserve"> </w:t>
      </w:r>
      <w:r w:rsidR="0029104E" w:rsidRPr="00A068B0">
        <w:rPr>
          <w:b/>
          <w:lang w:val="en-US"/>
        </w:rPr>
        <w:t>Distribution</w:t>
      </w:r>
      <w:r w:rsidR="0029104E" w:rsidRPr="00A068B0">
        <w:rPr>
          <w:b/>
        </w:rPr>
        <w:t xml:space="preserve"> Networks</w:t>
      </w:r>
      <w:r w:rsidR="00C75EB7" w:rsidRPr="00A068B0">
        <w:t xml:space="preserve">. They </w:t>
      </w:r>
      <w:r w:rsidR="0029104E" w:rsidRPr="00A068B0">
        <w:t xml:space="preserve">are likely to operate for long periods with no diversity between them, and adjacent </w:t>
      </w:r>
      <w:r w:rsidR="0029104E" w:rsidRPr="003B2076">
        <w:rPr>
          <w:b/>
        </w:rPr>
        <w:t>Micro-generator</w:t>
      </w:r>
      <w:r w:rsidR="0029104E" w:rsidRPr="00A068B0">
        <w:rPr>
          <w:b/>
        </w:rPr>
        <w:t>s</w:t>
      </w:r>
      <w:r w:rsidR="0029104E" w:rsidRPr="00A068B0">
        <w:t xml:space="preserve"> are likely to be of the same technology. Therefore</w:t>
      </w:r>
      <w:r w:rsidR="00C75EB7" w:rsidRPr="00A068B0">
        <w:t>,</w:t>
      </w:r>
      <w:r w:rsidR="0029104E" w:rsidRPr="00A068B0">
        <w:t xml:space="preserve"> </w:t>
      </w:r>
      <w:proofErr w:type="gramStart"/>
      <w:r w:rsidR="0029104E" w:rsidRPr="00A068B0">
        <w:t>in order to</w:t>
      </w:r>
      <w:proofErr w:type="gramEnd"/>
      <w:r w:rsidR="0029104E" w:rsidRPr="00A068B0">
        <w:t xml:space="preserve"> accommodate a high number of </w:t>
      </w:r>
      <w:r w:rsidR="0029104E" w:rsidRPr="003B2076">
        <w:rPr>
          <w:b/>
        </w:rPr>
        <w:t>Micro-generator</w:t>
      </w:r>
      <w:r w:rsidR="0029104E" w:rsidRPr="00A068B0">
        <w:rPr>
          <w:b/>
        </w:rPr>
        <w:t>s</w:t>
      </w:r>
      <w:r w:rsidR="0029104E" w:rsidRPr="00A068B0">
        <w:t xml:space="preserve"> on a </w:t>
      </w:r>
      <w:r w:rsidR="0029104E" w:rsidRPr="00A068B0">
        <w:rPr>
          <w:b/>
          <w:lang w:val="en-US"/>
        </w:rPr>
        <w:t>Distribution</w:t>
      </w:r>
      <w:r w:rsidR="0029104E" w:rsidRPr="00A068B0">
        <w:rPr>
          <w:b/>
        </w:rPr>
        <w:t xml:space="preserve"> Network,</w:t>
      </w:r>
      <w:r w:rsidR="0029104E" w:rsidRPr="003B2076">
        <w:t xml:space="preserve"> </w:t>
      </w:r>
      <w:r w:rsidR="0029104E" w:rsidRPr="00A068B0">
        <w:t xml:space="preserve">procedures </w:t>
      </w:r>
      <w:r w:rsidR="0029104E" w:rsidRPr="003B2076">
        <w:t>are specified in Annex A1</w:t>
      </w:r>
      <w:r w:rsidR="00164568" w:rsidRPr="003B2076">
        <w:t xml:space="preserve"> and Annex A2</w:t>
      </w:r>
      <w:r w:rsidR="0029104E" w:rsidRPr="003B2076">
        <w:t>, which</w:t>
      </w:r>
      <w:r w:rsidR="0029104E" w:rsidRPr="00A068B0">
        <w:t xml:space="preserve"> need to be applied when testing for harmonic current emissions and flicker.</w:t>
      </w:r>
    </w:p>
    <w:p w14:paraId="6A4DC930" w14:textId="795CD8C6" w:rsidR="0029104E" w:rsidRPr="00A068B0" w:rsidRDefault="00A94531" w:rsidP="00B83C15">
      <w:pPr>
        <w:pStyle w:val="NumberedPARAlevel2"/>
        <w:ind w:left="709" w:hanging="709"/>
      </w:pPr>
      <w:r w:rsidRPr="003B2076">
        <w:t>T</w:t>
      </w:r>
      <w:r w:rsidR="0029104E" w:rsidRPr="003B2076">
        <w:t xml:space="preserve">he requirements of EN 50438 shall be met for </w:t>
      </w:r>
      <w:r w:rsidR="0029104E" w:rsidRPr="003B2076">
        <w:rPr>
          <w:b/>
        </w:rPr>
        <w:t>DC</w:t>
      </w:r>
      <w:r w:rsidR="0029104E" w:rsidRPr="003B2076">
        <w:t xml:space="preserve"> injection.</w:t>
      </w:r>
    </w:p>
    <w:p w14:paraId="452C3285" w14:textId="0D276D82" w:rsidR="0029104E" w:rsidRPr="003B2076" w:rsidRDefault="0029104E" w:rsidP="003B7C17">
      <w:pPr>
        <w:pStyle w:val="Heading1"/>
      </w:pPr>
      <w:bookmarkStart w:id="62" w:name="_Toc506580657"/>
      <w:r w:rsidRPr="003B2076">
        <w:t>Short Circuit Current Contribution</w:t>
      </w:r>
      <w:bookmarkEnd w:id="62"/>
    </w:p>
    <w:p w14:paraId="4B9AEA5D" w14:textId="3B040368" w:rsidR="0029104E" w:rsidRPr="003B2076" w:rsidRDefault="0029104E" w:rsidP="003B7C17">
      <w:pPr>
        <w:pStyle w:val="Heading2"/>
      </w:pPr>
      <w:bookmarkStart w:id="63" w:name="_Toc506580658"/>
      <w:r w:rsidRPr="003B2076">
        <w:t xml:space="preserve">Directly Coupled </w:t>
      </w:r>
      <w:r w:rsidR="00D62A0B">
        <w:t>Micro-generators</w:t>
      </w:r>
      <w:bookmarkEnd w:id="63"/>
    </w:p>
    <w:p w14:paraId="111DC7A8" w14:textId="1EA47680" w:rsidR="0029104E" w:rsidRPr="003B2076" w:rsidRDefault="00A94531" w:rsidP="003B7C17">
      <w:pPr>
        <w:pStyle w:val="NumberedPARAlevel3"/>
        <w:ind w:left="709" w:hanging="709"/>
      </w:pPr>
      <w:r w:rsidRPr="003B2076">
        <w:t>T</w:t>
      </w:r>
      <w:r w:rsidR="0029104E" w:rsidRPr="003B2076">
        <w:t xml:space="preserve">he short-circuit parameters of synchronous </w:t>
      </w:r>
      <w:r w:rsidR="0029104E" w:rsidRPr="003B2076">
        <w:rPr>
          <w:b/>
        </w:rPr>
        <w:t>Micro-generators</w:t>
      </w:r>
      <w:r w:rsidR="0029104E" w:rsidRPr="003B2076">
        <w:t xml:space="preserve"> shall be determined by means of a short-circuit test in accordance with EN 50438.</w:t>
      </w:r>
    </w:p>
    <w:p w14:paraId="3E8131A7" w14:textId="1A15279A" w:rsidR="0029104E" w:rsidRPr="003B2076" w:rsidRDefault="0029104E" w:rsidP="003B7C17">
      <w:pPr>
        <w:pStyle w:val="Heading2"/>
      </w:pPr>
      <w:bookmarkStart w:id="64" w:name="_Toc331428538"/>
      <w:bookmarkStart w:id="65" w:name="_Toc506580659"/>
      <w:r w:rsidRPr="003B2076">
        <w:t xml:space="preserve">Inverter Connected </w:t>
      </w:r>
      <w:bookmarkEnd w:id="64"/>
      <w:r w:rsidR="00D62A0B">
        <w:t>Micro-generators</w:t>
      </w:r>
      <w:bookmarkEnd w:id="65"/>
    </w:p>
    <w:p w14:paraId="7D5AA14A" w14:textId="5B5049B3" w:rsidR="0029104E" w:rsidRPr="003B2076" w:rsidRDefault="00A94531" w:rsidP="003B7C17">
      <w:pPr>
        <w:pStyle w:val="NumberedPARAlevel3"/>
        <w:ind w:left="709" w:hanging="709"/>
      </w:pPr>
      <w:r w:rsidRPr="003B2076">
        <w:t>I</w:t>
      </w:r>
      <w:r w:rsidR="0029104E" w:rsidRPr="003B2076">
        <w:t xml:space="preserve">n addition to EN 50438 </w:t>
      </w:r>
      <w:r w:rsidR="0029104E" w:rsidRPr="003B2076">
        <w:rPr>
          <w:b/>
        </w:rPr>
        <w:t>Manufacturers</w:t>
      </w:r>
      <w:r w:rsidR="0029104E" w:rsidRPr="003B2076">
        <w:t xml:space="preserve"> of </w:t>
      </w:r>
      <w:r w:rsidR="0029104E" w:rsidRPr="003B2076">
        <w:rPr>
          <w:b/>
        </w:rPr>
        <w:t xml:space="preserve">Inverters </w:t>
      </w:r>
      <w:r w:rsidR="0029104E" w:rsidRPr="003B2076">
        <w:t>shall take account of the following:</w:t>
      </w:r>
    </w:p>
    <w:p w14:paraId="18EA9AFB" w14:textId="77777777" w:rsidR="0029104E" w:rsidRPr="00A068B0" w:rsidRDefault="0029104E" w:rsidP="00592EA0">
      <w:pPr>
        <w:pStyle w:val="ListParagraph"/>
        <w:numPr>
          <w:ilvl w:val="0"/>
          <w:numId w:val="29"/>
        </w:numPr>
        <w:ind w:left="1134" w:hanging="357"/>
        <w:contextualSpacing w:val="0"/>
        <w:jc w:val="both"/>
        <w:rPr>
          <w:rFonts w:ascii="Arial" w:hAnsi="Arial" w:cs="Arial"/>
          <w:szCs w:val="20"/>
        </w:rPr>
      </w:pPr>
      <w:r w:rsidRPr="003B2076">
        <w:rPr>
          <w:rFonts w:ascii="Arial" w:hAnsi="Arial" w:cs="Arial"/>
          <w:b/>
          <w:szCs w:val="20"/>
        </w:rPr>
        <w:t>DNOs</w:t>
      </w:r>
      <w:r w:rsidRPr="00A068B0">
        <w:rPr>
          <w:rFonts w:ascii="Arial" w:hAnsi="Arial" w:cs="Arial"/>
          <w:szCs w:val="20"/>
        </w:rPr>
        <w:t xml:space="preserve"> need to understand the contribution that </w:t>
      </w:r>
      <w:r w:rsidRPr="00A068B0">
        <w:rPr>
          <w:rFonts w:ascii="Arial" w:hAnsi="Arial" w:cs="Arial"/>
          <w:b/>
          <w:szCs w:val="20"/>
        </w:rPr>
        <w:t>Inverters</w:t>
      </w:r>
      <w:r w:rsidRPr="00A068B0">
        <w:rPr>
          <w:rFonts w:ascii="Arial" w:hAnsi="Arial" w:cs="Arial"/>
          <w:szCs w:val="20"/>
        </w:rPr>
        <w:t xml:space="preserve"> make to system fault levels </w:t>
      </w:r>
      <w:proofErr w:type="gramStart"/>
      <w:r w:rsidRPr="00A068B0">
        <w:rPr>
          <w:rFonts w:ascii="Arial" w:hAnsi="Arial" w:cs="Arial"/>
          <w:szCs w:val="20"/>
        </w:rPr>
        <w:t>in order to</w:t>
      </w:r>
      <w:proofErr w:type="gramEnd"/>
      <w:r w:rsidRPr="00A068B0">
        <w:rPr>
          <w:rFonts w:ascii="Arial" w:hAnsi="Arial" w:cs="Arial"/>
          <w:szCs w:val="20"/>
        </w:rPr>
        <w:t xml:space="preserve"> determine that they can continue to safely operate their </w:t>
      </w:r>
      <w:r w:rsidRPr="00A068B0">
        <w:rPr>
          <w:rFonts w:ascii="Arial" w:hAnsi="Arial" w:cs="Arial"/>
          <w:b/>
          <w:szCs w:val="20"/>
          <w:lang w:val="en-US"/>
        </w:rPr>
        <w:t>Distribution</w:t>
      </w:r>
      <w:r w:rsidRPr="00A068B0">
        <w:rPr>
          <w:rFonts w:ascii="Arial" w:hAnsi="Arial" w:cs="Arial"/>
          <w:b/>
          <w:szCs w:val="20"/>
        </w:rPr>
        <w:t xml:space="preserve"> Networks</w:t>
      </w:r>
      <w:r w:rsidRPr="00A068B0">
        <w:rPr>
          <w:rFonts w:ascii="Arial" w:hAnsi="Arial" w:cs="Arial"/>
          <w:szCs w:val="20"/>
        </w:rPr>
        <w:t xml:space="preserve"> without exceeding design fault levels for switchgear and other circuit components; and</w:t>
      </w:r>
    </w:p>
    <w:p w14:paraId="7B4855D6" w14:textId="7344B127" w:rsidR="0029104E" w:rsidRPr="00A068B0" w:rsidRDefault="0029104E" w:rsidP="00592EA0">
      <w:pPr>
        <w:pStyle w:val="ListParagraph"/>
        <w:numPr>
          <w:ilvl w:val="0"/>
          <w:numId w:val="29"/>
        </w:numPr>
        <w:ind w:left="1134" w:hanging="357"/>
        <w:contextualSpacing w:val="0"/>
        <w:jc w:val="both"/>
        <w:rPr>
          <w:rFonts w:ascii="Arial" w:hAnsi="Arial" w:cs="Arial"/>
          <w:szCs w:val="20"/>
        </w:rPr>
      </w:pPr>
      <w:r w:rsidRPr="00A068B0">
        <w:rPr>
          <w:rFonts w:ascii="Arial" w:hAnsi="Arial" w:cs="Arial"/>
          <w:szCs w:val="20"/>
        </w:rPr>
        <w:t xml:space="preserve">As the output from an </w:t>
      </w:r>
      <w:r w:rsidRPr="00A068B0">
        <w:rPr>
          <w:rFonts w:ascii="Arial" w:hAnsi="Arial" w:cs="Arial"/>
          <w:b/>
          <w:szCs w:val="20"/>
        </w:rPr>
        <w:t>Inverter</w:t>
      </w:r>
      <w:r w:rsidRPr="00A068B0">
        <w:rPr>
          <w:rFonts w:ascii="Arial" w:hAnsi="Arial" w:cs="Arial"/>
          <w:szCs w:val="20"/>
        </w:rPr>
        <w:t xml:space="preserve"> reduces to zero when a short circuit is applied to its terminals, a short circuit test does not represent the </w:t>
      </w:r>
      <w:proofErr w:type="gramStart"/>
      <w:r w:rsidRPr="00A068B0">
        <w:rPr>
          <w:rFonts w:ascii="Arial" w:hAnsi="Arial" w:cs="Arial"/>
          <w:szCs w:val="20"/>
        </w:rPr>
        <w:t>worst case</w:t>
      </w:r>
      <w:proofErr w:type="gramEnd"/>
      <w:r w:rsidRPr="00A068B0">
        <w:rPr>
          <w:rFonts w:ascii="Arial" w:hAnsi="Arial" w:cs="Arial"/>
          <w:szCs w:val="20"/>
        </w:rPr>
        <w:t xml:space="preserve"> scenario; in most cases the voltage will not collapse to zero for a </w:t>
      </w:r>
      <w:r w:rsidRPr="00A068B0">
        <w:rPr>
          <w:rFonts w:ascii="Arial" w:hAnsi="Arial" w:cs="Arial"/>
          <w:b/>
          <w:szCs w:val="20"/>
          <w:lang w:val="en-US"/>
        </w:rPr>
        <w:t>Distribution</w:t>
      </w:r>
      <w:r w:rsidRPr="00A068B0">
        <w:rPr>
          <w:rFonts w:ascii="Arial" w:hAnsi="Arial" w:cs="Arial"/>
          <w:b/>
          <w:szCs w:val="20"/>
        </w:rPr>
        <w:t xml:space="preserve"> Network</w:t>
      </w:r>
      <w:r w:rsidRPr="00A068B0">
        <w:rPr>
          <w:rFonts w:ascii="Arial" w:hAnsi="Arial" w:cs="Arial"/>
          <w:szCs w:val="20"/>
        </w:rPr>
        <w:t xml:space="preserve"> fault.</w:t>
      </w:r>
    </w:p>
    <w:p w14:paraId="2111FDF6" w14:textId="4CE54E1C" w:rsidR="0029104E" w:rsidRPr="003B2076" w:rsidRDefault="00A94531" w:rsidP="003B7C17">
      <w:pPr>
        <w:pStyle w:val="NumberedPARAlevel3"/>
        <w:ind w:left="709" w:hanging="709"/>
      </w:pPr>
      <w:r w:rsidRPr="00A068B0">
        <w:t>T</w:t>
      </w:r>
      <w:r w:rsidR="0029104E" w:rsidRPr="00A068B0">
        <w:t xml:space="preserve">o address this issue a test, which ensures that at least 10% of nominal voltage remains and which allows the </w:t>
      </w:r>
      <w:r w:rsidR="0029104E" w:rsidRPr="003B2076">
        <w:rPr>
          <w:b/>
        </w:rPr>
        <w:t>Micro-generator</w:t>
      </w:r>
      <w:r w:rsidR="0029104E" w:rsidRPr="00A068B0">
        <w:t xml:space="preserve"> to feed into a load with an X to R ratio of 2.5, is specified as detailed in </w:t>
      </w:r>
      <w:r w:rsidR="0029104E" w:rsidRPr="003B2076">
        <w:t>Annex A1.</w:t>
      </w:r>
    </w:p>
    <w:p w14:paraId="4A488CB9" w14:textId="77777777" w:rsidR="0029104E" w:rsidRPr="003B2076" w:rsidRDefault="0029104E" w:rsidP="0029104E">
      <w:pPr>
        <w:rPr>
          <w:rFonts w:eastAsia="Batang"/>
          <w:sz w:val="20"/>
        </w:rPr>
        <w:sectPr w:rsidR="0029104E" w:rsidRPr="003B2076" w:rsidSect="00D6379C">
          <w:headerReference w:type="even" r:id="rId27"/>
          <w:footerReference w:type="default" r:id="rId28"/>
          <w:headerReference w:type="first" r:id="rId29"/>
          <w:pgSz w:w="11906" w:h="16838"/>
          <w:pgMar w:top="1440" w:right="1440" w:bottom="1440" w:left="1440" w:header="708" w:footer="708" w:gutter="0"/>
          <w:cols w:space="708"/>
          <w:docGrid w:linePitch="360"/>
        </w:sectPr>
      </w:pPr>
    </w:p>
    <w:p w14:paraId="5C4B848D" w14:textId="52FDDE30" w:rsidR="0029104E" w:rsidRPr="003B2076" w:rsidRDefault="0029104E" w:rsidP="003B7C17">
      <w:pPr>
        <w:pStyle w:val="ANNEX-heading1"/>
        <w:numPr>
          <w:ilvl w:val="0"/>
          <w:numId w:val="0"/>
        </w:numPr>
        <w:ind w:left="680" w:hanging="680"/>
      </w:pPr>
      <w:bookmarkStart w:id="66" w:name="_Toc506580660"/>
      <w:r w:rsidRPr="003B2076">
        <w:lastRenderedPageBreak/>
        <w:t>Appendix 1 Emerging Technologies and other Exceptions</w:t>
      </w:r>
      <w:bookmarkEnd w:id="66"/>
    </w:p>
    <w:p w14:paraId="5828EBEA" w14:textId="77777777" w:rsidR="0029104E" w:rsidRPr="003B2076" w:rsidRDefault="0029104E" w:rsidP="003B7C17">
      <w:pPr>
        <w:pStyle w:val="Heading2"/>
        <w:numPr>
          <w:ilvl w:val="0"/>
          <w:numId w:val="0"/>
        </w:numPr>
        <w:rPr>
          <w:rFonts w:eastAsia="Batang"/>
        </w:rPr>
      </w:pPr>
      <w:bookmarkStart w:id="67" w:name="_Toc506580661"/>
      <w:bookmarkStart w:id="68" w:name="_Hlk495260747"/>
      <w:r w:rsidRPr="003B2076">
        <w:rPr>
          <w:rFonts w:eastAsia="Batang"/>
        </w:rPr>
        <w:t>Emerging Technologies</w:t>
      </w:r>
      <w:bookmarkEnd w:id="67"/>
    </w:p>
    <w:bookmarkEnd w:id="68"/>
    <w:p w14:paraId="34EF4FEB" w14:textId="77777777" w:rsidR="0029104E" w:rsidRPr="003B2076" w:rsidRDefault="0029104E" w:rsidP="0029104E">
      <w:pPr>
        <w:pStyle w:val="Default"/>
        <w:jc w:val="both"/>
        <w:rPr>
          <w:rFonts w:ascii="Arial" w:eastAsia="Batang" w:hAnsi="Arial" w:cs="Arial"/>
          <w:bCs/>
          <w:position w:val="-1"/>
        </w:rPr>
      </w:pPr>
    </w:p>
    <w:p w14:paraId="5BD9B107" w14:textId="362D7EBC" w:rsidR="0029104E" w:rsidRPr="003B2076" w:rsidRDefault="0029104E" w:rsidP="0029104E">
      <w:pPr>
        <w:pStyle w:val="Default"/>
        <w:jc w:val="both"/>
        <w:rPr>
          <w:rFonts w:ascii="Arial" w:eastAsia="Batang" w:hAnsi="Arial" w:cs="Arial"/>
          <w:bCs/>
          <w:position w:val="-1"/>
          <w:sz w:val="22"/>
        </w:rPr>
      </w:pPr>
      <w:r w:rsidRPr="003B2076">
        <w:rPr>
          <w:rFonts w:ascii="Arial" w:eastAsia="Batang" w:hAnsi="Arial" w:cs="Arial"/>
          <w:bCs/>
          <w:position w:val="-1"/>
          <w:sz w:val="22"/>
        </w:rPr>
        <w:t xml:space="preserve">Ofgem published details of </w:t>
      </w:r>
      <w:r w:rsidRPr="003B2076">
        <w:rPr>
          <w:rFonts w:ascii="Arial" w:eastAsia="Batang" w:hAnsi="Arial" w:cs="Arial"/>
          <w:b/>
          <w:bCs/>
          <w:position w:val="-1"/>
          <w:sz w:val="22"/>
        </w:rPr>
        <w:t>Micro-generators</w:t>
      </w:r>
      <w:r w:rsidRPr="003B2076">
        <w:rPr>
          <w:rFonts w:ascii="Arial" w:eastAsia="Batang" w:hAnsi="Arial" w:cs="Arial"/>
          <w:bCs/>
          <w:position w:val="-1"/>
          <w:sz w:val="22"/>
        </w:rPr>
        <w:t xml:space="preserve"> which are classified as emerging technologies in </w:t>
      </w:r>
      <w:r w:rsidRPr="003B2076">
        <w:rPr>
          <w:rFonts w:ascii="Arial" w:eastAsia="Batang" w:hAnsi="Arial" w:cs="Arial"/>
          <w:b/>
          <w:bCs/>
          <w:position w:val="-1"/>
          <w:sz w:val="22"/>
        </w:rPr>
        <w:t>Great Britain</w:t>
      </w:r>
      <w:r w:rsidRPr="003B2076">
        <w:rPr>
          <w:rFonts w:ascii="Arial" w:eastAsia="Batang" w:hAnsi="Arial" w:cs="Arial"/>
          <w:bCs/>
          <w:position w:val="-1"/>
          <w:sz w:val="22"/>
        </w:rPr>
        <w:t xml:space="preserve"> in their document “Requirement for generators – ‘emerging technology’ decision document”, 17 May 2017.  The list is reproduced in </w:t>
      </w:r>
      <w:r w:rsidR="001800F0" w:rsidRPr="003B2076">
        <w:rPr>
          <w:rFonts w:ascii="Arial" w:eastAsia="Batang" w:hAnsi="Arial" w:cs="Arial"/>
          <w:bCs/>
          <w:position w:val="-1"/>
          <w:sz w:val="22"/>
        </w:rPr>
        <w:t>T</w:t>
      </w:r>
      <w:r w:rsidRPr="003B2076">
        <w:rPr>
          <w:rFonts w:ascii="Arial" w:eastAsia="Batang" w:hAnsi="Arial" w:cs="Arial"/>
          <w:bCs/>
          <w:position w:val="-1"/>
          <w:sz w:val="22"/>
        </w:rPr>
        <w:t>able</w:t>
      </w:r>
      <w:r w:rsidR="001800F0" w:rsidRPr="003B2076">
        <w:rPr>
          <w:rFonts w:ascii="Arial" w:eastAsia="Batang" w:hAnsi="Arial" w:cs="Arial"/>
          <w:bCs/>
          <w:position w:val="-1"/>
          <w:sz w:val="22"/>
        </w:rPr>
        <w:t xml:space="preserve"> 3</w:t>
      </w:r>
      <w:r w:rsidRPr="003B2076">
        <w:rPr>
          <w:rFonts w:ascii="Arial" w:eastAsia="Batang" w:hAnsi="Arial" w:cs="Arial"/>
          <w:bCs/>
          <w:position w:val="-1"/>
          <w:sz w:val="22"/>
        </w:rPr>
        <w:t xml:space="preserve"> below for reference</w:t>
      </w:r>
      <w:r w:rsidR="001800F0" w:rsidRPr="003B2076">
        <w:rPr>
          <w:rFonts w:ascii="Arial" w:eastAsia="Batang" w:hAnsi="Arial" w:cs="Arial"/>
          <w:bCs/>
          <w:position w:val="-1"/>
          <w:sz w:val="22"/>
        </w:rPr>
        <w:t>.</w:t>
      </w:r>
    </w:p>
    <w:p w14:paraId="49693E65" w14:textId="0A63D069" w:rsidR="0029104E" w:rsidRPr="00A068B0" w:rsidRDefault="001800F0" w:rsidP="00A068B0">
      <w:pPr>
        <w:pStyle w:val="TABLE-title"/>
        <w:rPr>
          <w:rFonts w:eastAsia="Batang"/>
          <w:bCs w:val="0"/>
          <w:lang w:eastAsia="en-GB"/>
        </w:rPr>
      </w:pPr>
      <w:r w:rsidRPr="009A1D22">
        <w:rPr>
          <w:rFonts w:eastAsia="Calibri"/>
        </w:rPr>
        <w:t>Table 3 – Emerging Technology Exceptions</w:t>
      </w:r>
    </w:p>
    <w:tbl>
      <w:tblPr>
        <w:tblStyle w:val="TableGrid"/>
        <w:tblW w:w="0" w:type="auto"/>
        <w:tblLayout w:type="fixed"/>
        <w:tblLook w:val="0000" w:firstRow="0" w:lastRow="0" w:firstColumn="0" w:lastColumn="0" w:noHBand="0" w:noVBand="0"/>
      </w:tblPr>
      <w:tblGrid>
        <w:gridCol w:w="1838"/>
        <w:gridCol w:w="6634"/>
      </w:tblGrid>
      <w:tr w:rsidR="0029104E" w:rsidRPr="00D9251F" w14:paraId="4BF7DA52" w14:textId="77777777" w:rsidTr="000A6A63">
        <w:trPr>
          <w:trHeight w:val="96"/>
        </w:trPr>
        <w:tc>
          <w:tcPr>
            <w:tcW w:w="1838" w:type="dxa"/>
          </w:tcPr>
          <w:p w14:paraId="658B9543"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 xml:space="preserve">Manufacturer </w:t>
            </w:r>
          </w:p>
        </w:tc>
        <w:tc>
          <w:tcPr>
            <w:tcW w:w="6634" w:type="dxa"/>
          </w:tcPr>
          <w:p w14:paraId="36EA0CBF"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Micro-generator</w:t>
            </w:r>
          </w:p>
        </w:tc>
      </w:tr>
      <w:tr w:rsidR="0029104E" w:rsidRPr="00D9251F" w14:paraId="47AD0399" w14:textId="77777777" w:rsidTr="000A6A63">
        <w:trPr>
          <w:trHeight w:val="218"/>
        </w:trPr>
        <w:tc>
          <w:tcPr>
            <w:tcW w:w="1838" w:type="dxa"/>
          </w:tcPr>
          <w:p w14:paraId="7E7F5AF2"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Baxi</w:t>
            </w:r>
            <w:proofErr w:type="spellEnd"/>
            <w:r w:rsidRPr="00314FF0">
              <w:rPr>
                <w:spacing w:val="0"/>
                <w:sz w:val="20"/>
                <w:lang w:eastAsia="en-GB"/>
              </w:rPr>
              <w:t xml:space="preserve"> </w:t>
            </w:r>
          </w:p>
        </w:tc>
        <w:tc>
          <w:tcPr>
            <w:tcW w:w="6634" w:type="dxa"/>
          </w:tcPr>
          <w:p w14:paraId="76D0E9FA"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generators (the specific products are the </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24/1.0, </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24/1.0 LPG and </w:t>
            </w:r>
            <w:proofErr w:type="spellStart"/>
            <w:r w:rsidRPr="00314FF0">
              <w:rPr>
                <w:spacing w:val="0"/>
                <w:sz w:val="20"/>
                <w:lang w:eastAsia="en-GB"/>
              </w:rPr>
              <w:t>Baxi</w:t>
            </w:r>
            <w:proofErr w:type="spellEnd"/>
            <w:r w:rsidRPr="00314FF0">
              <w:rPr>
                <w:spacing w:val="0"/>
                <w:sz w:val="20"/>
                <w:lang w:eastAsia="en-GB"/>
              </w:rPr>
              <w:t xml:space="preserve"> </w:t>
            </w:r>
            <w:proofErr w:type="spellStart"/>
            <w:r w:rsidRPr="00314FF0">
              <w:rPr>
                <w:spacing w:val="0"/>
                <w:sz w:val="20"/>
                <w:lang w:eastAsia="en-GB"/>
              </w:rPr>
              <w:t>Ecogen</w:t>
            </w:r>
            <w:proofErr w:type="spellEnd"/>
            <w:r w:rsidRPr="00314FF0">
              <w:rPr>
                <w:spacing w:val="0"/>
                <w:sz w:val="20"/>
                <w:lang w:eastAsia="en-GB"/>
              </w:rPr>
              <w:t xml:space="preserve"> System). </w:t>
            </w:r>
          </w:p>
        </w:tc>
      </w:tr>
      <w:tr w:rsidR="0029104E" w:rsidRPr="00D9251F" w14:paraId="167DBF82" w14:textId="77777777" w:rsidTr="000A6A63">
        <w:trPr>
          <w:trHeight w:val="340"/>
        </w:trPr>
        <w:tc>
          <w:tcPr>
            <w:tcW w:w="1838" w:type="dxa"/>
          </w:tcPr>
          <w:p w14:paraId="536FCE16"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w:t>
            </w:r>
            <w:proofErr w:type="spellStart"/>
            <w:r w:rsidRPr="00314FF0">
              <w:rPr>
                <w:spacing w:val="0"/>
                <w:sz w:val="20"/>
                <w:lang w:eastAsia="en-GB"/>
              </w:rPr>
              <w:t>Navien</w:t>
            </w:r>
            <w:proofErr w:type="spellEnd"/>
            <w:r w:rsidRPr="00314FF0">
              <w:rPr>
                <w:spacing w:val="0"/>
                <w:sz w:val="20"/>
                <w:lang w:eastAsia="en-GB"/>
              </w:rPr>
              <w:t xml:space="preserve"> </w:t>
            </w:r>
          </w:p>
        </w:tc>
        <w:tc>
          <w:tcPr>
            <w:tcW w:w="6634" w:type="dxa"/>
          </w:tcPr>
          <w:p w14:paraId="0342031A" w14:textId="323F0504"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w:t>
            </w:r>
            <w:proofErr w:type="spellStart"/>
            <w:r w:rsidRPr="00314FF0">
              <w:rPr>
                <w:spacing w:val="0"/>
                <w:sz w:val="20"/>
                <w:lang w:eastAsia="en-GB"/>
              </w:rPr>
              <w:t>Navien</w:t>
            </w:r>
            <w:proofErr w:type="spellEnd"/>
            <w:r w:rsidRPr="00314FF0">
              <w:rPr>
                <w:spacing w:val="0"/>
                <w:sz w:val="20"/>
                <w:lang w:eastAsia="en-GB"/>
              </w:rPr>
              <w:t xml:space="preserve"> </w:t>
            </w:r>
            <w:proofErr w:type="spellStart"/>
            <w:r w:rsidRPr="00314FF0">
              <w:rPr>
                <w:spacing w:val="0"/>
                <w:sz w:val="20"/>
                <w:lang w:eastAsia="en-GB"/>
              </w:rPr>
              <w:t>stirling</w:t>
            </w:r>
            <w:proofErr w:type="spellEnd"/>
            <w:r w:rsidRPr="00314FF0">
              <w:rPr>
                <w:spacing w:val="0"/>
                <w:sz w:val="20"/>
                <w:lang w:eastAsia="en-GB"/>
              </w:rPr>
              <w:t xml:space="preserve"> engine m-CHP (</w:t>
            </w:r>
            <w:proofErr w:type="spellStart"/>
            <w:r w:rsidRPr="00314FF0">
              <w:rPr>
                <w:spacing w:val="0"/>
                <w:sz w:val="20"/>
                <w:lang w:eastAsia="en-GB"/>
              </w:rPr>
              <w:t>Hybrigen</w:t>
            </w:r>
            <w:proofErr w:type="spellEnd"/>
            <w:r w:rsidRPr="00314FF0">
              <w:rPr>
                <w:spacing w:val="0"/>
                <w:sz w:val="20"/>
                <w:lang w:eastAsia="en-GB"/>
              </w:rPr>
              <w:t xml:space="preserve"> SE) (the specific products are the ‘NCM-1130HH – 1 </w:t>
            </w:r>
            <w:proofErr w:type="spellStart"/>
            <w:r w:rsidRPr="00314FF0">
              <w:rPr>
                <w:spacing w:val="0"/>
                <w:sz w:val="20"/>
                <w:lang w:eastAsia="en-GB"/>
              </w:rPr>
              <w:t>KWel</w:t>
            </w:r>
            <w:proofErr w:type="spellEnd"/>
            <w:r w:rsidRPr="00314FF0">
              <w:rPr>
                <w:spacing w:val="0"/>
                <w:sz w:val="20"/>
                <w:lang w:eastAsia="en-GB"/>
              </w:rPr>
              <w:t xml:space="preserve">’ and the ‘NCM-2030HH – 2 </w:t>
            </w:r>
            <w:proofErr w:type="spellStart"/>
            <w:r w:rsidRPr="00314FF0">
              <w:rPr>
                <w:spacing w:val="0"/>
                <w:sz w:val="20"/>
                <w:lang w:eastAsia="en-GB"/>
              </w:rPr>
              <w:t>kWel</w:t>
            </w:r>
            <w:proofErr w:type="spellEnd"/>
            <w:r w:rsidRPr="00314FF0">
              <w:rPr>
                <w:spacing w:val="0"/>
                <w:sz w:val="20"/>
                <w:lang w:eastAsia="en-GB"/>
              </w:rPr>
              <w:t xml:space="preserve">’). </w:t>
            </w:r>
          </w:p>
        </w:tc>
      </w:tr>
      <w:tr w:rsidR="0029104E" w:rsidRPr="00D9251F" w14:paraId="3909ADAF" w14:textId="77777777" w:rsidTr="000A6A63">
        <w:trPr>
          <w:trHeight w:val="96"/>
        </w:trPr>
        <w:tc>
          <w:tcPr>
            <w:tcW w:w="1838" w:type="dxa"/>
          </w:tcPr>
          <w:p w14:paraId="7128A782"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OkoFEN</w:t>
            </w:r>
            <w:proofErr w:type="spellEnd"/>
            <w:r w:rsidRPr="00314FF0">
              <w:rPr>
                <w:spacing w:val="0"/>
                <w:sz w:val="20"/>
                <w:lang w:eastAsia="en-GB"/>
              </w:rPr>
              <w:t xml:space="preserve"> </w:t>
            </w:r>
          </w:p>
        </w:tc>
        <w:tc>
          <w:tcPr>
            <w:tcW w:w="6634" w:type="dxa"/>
          </w:tcPr>
          <w:p w14:paraId="3FAF096F"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Pellematic</w:t>
            </w:r>
            <w:proofErr w:type="spellEnd"/>
            <w:r w:rsidRPr="00314FF0">
              <w:rPr>
                <w:spacing w:val="0"/>
                <w:sz w:val="20"/>
                <w:lang w:eastAsia="en-GB"/>
              </w:rPr>
              <w:t xml:space="preserve"> </w:t>
            </w:r>
            <w:proofErr w:type="spellStart"/>
            <w:r w:rsidRPr="00314FF0">
              <w:rPr>
                <w:spacing w:val="0"/>
                <w:sz w:val="20"/>
                <w:lang w:eastAsia="en-GB"/>
              </w:rPr>
              <w:t>Smart_e</w:t>
            </w:r>
            <w:proofErr w:type="spellEnd"/>
            <w:r w:rsidRPr="00314FF0">
              <w:rPr>
                <w:spacing w:val="0"/>
                <w:sz w:val="20"/>
                <w:lang w:eastAsia="en-GB"/>
              </w:rPr>
              <w:t xml:space="preserve"> </w:t>
            </w:r>
          </w:p>
        </w:tc>
      </w:tr>
      <w:tr w:rsidR="0029104E" w:rsidRPr="005E2CFF" w14:paraId="66635CB3" w14:textId="77777777" w:rsidTr="000A6A63">
        <w:trPr>
          <w:trHeight w:val="96"/>
        </w:trPr>
        <w:tc>
          <w:tcPr>
            <w:tcW w:w="1838" w:type="dxa"/>
          </w:tcPr>
          <w:p w14:paraId="4358DB8E" w14:textId="77777777" w:rsidR="0029104E" w:rsidRPr="00314FF0" w:rsidRDefault="0029104E" w:rsidP="000A6A63">
            <w:pPr>
              <w:autoSpaceDE w:val="0"/>
              <w:autoSpaceDN w:val="0"/>
              <w:adjustRightInd w:val="0"/>
              <w:rPr>
                <w:spacing w:val="0"/>
                <w:sz w:val="20"/>
                <w:lang w:eastAsia="en-GB"/>
              </w:rPr>
            </w:pPr>
            <w:proofErr w:type="spellStart"/>
            <w:r w:rsidRPr="00314FF0">
              <w:rPr>
                <w:spacing w:val="0"/>
                <w:sz w:val="20"/>
                <w:lang w:eastAsia="en-GB"/>
              </w:rPr>
              <w:t>SenerTec</w:t>
            </w:r>
            <w:proofErr w:type="spellEnd"/>
            <w:r w:rsidRPr="00314FF0">
              <w:rPr>
                <w:spacing w:val="0"/>
                <w:sz w:val="20"/>
                <w:lang w:eastAsia="en-GB"/>
              </w:rPr>
              <w:t xml:space="preserve"> </w:t>
            </w:r>
          </w:p>
        </w:tc>
        <w:tc>
          <w:tcPr>
            <w:tcW w:w="6634" w:type="dxa"/>
          </w:tcPr>
          <w:p w14:paraId="42EBAD47" w14:textId="77777777" w:rsidR="0029104E" w:rsidRPr="005E2CFF" w:rsidRDefault="0029104E" w:rsidP="000A6A63">
            <w:pPr>
              <w:autoSpaceDE w:val="0"/>
              <w:autoSpaceDN w:val="0"/>
              <w:adjustRightInd w:val="0"/>
              <w:rPr>
                <w:spacing w:val="0"/>
                <w:sz w:val="20"/>
                <w:lang w:val="de-LU" w:eastAsia="en-GB"/>
              </w:rPr>
            </w:pPr>
            <w:r w:rsidRPr="005E2CFF">
              <w:rPr>
                <w:spacing w:val="0"/>
                <w:sz w:val="20"/>
                <w:lang w:val="de-LU" w:eastAsia="en-GB"/>
              </w:rPr>
              <w:t xml:space="preserve">Dachs Stirling SE Erdgas and Dachs Stilring SE Flussiggas </w:t>
            </w:r>
          </w:p>
        </w:tc>
      </w:tr>
    </w:tbl>
    <w:p w14:paraId="0CE82C0D" w14:textId="77777777" w:rsidR="0029104E" w:rsidRPr="005E2CFF" w:rsidRDefault="0029104E" w:rsidP="0029104E">
      <w:pPr>
        <w:rPr>
          <w:sz w:val="20"/>
          <w:lang w:val="de-LU"/>
        </w:rPr>
      </w:pPr>
    </w:p>
    <w:p w14:paraId="41EEAD37" w14:textId="32AF9B01" w:rsidR="0029104E" w:rsidRPr="00A068B0" w:rsidRDefault="0029104E" w:rsidP="0029104E">
      <w:pPr>
        <w:rPr>
          <w:spacing w:val="0"/>
        </w:rPr>
      </w:pPr>
      <w:r w:rsidRPr="00A068B0">
        <w:rPr>
          <w:spacing w:val="0"/>
        </w:rPr>
        <w:t xml:space="preserve">For </w:t>
      </w:r>
      <w:r w:rsidRPr="00A068B0">
        <w:rPr>
          <w:b/>
          <w:spacing w:val="0"/>
        </w:rPr>
        <w:t>Micro-generators</w:t>
      </w:r>
      <w:r w:rsidRPr="00A068B0">
        <w:rPr>
          <w:spacing w:val="0"/>
        </w:rPr>
        <w:t xml:space="preserve"> classified as an emerging technology at the time of their connection to a </w:t>
      </w:r>
      <w:r w:rsidRPr="00A068B0">
        <w:rPr>
          <w:b/>
          <w:spacing w:val="0"/>
        </w:rPr>
        <w:t>DNO’s Distribution Network</w:t>
      </w:r>
      <w:r w:rsidRPr="00A068B0">
        <w:rPr>
          <w:spacing w:val="0"/>
        </w:rPr>
        <w:t xml:space="preserve">, the following sections of EREC G98 do not apply. </w:t>
      </w:r>
    </w:p>
    <w:p w14:paraId="15DA405F" w14:textId="77777777" w:rsidR="000111B1" w:rsidRPr="003B2076" w:rsidRDefault="000111B1" w:rsidP="0029104E"/>
    <w:p w14:paraId="7C77DD2F" w14:textId="2FBDFA08"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.1</w:t>
      </w:r>
      <w:r w:rsidR="00595655">
        <w:rPr>
          <w:spacing w:val="0"/>
        </w:rPr>
        <w:t xml:space="preserve"> (</w:t>
      </w:r>
      <w:r w:rsidR="00595655" w:rsidRPr="00595655">
        <w:rPr>
          <w:spacing w:val="0"/>
        </w:rPr>
        <w:t>frequency withstand capability</w:t>
      </w:r>
      <w:r w:rsidR="00595655">
        <w:rPr>
          <w:spacing w:val="0"/>
        </w:rPr>
        <w:t>)</w:t>
      </w:r>
      <w:r w:rsidR="0029104E" w:rsidRPr="00A068B0">
        <w:rPr>
          <w:spacing w:val="0"/>
        </w:rPr>
        <w:t>;</w:t>
      </w:r>
    </w:p>
    <w:p w14:paraId="1D6D5BD9" w14:textId="262DD7DB"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.2</w:t>
      </w:r>
      <w:r w:rsidR="00595655">
        <w:rPr>
          <w:spacing w:val="0"/>
        </w:rPr>
        <w:t xml:space="preserve"> (</w:t>
      </w:r>
      <w:r w:rsidR="00595655" w:rsidRPr="00595655">
        <w:rPr>
          <w:spacing w:val="0"/>
        </w:rPr>
        <w:t>rate of</w:t>
      </w:r>
      <w:r w:rsidR="00595655">
        <w:rPr>
          <w:spacing w:val="0"/>
        </w:rPr>
        <w:t xml:space="preserve"> change of frequency)</w:t>
      </w:r>
      <w:r w:rsidR="0029104E" w:rsidRPr="00A068B0">
        <w:rPr>
          <w:spacing w:val="0"/>
        </w:rPr>
        <w:t>;</w:t>
      </w:r>
    </w:p>
    <w:p w14:paraId="07694C68" w14:textId="4717FAAD"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.3</w:t>
      </w:r>
      <w:r w:rsidR="00595655">
        <w:rPr>
          <w:spacing w:val="0"/>
        </w:rPr>
        <w:t xml:space="preserve"> (</w:t>
      </w:r>
      <w:r w:rsidR="00595655" w:rsidRPr="00A068B0">
        <w:rPr>
          <w:b/>
          <w:spacing w:val="0"/>
        </w:rPr>
        <w:t xml:space="preserve">Limited Frequency Sensitive Mode – </w:t>
      </w:r>
      <w:proofErr w:type="spellStart"/>
      <w:r w:rsidR="00595655" w:rsidRPr="00A068B0">
        <w:rPr>
          <w:b/>
          <w:spacing w:val="0"/>
        </w:rPr>
        <w:t>Overfrequency</w:t>
      </w:r>
      <w:proofErr w:type="spellEnd"/>
      <w:r w:rsidR="00595655">
        <w:rPr>
          <w:spacing w:val="0"/>
        </w:rPr>
        <w:t>)</w:t>
      </w:r>
      <w:r w:rsidR="0029104E" w:rsidRPr="00A068B0">
        <w:rPr>
          <w:spacing w:val="0"/>
        </w:rPr>
        <w:t xml:space="preserve">; </w:t>
      </w:r>
    </w:p>
    <w:p w14:paraId="6DA4EA93" w14:textId="5D0EEAD6"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.4</w:t>
      </w:r>
      <w:r w:rsidR="00595655">
        <w:rPr>
          <w:spacing w:val="0"/>
        </w:rPr>
        <w:t xml:space="preserve"> (</w:t>
      </w:r>
      <w:r w:rsidR="00595655" w:rsidRPr="00A068B0">
        <w:rPr>
          <w:spacing w:val="0"/>
        </w:rPr>
        <w:t xml:space="preserve">constant </w:t>
      </w:r>
      <w:r w:rsidR="00595655" w:rsidRPr="00A068B0">
        <w:rPr>
          <w:b/>
          <w:spacing w:val="0"/>
        </w:rPr>
        <w:t>Active Power</w:t>
      </w:r>
      <w:r w:rsidR="00595655" w:rsidRPr="00A068B0">
        <w:rPr>
          <w:spacing w:val="0"/>
        </w:rPr>
        <w:t xml:space="preserve"> output</w:t>
      </w:r>
      <w:r w:rsidR="00595655">
        <w:rPr>
          <w:spacing w:val="0"/>
        </w:rPr>
        <w:t>)</w:t>
      </w:r>
      <w:r w:rsidR="0029104E" w:rsidRPr="00A068B0">
        <w:rPr>
          <w:spacing w:val="0"/>
        </w:rPr>
        <w:t>; and</w:t>
      </w:r>
    </w:p>
    <w:p w14:paraId="6AC7FD77" w14:textId="5AD5A49B" w:rsidR="0029104E" w:rsidRPr="00A068B0" w:rsidRDefault="00164568" w:rsidP="00592EA0">
      <w:pPr>
        <w:numPr>
          <w:ilvl w:val="0"/>
          <w:numId w:val="18"/>
        </w:numPr>
        <w:spacing w:after="160" w:line="259" w:lineRule="auto"/>
        <w:jc w:val="left"/>
        <w:rPr>
          <w:spacing w:val="0"/>
        </w:rPr>
      </w:pPr>
      <w:r w:rsidRPr="00A068B0">
        <w:rPr>
          <w:spacing w:val="0"/>
        </w:rPr>
        <w:t>10</w:t>
      </w:r>
      <w:r w:rsidR="0029104E" w:rsidRPr="00A068B0">
        <w:rPr>
          <w:spacing w:val="0"/>
        </w:rPr>
        <w:t>.1.3</w:t>
      </w:r>
      <w:r w:rsidR="00595655">
        <w:rPr>
          <w:spacing w:val="0"/>
        </w:rPr>
        <w:t xml:space="preserve"> (</w:t>
      </w:r>
      <w:r w:rsidR="00595655" w:rsidRPr="00A068B0">
        <w:rPr>
          <w:b/>
          <w:spacing w:val="0"/>
        </w:rPr>
        <w:t>Interface Protection</w:t>
      </w:r>
      <w:r w:rsidR="00595655">
        <w:rPr>
          <w:spacing w:val="0"/>
        </w:rPr>
        <w:t xml:space="preserve"> settings)</w:t>
      </w:r>
      <w:r w:rsidR="0029104E" w:rsidRPr="00A068B0">
        <w:rPr>
          <w:spacing w:val="0"/>
        </w:rPr>
        <w:t>.</w:t>
      </w:r>
    </w:p>
    <w:p w14:paraId="1553A602" w14:textId="0AE765AD" w:rsidR="0029104E" w:rsidRPr="00A068B0" w:rsidRDefault="0029104E" w:rsidP="0029104E">
      <w:pPr>
        <w:rPr>
          <w:spacing w:val="0"/>
        </w:rPr>
      </w:pPr>
      <w:r w:rsidRPr="00A068B0">
        <w:rPr>
          <w:spacing w:val="0"/>
        </w:rPr>
        <w:t xml:space="preserve">Performance requirements for these emerging technologies and other exemptions will </w:t>
      </w:r>
      <w:r w:rsidR="00C52A0F" w:rsidRPr="00A068B0">
        <w:rPr>
          <w:spacing w:val="0"/>
        </w:rPr>
        <w:t>conform to</w:t>
      </w:r>
      <w:r w:rsidRPr="00A068B0">
        <w:rPr>
          <w:spacing w:val="0"/>
        </w:rPr>
        <w:t xml:space="preserve"> the voltage protection setting limits in Table 2 in Section 1</w:t>
      </w:r>
      <w:r w:rsidR="00164568" w:rsidRPr="00A068B0">
        <w:rPr>
          <w:spacing w:val="0"/>
        </w:rPr>
        <w:t>0</w:t>
      </w:r>
      <w:r w:rsidRPr="00A068B0">
        <w:rPr>
          <w:spacing w:val="0"/>
        </w:rPr>
        <w:t>.1 of this document, but they do not have to extend to the full ranges of the frequency protection requirements. For example</w:t>
      </w:r>
      <w:r w:rsidR="000111B1">
        <w:rPr>
          <w:spacing w:val="0"/>
        </w:rPr>
        <w:t>,</w:t>
      </w:r>
      <w:r w:rsidRPr="00A068B0">
        <w:rPr>
          <w:spacing w:val="0"/>
        </w:rPr>
        <w:t xml:space="preserve"> if a technology can only operate in a frequency range from 49.5</w:t>
      </w:r>
      <w:r w:rsidR="004314BC" w:rsidRPr="00A068B0">
        <w:rPr>
          <w:spacing w:val="0"/>
        </w:rPr>
        <w:t xml:space="preserve"> </w:t>
      </w:r>
      <w:r w:rsidRPr="00A068B0">
        <w:rPr>
          <w:spacing w:val="0"/>
        </w:rPr>
        <w:t xml:space="preserve">Hz to 50.5 Hz and outside of this it will disconnect from the </w:t>
      </w:r>
      <w:r w:rsidRPr="00A068B0">
        <w:rPr>
          <w:b/>
          <w:spacing w:val="0"/>
        </w:rPr>
        <w:t>Distribution Network</w:t>
      </w:r>
      <w:r w:rsidRPr="00A068B0">
        <w:rPr>
          <w:spacing w:val="0"/>
        </w:rPr>
        <w:t>, this technology would still be deemed to meet this EREC G98.</w:t>
      </w:r>
      <w:r w:rsidR="00C75EB7" w:rsidRPr="00A068B0">
        <w:rPr>
          <w:spacing w:val="0"/>
        </w:rPr>
        <w:t xml:space="preserve"> Appropriate protection settings should be agreed with the </w:t>
      </w:r>
      <w:r w:rsidR="00C75EB7" w:rsidRPr="00A068B0">
        <w:rPr>
          <w:b/>
          <w:spacing w:val="0"/>
        </w:rPr>
        <w:t>DNO</w:t>
      </w:r>
      <w:r w:rsidR="00C75EB7" w:rsidRPr="00A068B0">
        <w:rPr>
          <w:spacing w:val="0"/>
        </w:rPr>
        <w:t>.</w:t>
      </w:r>
    </w:p>
    <w:p w14:paraId="6F7D42E1" w14:textId="77777777" w:rsidR="00C75EB7" w:rsidRPr="00A068B0" w:rsidRDefault="00C75EB7" w:rsidP="0029104E">
      <w:pPr>
        <w:rPr>
          <w:spacing w:val="0"/>
          <w:lang w:eastAsia="en-GB"/>
        </w:rPr>
      </w:pPr>
    </w:p>
    <w:p w14:paraId="4514643B" w14:textId="77777777" w:rsidR="0029104E" w:rsidRPr="00A068B0" w:rsidRDefault="0029104E" w:rsidP="0029104E">
      <w:pPr>
        <w:autoSpaceDE w:val="0"/>
        <w:autoSpaceDN w:val="0"/>
        <w:adjustRightInd w:val="0"/>
        <w:rPr>
          <w:spacing w:val="0"/>
        </w:rPr>
      </w:pPr>
      <w:r w:rsidRPr="00A068B0">
        <w:rPr>
          <w:spacing w:val="0"/>
          <w:lang w:eastAsia="en-GB"/>
        </w:rPr>
        <w:t xml:space="preserve">Emerging technology classification may be revoked as detailed in the Ofgem </w:t>
      </w:r>
      <w:r w:rsidRPr="00A068B0">
        <w:rPr>
          <w:rFonts w:eastAsia="Batang"/>
          <w:bCs/>
          <w:spacing w:val="0"/>
          <w:position w:val="-1"/>
        </w:rPr>
        <w:t>document “Requirement for generators – ‘emerging technology’ decision document”, 17 May 2017</w:t>
      </w:r>
      <w:r w:rsidRPr="00A068B0">
        <w:rPr>
          <w:spacing w:val="0"/>
        </w:rPr>
        <w:t>.</w:t>
      </w:r>
    </w:p>
    <w:p w14:paraId="3A560C8B" w14:textId="77777777" w:rsidR="0029104E" w:rsidRPr="00A068B0" w:rsidRDefault="0029104E" w:rsidP="0029104E">
      <w:pPr>
        <w:autoSpaceDE w:val="0"/>
        <w:autoSpaceDN w:val="0"/>
        <w:adjustRightInd w:val="0"/>
        <w:rPr>
          <w:spacing w:val="0"/>
        </w:rPr>
      </w:pPr>
    </w:p>
    <w:p w14:paraId="122BF38F" w14:textId="47EF8E74" w:rsidR="0029104E" w:rsidRPr="00A068B0" w:rsidRDefault="0029104E" w:rsidP="0029104E">
      <w:pPr>
        <w:rPr>
          <w:spacing w:val="0"/>
          <w:lang w:eastAsia="en-GB"/>
        </w:rPr>
      </w:pPr>
      <w:r w:rsidRPr="00A068B0">
        <w:rPr>
          <w:b/>
          <w:spacing w:val="0"/>
          <w:lang w:eastAsia="en-GB"/>
        </w:rPr>
        <w:t>Micro-generators</w:t>
      </w:r>
      <w:r w:rsidRPr="00A068B0">
        <w:rPr>
          <w:spacing w:val="0"/>
          <w:lang w:eastAsia="en-GB"/>
        </w:rPr>
        <w:t xml:space="preserve"> classified as emerging technologies and connected to the </w:t>
      </w:r>
      <w:r w:rsidRPr="00A068B0">
        <w:rPr>
          <w:b/>
          <w:spacing w:val="0"/>
          <w:lang w:eastAsia="en-GB"/>
        </w:rPr>
        <w:t>Distribution Network</w:t>
      </w:r>
      <w:r w:rsidRPr="00A068B0">
        <w:rPr>
          <w:spacing w:val="0"/>
          <w:lang w:eastAsia="en-GB"/>
        </w:rPr>
        <w:t xml:space="preserve"> prior to the date of revocation of that classification as an emerging technology shall </w:t>
      </w:r>
      <w:proofErr w:type="gramStart"/>
      <w:r w:rsidRPr="00A068B0">
        <w:rPr>
          <w:spacing w:val="0"/>
          <w:lang w:eastAsia="en-GB"/>
        </w:rPr>
        <w:t>be considered to be</w:t>
      </w:r>
      <w:proofErr w:type="gramEnd"/>
      <w:r w:rsidRPr="00A068B0">
        <w:rPr>
          <w:spacing w:val="0"/>
          <w:lang w:eastAsia="en-GB"/>
        </w:rPr>
        <w:t xml:space="preserve"> existing generators, and this appendix continues to apply.</w:t>
      </w:r>
    </w:p>
    <w:p w14:paraId="4C38E131" w14:textId="36D5E159" w:rsidR="00BB7D9E" w:rsidRPr="003B2076" w:rsidRDefault="00BB7D9E" w:rsidP="0029104E">
      <w:pPr>
        <w:rPr>
          <w:lang w:eastAsia="en-GB"/>
        </w:rPr>
      </w:pPr>
    </w:p>
    <w:p w14:paraId="3B2B7E3B" w14:textId="6B66E6D4" w:rsidR="0029104E" w:rsidRPr="003B2076" w:rsidRDefault="0029104E">
      <w:pPr>
        <w:pStyle w:val="ANNEX-heading2"/>
        <w:numPr>
          <w:ilvl w:val="0"/>
          <w:numId w:val="0"/>
        </w:numPr>
        <w:rPr>
          <w:b w:val="0"/>
          <w:lang w:eastAsia="en-GB"/>
        </w:rPr>
      </w:pPr>
      <w:bookmarkStart w:id="69" w:name="_Hlk495260797"/>
      <w:r w:rsidRPr="003B2076">
        <w:rPr>
          <w:lang w:eastAsia="en-GB"/>
        </w:rPr>
        <w:t>Other Exceptions</w:t>
      </w:r>
    </w:p>
    <w:p w14:paraId="7D6CEFE9" w14:textId="77777777" w:rsidR="004B3A22" w:rsidRDefault="0029104E" w:rsidP="00A068B0">
      <w:pPr>
        <w:spacing w:before="240"/>
        <w:rPr>
          <w:spacing w:val="0"/>
        </w:rPr>
      </w:pPr>
      <w:r w:rsidRPr="00A068B0">
        <w:rPr>
          <w:spacing w:val="0"/>
        </w:rPr>
        <w:t>For</w:t>
      </w:r>
      <w:r w:rsidR="004B3A22">
        <w:rPr>
          <w:spacing w:val="0"/>
        </w:rPr>
        <w:t>:</w:t>
      </w:r>
      <w:r w:rsidRPr="00A068B0">
        <w:rPr>
          <w:spacing w:val="0"/>
        </w:rPr>
        <w:t xml:space="preserve"> </w:t>
      </w:r>
    </w:p>
    <w:p w14:paraId="65373EF9" w14:textId="0932E963" w:rsidR="004B3A22" w:rsidRDefault="00876A38" w:rsidP="00AB750C">
      <w:pPr>
        <w:numPr>
          <w:ilvl w:val="0"/>
          <w:numId w:val="18"/>
        </w:numPr>
        <w:spacing w:after="160" w:line="259" w:lineRule="auto"/>
        <w:jc w:val="left"/>
        <w:rPr>
          <w:spacing w:val="0"/>
        </w:rPr>
      </w:pPr>
      <w:r w:rsidRPr="00183741">
        <w:rPr>
          <w:b/>
          <w:spacing w:val="0"/>
        </w:rPr>
        <w:t>Electricity</w:t>
      </w:r>
      <w:r w:rsidR="004B3A22" w:rsidRPr="00183741">
        <w:rPr>
          <w:b/>
          <w:spacing w:val="0"/>
        </w:rPr>
        <w:t xml:space="preserve"> </w:t>
      </w:r>
      <w:r w:rsidRPr="00183741">
        <w:rPr>
          <w:b/>
          <w:spacing w:val="0"/>
        </w:rPr>
        <w:t>S</w:t>
      </w:r>
      <w:r w:rsidR="004B3A22" w:rsidRPr="00183741">
        <w:rPr>
          <w:b/>
          <w:spacing w:val="0"/>
        </w:rPr>
        <w:t>torage</w:t>
      </w:r>
      <w:r w:rsidR="004B3A22" w:rsidRPr="00AB750C">
        <w:rPr>
          <w:spacing w:val="0"/>
        </w:rPr>
        <w:t xml:space="preserve"> devices</w:t>
      </w:r>
      <w:r w:rsidR="004B3A22">
        <w:rPr>
          <w:spacing w:val="0"/>
        </w:rPr>
        <w:t>, and/or</w:t>
      </w:r>
      <w:r w:rsidR="004B3A22" w:rsidRPr="00AB750C">
        <w:rPr>
          <w:spacing w:val="0"/>
        </w:rPr>
        <w:t xml:space="preserve"> </w:t>
      </w:r>
    </w:p>
    <w:p w14:paraId="1E69F18D" w14:textId="5462A979" w:rsidR="004B3A22" w:rsidRDefault="0029104E" w:rsidP="00AB750C">
      <w:pPr>
        <w:numPr>
          <w:ilvl w:val="0"/>
          <w:numId w:val="18"/>
        </w:numPr>
        <w:spacing w:after="160" w:line="259" w:lineRule="auto"/>
        <w:jc w:val="left"/>
        <w:rPr>
          <w:spacing w:val="0"/>
        </w:rPr>
      </w:pPr>
      <w:r w:rsidRPr="00AB750C">
        <w:rPr>
          <w:b/>
          <w:spacing w:val="0"/>
        </w:rPr>
        <w:t>Micro-generat</w:t>
      </w:r>
      <w:r w:rsidR="003E5995">
        <w:rPr>
          <w:b/>
          <w:spacing w:val="0"/>
        </w:rPr>
        <w:t>ing Plant</w:t>
      </w:r>
      <w:r w:rsidRPr="00AB750C">
        <w:rPr>
          <w:spacing w:val="0"/>
        </w:rPr>
        <w:t xml:space="preserve"> with a </w:t>
      </w:r>
      <w:r w:rsidRPr="00AB750C">
        <w:rPr>
          <w:b/>
          <w:spacing w:val="0"/>
        </w:rPr>
        <w:t>Registered Capacity</w:t>
      </w:r>
      <w:r w:rsidRPr="00AB750C">
        <w:rPr>
          <w:spacing w:val="0"/>
        </w:rPr>
        <w:t xml:space="preserve"> of less than 800</w:t>
      </w:r>
      <w:r w:rsidR="004314BC" w:rsidRPr="00AB750C">
        <w:rPr>
          <w:spacing w:val="0"/>
        </w:rPr>
        <w:t xml:space="preserve"> </w:t>
      </w:r>
      <w:r w:rsidRPr="00AB750C">
        <w:rPr>
          <w:spacing w:val="0"/>
        </w:rPr>
        <w:t>W</w:t>
      </w:r>
      <w:r w:rsidR="00410A30" w:rsidRPr="00AB750C">
        <w:rPr>
          <w:spacing w:val="0"/>
        </w:rPr>
        <w:t xml:space="preserve"> </w:t>
      </w:r>
    </w:p>
    <w:p w14:paraId="0E9669A4" w14:textId="1214B356" w:rsidR="0029104E" w:rsidRPr="00AB750C" w:rsidRDefault="0029104E" w:rsidP="00AB750C">
      <w:pPr>
        <w:spacing w:after="160" w:line="259" w:lineRule="auto"/>
        <w:jc w:val="left"/>
        <w:rPr>
          <w:spacing w:val="0"/>
        </w:rPr>
      </w:pPr>
      <w:r w:rsidRPr="00AB750C">
        <w:rPr>
          <w:spacing w:val="0"/>
        </w:rPr>
        <w:t xml:space="preserve">the following sections </w:t>
      </w:r>
      <w:r w:rsidR="00410A30" w:rsidRPr="00AB750C">
        <w:rPr>
          <w:spacing w:val="0"/>
        </w:rPr>
        <w:t xml:space="preserve">of </w:t>
      </w:r>
      <w:r w:rsidRPr="00AB750C">
        <w:rPr>
          <w:spacing w:val="0"/>
        </w:rPr>
        <w:t>EREC G98 do not apply:</w:t>
      </w:r>
    </w:p>
    <w:p w14:paraId="3B5F61A4" w14:textId="39A65040" w:rsidR="0029104E" w:rsidRPr="00A068B0" w:rsidRDefault="00164568" w:rsidP="0033730F">
      <w:pPr>
        <w:numPr>
          <w:ilvl w:val="0"/>
          <w:numId w:val="18"/>
        </w:numPr>
        <w:spacing w:before="240" w:after="160" w:line="259" w:lineRule="auto"/>
        <w:jc w:val="left"/>
        <w:rPr>
          <w:spacing w:val="0"/>
        </w:rPr>
      </w:pPr>
      <w:r w:rsidRPr="00A068B0">
        <w:rPr>
          <w:spacing w:val="0"/>
        </w:rPr>
        <w:lastRenderedPageBreak/>
        <w:t>9</w:t>
      </w:r>
      <w:r w:rsidR="0029104E" w:rsidRPr="00A068B0">
        <w:rPr>
          <w:spacing w:val="0"/>
        </w:rPr>
        <w:t>.3</w:t>
      </w:r>
      <w:r w:rsidR="0033730F">
        <w:rPr>
          <w:spacing w:val="0"/>
        </w:rPr>
        <w:t xml:space="preserve"> (</w:t>
      </w:r>
      <w:r w:rsidR="0033730F" w:rsidRPr="0033730F">
        <w:rPr>
          <w:spacing w:val="0"/>
        </w:rPr>
        <w:t xml:space="preserve">Limited Frequency Sensitive Mode – </w:t>
      </w:r>
      <w:proofErr w:type="spellStart"/>
      <w:r w:rsidR="0033730F">
        <w:rPr>
          <w:spacing w:val="0"/>
        </w:rPr>
        <w:t>Overfrequency</w:t>
      </w:r>
      <w:proofErr w:type="spellEnd"/>
      <w:r w:rsidR="0033730F">
        <w:rPr>
          <w:spacing w:val="0"/>
        </w:rPr>
        <w:t>)</w:t>
      </w:r>
      <w:r w:rsidR="0029104E" w:rsidRPr="00A068B0">
        <w:rPr>
          <w:spacing w:val="0"/>
        </w:rPr>
        <w:t>; and</w:t>
      </w:r>
    </w:p>
    <w:p w14:paraId="553198BC" w14:textId="25575C7E" w:rsidR="0029104E" w:rsidRDefault="00164568" w:rsidP="0033730F">
      <w:pPr>
        <w:numPr>
          <w:ilvl w:val="0"/>
          <w:numId w:val="18"/>
        </w:numPr>
        <w:spacing w:after="160" w:line="259" w:lineRule="auto"/>
        <w:jc w:val="left"/>
        <w:rPr>
          <w:spacing w:val="0"/>
        </w:rPr>
      </w:pPr>
      <w:r w:rsidRPr="00A068B0">
        <w:rPr>
          <w:spacing w:val="0"/>
        </w:rPr>
        <w:t>9</w:t>
      </w:r>
      <w:r w:rsidR="0029104E" w:rsidRPr="00A068B0">
        <w:rPr>
          <w:spacing w:val="0"/>
        </w:rPr>
        <w:t xml:space="preserve">.4.2 and </w:t>
      </w:r>
      <w:r w:rsidRPr="00A068B0">
        <w:rPr>
          <w:spacing w:val="0"/>
        </w:rPr>
        <w:t>9</w:t>
      </w:r>
      <w:r w:rsidR="0029104E" w:rsidRPr="00A068B0">
        <w:rPr>
          <w:spacing w:val="0"/>
        </w:rPr>
        <w:t>.4.3</w:t>
      </w:r>
      <w:r w:rsidR="0033730F">
        <w:rPr>
          <w:spacing w:val="0"/>
        </w:rPr>
        <w:t xml:space="preserve"> (</w:t>
      </w:r>
      <w:r w:rsidR="0033730F" w:rsidRPr="0033730F">
        <w:rPr>
          <w:spacing w:val="0"/>
        </w:rPr>
        <w:t xml:space="preserve">constant </w:t>
      </w:r>
      <w:r w:rsidR="0033730F" w:rsidRPr="00183741">
        <w:rPr>
          <w:b/>
          <w:spacing w:val="0"/>
        </w:rPr>
        <w:t>Active Power</w:t>
      </w:r>
      <w:r w:rsidR="0033730F" w:rsidRPr="0033730F">
        <w:rPr>
          <w:spacing w:val="0"/>
        </w:rPr>
        <w:t xml:space="preserve"> ou</w:t>
      </w:r>
      <w:r w:rsidR="0033730F">
        <w:rPr>
          <w:spacing w:val="0"/>
        </w:rPr>
        <w:t>tput)</w:t>
      </w:r>
      <w:r w:rsidR="0029104E" w:rsidRPr="00A068B0">
        <w:rPr>
          <w:spacing w:val="0"/>
        </w:rPr>
        <w:t>.</w:t>
      </w:r>
    </w:p>
    <w:p w14:paraId="7BDF40BE" w14:textId="3E7EB484" w:rsidR="00001BE7" w:rsidRPr="00001BE7" w:rsidRDefault="00001BE7" w:rsidP="00183741">
      <w:pPr>
        <w:spacing w:after="160" w:line="259" w:lineRule="auto"/>
        <w:rPr>
          <w:spacing w:val="0"/>
        </w:rPr>
      </w:pPr>
      <w:proofErr w:type="gramStart"/>
      <w:r>
        <w:rPr>
          <w:spacing w:val="0"/>
        </w:rPr>
        <w:t>For the purpose of</w:t>
      </w:r>
      <w:proofErr w:type="gramEnd"/>
      <w:r>
        <w:rPr>
          <w:spacing w:val="0"/>
        </w:rPr>
        <w:t xml:space="preserve"> assessing the 800 W threshold, t</w:t>
      </w:r>
      <w:r w:rsidRPr="00183741">
        <w:rPr>
          <w:spacing w:val="0"/>
        </w:rPr>
        <w:t xml:space="preserve">he </w:t>
      </w:r>
      <w:r w:rsidRPr="00183741">
        <w:rPr>
          <w:b/>
          <w:spacing w:val="0"/>
        </w:rPr>
        <w:t xml:space="preserve">Registered Capacity </w:t>
      </w:r>
      <w:r w:rsidRPr="00183741">
        <w:rPr>
          <w:spacing w:val="0"/>
        </w:rPr>
        <w:t xml:space="preserve">of the </w:t>
      </w:r>
      <w:r w:rsidRPr="00183741">
        <w:rPr>
          <w:b/>
          <w:spacing w:val="0"/>
        </w:rPr>
        <w:t>Micro-generating Plant</w:t>
      </w:r>
      <w:r w:rsidRPr="00183741">
        <w:rPr>
          <w:spacing w:val="0"/>
        </w:rPr>
        <w:t xml:space="preserve"> should not include the capacity of </w:t>
      </w:r>
      <w:r w:rsidRPr="00183741">
        <w:rPr>
          <w:b/>
          <w:spacing w:val="0"/>
        </w:rPr>
        <w:t>Electricity Storage</w:t>
      </w:r>
      <w:r w:rsidRPr="00183741">
        <w:rPr>
          <w:spacing w:val="0"/>
        </w:rPr>
        <w:t xml:space="preserve"> devices where they are AC coupled with generation, as </w:t>
      </w:r>
      <w:r w:rsidRPr="00183741">
        <w:rPr>
          <w:b/>
          <w:spacing w:val="0"/>
        </w:rPr>
        <w:t>Electricity Storage</w:t>
      </w:r>
      <w:r w:rsidRPr="00183741">
        <w:rPr>
          <w:spacing w:val="0"/>
        </w:rPr>
        <w:t xml:space="preserve"> devices are exempt from the European Network Code Requirement for Generators. However, where the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the </w:t>
      </w:r>
      <w:r w:rsidRPr="00183741">
        <w:rPr>
          <w:b/>
          <w:spacing w:val="0"/>
        </w:rPr>
        <w:t>Registered Capacity</w:t>
      </w:r>
      <w:r w:rsidRPr="00183741">
        <w:rPr>
          <w:spacing w:val="0"/>
        </w:rPr>
        <w:t xml:space="preserve"> of the </w:t>
      </w:r>
      <w:r w:rsidRPr="00183741">
        <w:rPr>
          <w:b/>
          <w:spacing w:val="0"/>
        </w:rPr>
        <w:t>Micro-generating Plant</w:t>
      </w:r>
      <w:r w:rsidRPr="00183741">
        <w:rPr>
          <w:spacing w:val="0"/>
        </w:rPr>
        <w:t xml:space="preserve"> is dictated by the </w:t>
      </w:r>
      <w:r w:rsidRPr="00183741">
        <w:rPr>
          <w:b/>
          <w:spacing w:val="0"/>
        </w:rPr>
        <w:t>Inverter</w:t>
      </w:r>
      <w:r w:rsidRPr="00183741">
        <w:rPr>
          <w:spacing w:val="0"/>
        </w:rPr>
        <w:t xml:space="preserve"> rating, and this</w:t>
      </w:r>
      <w:r>
        <w:rPr>
          <w:spacing w:val="0"/>
        </w:rPr>
        <w:t xml:space="preserve"> will determine whether the 800 </w:t>
      </w:r>
      <w:r w:rsidRPr="00183741">
        <w:rPr>
          <w:spacing w:val="0"/>
        </w:rPr>
        <w:t xml:space="preserve">W exception applies. Where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with a </w:t>
      </w:r>
      <w:r w:rsidRPr="00183741">
        <w:rPr>
          <w:b/>
          <w:spacing w:val="0"/>
        </w:rPr>
        <w:t>Registered Capacity</w:t>
      </w:r>
      <w:r w:rsidRPr="00183741">
        <w:rPr>
          <w:spacing w:val="0"/>
        </w:rPr>
        <w:t xml:space="preserve"> of or greater than 800 W, then the </w:t>
      </w:r>
      <w:r w:rsidRPr="00183741">
        <w:rPr>
          <w:b/>
          <w:spacing w:val="0"/>
        </w:rPr>
        <w:t>Electricity Storage</w:t>
      </w:r>
      <w:r w:rsidRPr="00183741">
        <w:rPr>
          <w:spacing w:val="0"/>
        </w:rPr>
        <w:t xml:space="preserve"> exceptions do not apply to the </w:t>
      </w:r>
      <w:r w:rsidRPr="00183741">
        <w:rPr>
          <w:b/>
          <w:spacing w:val="0"/>
        </w:rPr>
        <w:t>Inverter</w:t>
      </w:r>
      <w:r w:rsidRPr="00183741">
        <w:rPr>
          <w:spacing w:val="0"/>
        </w:rPr>
        <w:t>.</w:t>
      </w:r>
    </w:p>
    <w:bookmarkEnd w:id="69"/>
    <w:p w14:paraId="788FBBB0" w14:textId="77777777" w:rsidR="0029104E" w:rsidRPr="003B2076" w:rsidRDefault="0029104E" w:rsidP="0029104E">
      <w:pPr>
        <w:pStyle w:val="Heading1"/>
        <w:numPr>
          <w:ilvl w:val="0"/>
          <w:numId w:val="0"/>
        </w:numPr>
      </w:pPr>
      <w:r w:rsidRPr="00A068B0">
        <w:rPr>
          <w:rFonts w:eastAsia="Batang" w:cs="Arial"/>
          <w:position w:val="-1"/>
          <w:sz w:val="20"/>
          <w:szCs w:val="20"/>
          <w:lang w:eastAsia="en-GB"/>
        </w:rPr>
        <w:br w:type="page"/>
      </w:r>
      <w:bookmarkStart w:id="70" w:name="_Toc506580662"/>
      <w:bookmarkStart w:id="71" w:name="_Toc359999831"/>
      <w:r w:rsidRPr="00A068B0">
        <w:rPr>
          <w:rStyle w:val="Heading2Char"/>
          <w:rFonts w:eastAsia="Calibri"/>
          <w:b/>
          <w:sz w:val="24"/>
          <w:szCs w:val="32"/>
        </w:rPr>
        <w:lastRenderedPageBreak/>
        <w:t>Appendix 2</w:t>
      </w:r>
      <w:r w:rsidRPr="00A068B0">
        <w:rPr>
          <w:rFonts w:eastAsia="Calibri"/>
          <w:b w:val="0"/>
          <w:sz w:val="28"/>
        </w:rPr>
        <w:t xml:space="preserve"> </w:t>
      </w:r>
      <w:r w:rsidRPr="003B2076">
        <w:rPr>
          <w:rFonts w:eastAsia="Calibri"/>
        </w:rPr>
        <w:t>Connection Procedure Flow Chart</w:t>
      </w:r>
      <w:bookmarkEnd w:id="70"/>
    </w:p>
    <w:p w14:paraId="3D2037D6" w14:textId="06EDF392" w:rsidR="0029104E" w:rsidRPr="00A068B0" w:rsidRDefault="0029104E" w:rsidP="0029104E">
      <w:pPr>
        <w:rPr>
          <w:spacing w:val="0"/>
        </w:rPr>
      </w:pPr>
      <w:r w:rsidRPr="00A068B0">
        <w:rPr>
          <w:spacing w:val="0"/>
        </w:rPr>
        <w:t>The following flow chart</w:t>
      </w:r>
      <w:r w:rsidR="004314BC" w:rsidRPr="00A068B0">
        <w:rPr>
          <w:spacing w:val="0"/>
        </w:rPr>
        <w:t>s</w:t>
      </w:r>
      <w:r w:rsidRPr="00A068B0">
        <w:rPr>
          <w:spacing w:val="0"/>
        </w:rPr>
        <w:t xml:space="preserve"> </w:t>
      </w:r>
      <w:r w:rsidR="004314BC" w:rsidRPr="00A068B0">
        <w:rPr>
          <w:spacing w:val="0"/>
        </w:rPr>
        <w:t xml:space="preserve">are </w:t>
      </w:r>
      <w:r w:rsidRPr="00A068B0">
        <w:rPr>
          <w:spacing w:val="0"/>
        </w:rPr>
        <w:t xml:space="preserve">for installations with aggregate </w:t>
      </w:r>
      <w:r w:rsidRPr="00A068B0">
        <w:rPr>
          <w:b/>
          <w:spacing w:val="0"/>
        </w:rPr>
        <w:t>Registered Capacities</w:t>
      </w:r>
      <w:r w:rsidRPr="00A068B0">
        <w:rPr>
          <w:spacing w:val="0"/>
        </w:rPr>
        <w:t xml:space="preserve"> of 16</w:t>
      </w:r>
      <w:r w:rsidR="004314BC" w:rsidRPr="00A068B0">
        <w:rPr>
          <w:spacing w:val="0"/>
        </w:rPr>
        <w:t xml:space="preserve"> </w:t>
      </w:r>
      <w:r w:rsidRPr="00A068B0">
        <w:rPr>
          <w:spacing w:val="0"/>
        </w:rPr>
        <w:t xml:space="preserve">A per phase or less. For </w:t>
      </w:r>
      <w:r w:rsidR="00C75EB7" w:rsidRPr="00A068B0">
        <w:rPr>
          <w:spacing w:val="0"/>
        </w:rPr>
        <w:t xml:space="preserve">an </w:t>
      </w:r>
      <w:r w:rsidRPr="00A068B0">
        <w:rPr>
          <w:spacing w:val="0"/>
        </w:rPr>
        <w:t xml:space="preserve">installation with aggregate </w:t>
      </w:r>
      <w:r w:rsidRPr="00A068B0">
        <w:rPr>
          <w:b/>
          <w:spacing w:val="0"/>
        </w:rPr>
        <w:t>Registered Capacity</w:t>
      </w:r>
      <w:r w:rsidRPr="00A068B0">
        <w:rPr>
          <w:spacing w:val="0"/>
        </w:rPr>
        <w:t xml:space="preserve"> </w:t>
      </w:r>
      <w:proofErr w:type="gramStart"/>
      <w:r w:rsidRPr="00A068B0">
        <w:rPr>
          <w:spacing w:val="0"/>
        </w:rPr>
        <w:t>in excess of</w:t>
      </w:r>
      <w:proofErr w:type="gramEnd"/>
      <w:r w:rsidRPr="00A068B0">
        <w:rPr>
          <w:spacing w:val="0"/>
        </w:rPr>
        <w:t xml:space="preserve"> 16</w:t>
      </w:r>
      <w:r w:rsidR="004314BC" w:rsidRPr="00A068B0">
        <w:rPr>
          <w:spacing w:val="0"/>
        </w:rPr>
        <w:t xml:space="preserve"> </w:t>
      </w:r>
      <w:r w:rsidRPr="00A068B0">
        <w:rPr>
          <w:spacing w:val="0"/>
        </w:rPr>
        <w:t>A per phase refer to EREC G99.</w:t>
      </w:r>
      <w:r w:rsidR="007354D7" w:rsidRPr="00A068B0">
        <w:rPr>
          <w:spacing w:val="0"/>
        </w:rPr>
        <w:t xml:space="preserve"> </w:t>
      </w:r>
      <w:r w:rsidRPr="00A068B0">
        <w:rPr>
          <w:spacing w:val="0"/>
        </w:rPr>
        <w:t xml:space="preserve">  </w:t>
      </w:r>
    </w:p>
    <w:p w14:paraId="180AF1F9" w14:textId="77777777" w:rsidR="0029104E" w:rsidRPr="00A068B0" w:rsidRDefault="0029104E" w:rsidP="0029104E">
      <w:pPr>
        <w:rPr>
          <w:spacing w:val="0"/>
        </w:rPr>
      </w:pPr>
    </w:p>
    <w:p w14:paraId="76F1A024" w14:textId="77777777" w:rsidR="0029104E" w:rsidRPr="00A068B0" w:rsidRDefault="0029104E" w:rsidP="0029104E">
      <w:pPr>
        <w:rPr>
          <w:spacing w:val="0"/>
          <w:lang w:eastAsia="en-GB"/>
        </w:rPr>
      </w:pPr>
      <w:r w:rsidRPr="00A068B0">
        <w:rPr>
          <w:spacing w:val="0"/>
        </w:rPr>
        <w:t>NOTE:</w:t>
      </w:r>
      <w:r w:rsidRPr="00A068B0">
        <w:rPr>
          <w:spacing w:val="0"/>
          <w:lang w:eastAsia="en-GB"/>
        </w:rPr>
        <w:t xml:space="preserve"> The processes shown here only refer to the interface between the </w:t>
      </w:r>
      <w:r w:rsidRPr="00A068B0">
        <w:rPr>
          <w:b/>
          <w:spacing w:val="0"/>
          <w:lang w:eastAsia="en-GB"/>
        </w:rPr>
        <w:t>Installer</w:t>
      </w:r>
      <w:r w:rsidRPr="00A068B0">
        <w:rPr>
          <w:spacing w:val="0"/>
          <w:lang w:eastAsia="en-GB"/>
        </w:rPr>
        <w:t xml:space="preserve"> and the </w:t>
      </w:r>
      <w:r w:rsidRPr="00A068B0">
        <w:rPr>
          <w:b/>
          <w:spacing w:val="0"/>
          <w:lang w:eastAsia="en-GB"/>
        </w:rPr>
        <w:t>DNO</w:t>
      </w:r>
      <w:r w:rsidRPr="00A068B0">
        <w:rPr>
          <w:spacing w:val="0"/>
          <w:lang w:eastAsia="en-GB"/>
        </w:rPr>
        <w:t xml:space="preserve">. It may also be necessary for the </w:t>
      </w:r>
      <w:r w:rsidRPr="00A068B0">
        <w:rPr>
          <w:b/>
          <w:spacing w:val="0"/>
          <w:lang w:eastAsia="en-GB"/>
        </w:rPr>
        <w:t xml:space="preserve">Installer </w:t>
      </w:r>
      <w:r w:rsidRPr="00A068B0">
        <w:rPr>
          <w:spacing w:val="0"/>
          <w:lang w:eastAsia="en-GB"/>
        </w:rPr>
        <w:t xml:space="preserve">/ </w:t>
      </w:r>
      <w:r w:rsidRPr="00A068B0">
        <w:rPr>
          <w:b/>
          <w:spacing w:val="0"/>
          <w:lang w:eastAsia="en-GB"/>
        </w:rPr>
        <w:t>Customer</w:t>
      </w:r>
      <w:r w:rsidRPr="00A068B0">
        <w:rPr>
          <w:spacing w:val="0"/>
          <w:lang w:eastAsia="en-GB"/>
        </w:rPr>
        <w:t xml:space="preserve"> to inform the relevant </w:t>
      </w:r>
      <w:r w:rsidRPr="00A068B0">
        <w:rPr>
          <w:b/>
          <w:spacing w:val="0"/>
          <w:lang w:eastAsia="en-GB"/>
        </w:rPr>
        <w:t>Meter Operator</w:t>
      </w:r>
      <w:r w:rsidRPr="00A068B0">
        <w:rPr>
          <w:spacing w:val="0"/>
          <w:lang w:eastAsia="en-GB"/>
        </w:rPr>
        <w:t xml:space="preserve"> and </w:t>
      </w:r>
      <w:r w:rsidRPr="00A068B0">
        <w:rPr>
          <w:b/>
          <w:spacing w:val="0"/>
          <w:lang w:eastAsia="en-GB"/>
        </w:rPr>
        <w:t xml:space="preserve">Supplier </w:t>
      </w:r>
      <w:r w:rsidRPr="00A068B0">
        <w:rPr>
          <w:spacing w:val="0"/>
          <w:lang w:eastAsia="en-GB"/>
        </w:rPr>
        <w:t xml:space="preserve">that a </w:t>
      </w:r>
      <w:r w:rsidRPr="00A068B0">
        <w:rPr>
          <w:b/>
          <w:spacing w:val="0"/>
          <w:lang w:val="en-US"/>
        </w:rPr>
        <w:t>Micro-generator</w:t>
      </w:r>
      <w:r w:rsidRPr="00A068B0">
        <w:rPr>
          <w:b/>
          <w:spacing w:val="0"/>
          <w:lang w:eastAsia="en-GB"/>
        </w:rPr>
        <w:t xml:space="preserve"> </w:t>
      </w:r>
      <w:r w:rsidRPr="00A068B0">
        <w:rPr>
          <w:spacing w:val="0"/>
          <w:lang w:eastAsia="en-GB"/>
        </w:rPr>
        <w:t>has been installed.</w:t>
      </w:r>
    </w:p>
    <w:p w14:paraId="2E99783F" w14:textId="77777777" w:rsidR="0029104E" w:rsidRPr="00A068B0" w:rsidRDefault="0029104E" w:rsidP="0029104E">
      <w:pPr>
        <w:rPr>
          <w:b/>
          <w:bCs/>
        </w:rPr>
      </w:pPr>
    </w:p>
    <w:p w14:paraId="50A6C368" w14:textId="5DD44912" w:rsidR="0029104E" w:rsidRPr="00A068B0" w:rsidRDefault="0029104E" w:rsidP="003B7C17">
      <w:pPr>
        <w:ind w:left="5670" w:hanging="5670"/>
        <w:rPr>
          <w:rFonts w:ascii="Arial Bold" w:hAnsi="Arial Bold"/>
          <w:b/>
          <w:bCs/>
          <w:spacing w:val="0"/>
          <w:sz w:val="20"/>
        </w:rPr>
      </w:pPr>
      <w:r w:rsidRPr="00A068B0">
        <w:rPr>
          <w:rFonts w:ascii="Arial Bold" w:hAnsi="Arial Bold"/>
          <w:b/>
          <w:bCs/>
          <w:noProof/>
          <w:spacing w:val="0"/>
          <w:lang w:eastAsia="en-GB"/>
        </w:rPr>
        <mc:AlternateContent>
          <mc:Choice Requires="wps">
            <w:drawing>
              <wp:anchor distT="0" distB="0" distL="114300" distR="114300" simplePos="0" relativeHeight="251666944" behindDoc="0" locked="0" layoutInCell="1" allowOverlap="1" wp14:anchorId="04B6BB36" wp14:editId="7138C1A8">
                <wp:simplePos x="0" y="0"/>
                <wp:positionH relativeFrom="column">
                  <wp:posOffset>3048000</wp:posOffset>
                </wp:positionH>
                <wp:positionV relativeFrom="paragraph">
                  <wp:posOffset>8455025</wp:posOffset>
                </wp:positionV>
                <wp:extent cx="2413635" cy="1311910"/>
                <wp:effectExtent l="0" t="0" r="24765" b="21590"/>
                <wp:wrapNone/>
                <wp:docPr id="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BE452D5" w14:textId="77777777" w:rsidR="00FC1924" w:rsidRDefault="00FC1924"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FC1924" w:rsidRDefault="00FC1924"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wps:txbx>
                      <wps:bodyPr rot="0" vert="horz" wrap="square" lIns="91440" tIns="45720" rIns="91440" bIns="45720" anchor="t" anchorCtr="0" upright="1">
                        <a:noAutofit/>
                      </wps:bodyPr>
                    </wps:wsp>
                  </a:graphicData>
                </a:graphic>
              </wp:anchor>
            </w:drawing>
          </mc:Choice>
          <mc:Fallback>
            <w:pict>
              <v:rect w14:anchorId="04B6BB36" id="Rectangle 26" o:spid="_x0000_s1029" style="position:absolute;left:0;text-align:left;margin-left:240pt;margin-top:665.75pt;width:190.05pt;height:103.3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" filled="f" strokecolor="#010101" strokeweight=".26456mm">
                <v:stroke opacity="59110f"/>
                <v:path arrowok="t"/>
                <v:textbox>
                  <w:txbxContent>
                    <w:p w14:paraId="2BE452D5" w14:textId="77777777" w:rsidR="00FC1924" w:rsidRDefault="00FC1924"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FC1924" w:rsidRDefault="00FC1924"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v:textbox>
              </v:rect>
            </w:pict>
          </mc:Fallback>
        </mc:AlternateContent>
      </w:r>
      <w:r w:rsidRPr="00A068B0">
        <w:rPr>
          <w:rFonts w:ascii="Arial Bold" w:hAnsi="Arial Bold"/>
          <w:b/>
          <w:bCs/>
          <w:spacing w:val="0"/>
          <w:sz w:val="20"/>
        </w:rPr>
        <w:t xml:space="preserve">Connecting Micro-generators in a </w:t>
      </w:r>
      <w:proofErr w:type="gramStart"/>
      <w:r w:rsidRPr="00A068B0">
        <w:rPr>
          <w:rFonts w:ascii="Arial Bold" w:hAnsi="Arial Bold"/>
          <w:b/>
          <w:bCs/>
          <w:spacing w:val="0"/>
          <w:sz w:val="20"/>
        </w:rPr>
        <w:t>single premises</w:t>
      </w:r>
      <w:r w:rsidRPr="00A068B0">
        <w:rPr>
          <w:rFonts w:ascii="Arial Bold" w:hAnsi="Arial Bold"/>
          <w:b/>
          <w:bCs/>
          <w:spacing w:val="0"/>
          <w:sz w:val="20"/>
        </w:rPr>
        <w:tab/>
        <w:t>Connecting Micro-generators</w:t>
      </w:r>
      <w:proofErr w:type="gramEnd"/>
      <w:r w:rsidRPr="00A068B0">
        <w:rPr>
          <w:rFonts w:ascii="Arial Bold" w:hAnsi="Arial Bold"/>
          <w:b/>
          <w:bCs/>
          <w:spacing w:val="0"/>
          <w:sz w:val="20"/>
        </w:rPr>
        <w:t xml:space="preserve"> in multiple premises</w:t>
      </w:r>
    </w:p>
    <w:p w14:paraId="28A3414D" w14:textId="4F75452D" w:rsidR="0029104E" w:rsidRPr="00A068B0" w:rsidRDefault="007354D7" w:rsidP="0029104E">
      <w:pPr>
        <w:rPr>
          <w:b/>
          <w:bCs/>
        </w:rPr>
      </w:pPr>
      <w:r w:rsidRPr="00A068B0">
        <w:rPr>
          <w:b/>
          <w:bCs/>
          <w:noProof/>
          <w:lang w:eastAsia="en-GB"/>
        </w:rPr>
        <mc:AlternateContent>
          <mc:Choice Requires="wps">
            <w:drawing>
              <wp:anchor distT="0" distB="0" distL="114300" distR="114300" simplePos="0" relativeHeight="251672064" behindDoc="0" locked="0" layoutInCell="1" allowOverlap="1" wp14:anchorId="729B5B23" wp14:editId="00355EBF">
                <wp:simplePos x="0" y="0"/>
                <wp:positionH relativeFrom="column">
                  <wp:posOffset>247650</wp:posOffset>
                </wp:positionH>
                <wp:positionV relativeFrom="paragraph">
                  <wp:posOffset>72390</wp:posOffset>
                </wp:positionV>
                <wp:extent cx="2381250" cy="965200"/>
                <wp:effectExtent l="0" t="0" r="19050" b="25400"/>
                <wp:wrapNone/>
                <wp:docPr id="6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DAA059E" w14:textId="77777777" w:rsidR="00FC1924" w:rsidRDefault="00FC1924"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FC1924" w:rsidRDefault="00FC1924"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29B5B23" id="Freeform 25" o:spid="_x0000_s1030" style="position:absolute;left:0;text-align:left;margin-left:19.5pt;margin-top:5.7pt;width:187.5pt;height:76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DAA059E" w14:textId="77777777" w:rsidR="00FC1924" w:rsidRDefault="00FC1924"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FC1924" w:rsidRDefault="00FC1924"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v:textbox>
              </v:shape>
            </w:pict>
          </mc:Fallback>
        </mc:AlternateContent>
      </w:r>
      <w:r w:rsidRPr="00A068B0">
        <w:rPr>
          <w:b/>
          <w:bCs/>
          <w:noProof/>
          <w:lang w:eastAsia="en-GB"/>
        </w:rPr>
        <mc:AlternateContent>
          <mc:Choice Requires="wps">
            <w:drawing>
              <wp:anchor distT="0" distB="0" distL="114300" distR="114300" simplePos="0" relativeHeight="251665920" behindDoc="0" locked="0" layoutInCell="1" allowOverlap="1" wp14:anchorId="36E69360" wp14:editId="67427B5A">
                <wp:simplePos x="0" y="0"/>
                <wp:positionH relativeFrom="column">
                  <wp:posOffset>3133725</wp:posOffset>
                </wp:positionH>
                <wp:positionV relativeFrom="paragraph">
                  <wp:posOffset>107315</wp:posOffset>
                </wp:positionV>
                <wp:extent cx="2381250" cy="965200"/>
                <wp:effectExtent l="0" t="0" r="19050" b="25400"/>
                <wp:wrapNone/>
                <wp:docPr id="26"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71B24CF" w14:textId="77777777" w:rsidR="00FC1924" w:rsidRDefault="00FC1924"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FC1924" w:rsidRDefault="00FC1924"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0A6A1418" w:rsidR="00FC1924" w:rsidRDefault="00FC1924"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Plants</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6E69360" id="_x0000_s1031" style="position:absolute;left:0;text-align:left;margin-left:246.75pt;margin-top:8.45pt;width:187.5pt;height:76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71B24CF" w14:textId="77777777" w:rsidR="00FC1924" w:rsidRDefault="00FC1924"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FC1924" w:rsidRDefault="00FC1924"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0A6A1418" w:rsidR="00FC1924" w:rsidRDefault="00FC1924"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Plants</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v:textbox>
              </v:shape>
            </w:pict>
          </mc:Fallback>
        </mc:AlternateContent>
      </w:r>
    </w:p>
    <w:p w14:paraId="1A0CFC9E" w14:textId="77777777" w:rsidR="0029104E" w:rsidRPr="00A068B0" w:rsidRDefault="0029104E" w:rsidP="0029104E">
      <w:pPr>
        <w:rPr>
          <w:b/>
          <w:bCs/>
        </w:rPr>
      </w:pPr>
    </w:p>
    <w:p w14:paraId="7F440479" w14:textId="77777777" w:rsidR="0029104E" w:rsidRPr="00A068B0" w:rsidRDefault="0029104E" w:rsidP="0029104E">
      <w:pPr>
        <w:rPr>
          <w:b/>
          <w:bCs/>
        </w:rPr>
      </w:pPr>
    </w:p>
    <w:p w14:paraId="6F6C964E" w14:textId="3129EC5B" w:rsidR="0029104E" w:rsidRPr="00A068B0" w:rsidRDefault="0029104E" w:rsidP="0029104E">
      <w:pPr>
        <w:rPr>
          <w:b/>
          <w:bCs/>
        </w:rPr>
      </w:pPr>
    </w:p>
    <w:p w14:paraId="33CF3462" w14:textId="47292DDC" w:rsidR="0029104E" w:rsidRPr="00A068B0" w:rsidRDefault="0029104E" w:rsidP="0029104E">
      <w:pPr>
        <w:rPr>
          <w:b/>
          <w:bCs/>
        </w:rPr>
      </w:pPr>
    </w:p>
    <w:p w14:paraId="2F196BCB" w14:textId="287C9C77" w:rsidR="0029104E" w:rsidRPr="00A068B0" w:rsidRDefault="0029104E" w:rsidP="0029104E">
      <w:pPr>
        <w:rPr>
          <w:b/>
          <w:bCs/>
        </w:rPr>
      </w:pPr>
    </w:p>
    <w:p w14:paraId="7D491C90" w14:textId="742E6113"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9712" behindDoc="0" locked="0" layoutInCell="1" allowOverlap="1" wp14:anchorId="41C66202" wp14:editId="7ABF5628">
                <wp:simplePos x="0" y="0"/>
                <wp:positionH relativeFrom="column">
                  <wp:posOffset>4295775</wp:posOffset>
                </wp:positionH>
                <wp:positionV relativeFrom="paragraph">
                  <wp:posOffset>107315</wp:posOffset>
                </wp:positionV>
                <wp:extent cx="0" cy="234950"/>
                <wp:effectExtent l="76200" t="0" r="57150" b="50800"/>
                <wp:wrapNone/>
                <wp:docPr id="30" name="Straight Arrow Connector 30"/>
                <wp:cNvGraphicFramePr/>
                <a:graphic xmlns:a="http://schemas.openxmlformats.org/drawingml/2006/main">
                  <a:graphicData uri="http://schemas.microsoft.com/office/word/2010/wordprocessingShape">
                    <wps:wsp>
                      <wps:cNvCnPr/>
                      <wps:spPr>
                        <a:xfrm>
                          <a:off x="0" y="0"/>
                          <a:ext cx="0" cy="234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537A078" id="_x0000_t32" coordsize="21600,21600" o:spt="32" o:oned="t" path="m,l21600,21600e" filled="f">
                <v:path arrowok="t" fillok="f" o:connecttype="none"/>
                <o:lock v:ext="edit" shapetype="t"/>
              </v:shapetype>
              <v:shape id="Straight Arrow Connector 30" o:spid="_x0000_s1026" type="#_x0000_t32" style="position:absolute;margin-left:338.25pt;margin-top:8.45pt;width:0;height:18.5pt;z-index:251699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4112" behindDoc="0" locked="0" layoutInCell="1" allowOverlap="1" wp14:anchorId="296A4F55" wp14:editId="12EB6A8D">
                <wp:simplePos x="0" y="0"/>
                <wp:positionH relativeFrom="column">
                  <wp:posOffset>1428750</wp:posOffset>
                </wp:positionH>
                <wp:positionV relativeFrom="paragraph">
                  <wp:posOffset>87630</wp:posOffset>
                </wp:positionV>
                <wp:extent cx="0" cy="3095625"/>
                <wp:effectExtent l="76200" t="0" r="76200" b="47625"/>
                <wp:wrapNone/>
                <wp:docPr id="70" name="Straight Arrow Connector 70"/>
                <wp:cNvGraphicFramePr/>
                <a:graphic xmlns:a="http://schemas.openxmlformats.org/drawingml/2006/main">
                  <a:graphicData uri="http://schemas.microsoft.com/office/word/2010/wordprocessingShape">
                    <wps:wsp>
                      <wps:cNvCnPr/>
                      <wps:spPr>
                        <a:xfrm>
                          <a:off x="0" y="0"/>
                          <a:ext cx="0" cy="3095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5D6534" id="Straight Arrow Connector 70" o:spid="_x0000_s1026" type="#_x0000_t32" style="position:absolute;margin-left:112.5pt;margin-top:6.9pt;width:0;height:243.75pt;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" strokecolor="black [3213]">
                <v:stroke endarrow="block"/>
              </v:shape>
            </w:pict>
          </mc:Fallback>
        </mc:AlternateContent>
      </w:r>
    </w:p>
    <w:p w14:paraId="78D9CE00" w14:textId="4F8AEF7F" w:rsidR="0029104E" w:rsidRPr="00A068B0" w:rsidRDefault="0029104E" w:rsidP="0029104E">
      <w:pPr>
        <w:rPr>
          <w:b/>
          <w:bCs/>
        </w:rPr>
      </w:pPr>
    </w:p>
    <w:p w14:paraId="56C0C26C" w14:textId="1C762445"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60800" behindDoc="0" locked="0" layoutInCell="1" allowOverlap="1" wp14:anchorId="7F8452B7" wp14:editId="7BD46366">
                <wp:simplePos x="0" y="0"/>
                <wp:positionH relativeFrom="column">
                  <wp:posOffset>3143250</wp:posOffset>
                </wp:positionH>
                <wp:positionV relativeFrom="paragraph">
                  <wp:posOffset>11430</wp:posOffset>
                </wp:positionV>
                <wp:extent cx="2413635" cy="723900"/>
                <wp:effectExtent l="0" t="0" r="24765" b="19050"/>
                <wp:wrapNone/>
                <wp:docPr id="4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23900"/>
                        </a:xfrm>
                        <a:prstGeom prst="rect">
                          <a:avLst/>
                        </a:prstGeom>
                        <a:solidFill>
                          <a:schemeClr val="bg1"/>
                        </a:solidFill>
                        <a:ln w="9525">
                          <a:solidFill>
                            <a:srgbClr val="010101">
                              <a:alpha val="90195"/>
                            </a:srgbClr>
                          </a:solidFill>
                          <a:miter lim="800000"/>
                          <a:headEnd/>
                          <a:tailEnd/>
                        </a:ln>
                        <a:extLst/>
                      </wps:spPr>
                      <wps:txbx>
                        <w:txbxContent>
                          <w:p w14:paraId="637CB9BD" w14:textId="61EC065E" w:rsidR="00FC1924" w:rsidRPr="001B17A4" w:rsidRDefault="00FC1924"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FC1924" w:rsidRDefault="00FC1924"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7F8452B7" id="Rectangle 7" o:spid="_x0000_s1032" style="position:absolute;left:0;text-align:left;margin-left:247.5pt;margin-top:.9pt;width:190.05pt;height:57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" fillcolor="white [3212]" strokecolor="#010101">
                <v:stroke opacity="59110f"/>
                <v:path arrowok="t"/>
                <v:textbox>
                  <w:txbxContent>
                    <w:p w14:paraId="637CB9BD" w14:textId="61EC065E" w:rsidR="00FC1924" w:rsidRPr="001B17A4" w:rsidRDefault="00FC1924"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FC1924" w:rsidRDefault="00FC1924"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v:textbox>
              </v:rect>
            </w:pict>
          </mc:Fallback>
        </mc:AlternateContent>
      </w:r>
    </w:p>
    <w:p w14:paraId="3BEF7CC8" w14:textId="211379C8" w:rsidR="0029104E" w:rsidRPr="00A068B0" w:rsidRDefault="0029104E" w:rsidP="0029104E">
      <w:pPr>
        <w:rPr>
          <w:b/>
          <w:bCs/>
        </w:rPr>
      </w:pPr>
    </w:p>
    <w:p w14:paraId="6D92CC6F" w14:textId="14D1A9A0" w:rsidR="0029104E" w:rsidRPr="00A068B0" w:rsidRDefault="0029104E" w:rsidP="0029104E">
      <w:pPr>
        <w:rPr>
          <w:b/>
          <w:bCs/>
        </w:rPr>
      </w:pPr>
    </w:p>
    <w:p w14:paraId="33B9BEFA" w14:textId="3FFA1D39" w:rsidR="0029104E" w:rsidRPr="00A068B0" w:rsidRDefault="0029104E" w:rsidP="0029104E">
      <w:pPr>
        <w:rPr>
          <w:b/>
          <w:bCs/>
        </w:rPr>
      </w:pPr>
    </w:p>
    <w:p w14:paraId="77E05203" w14:textId="3CA1623A"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0736" behindDoc="0" locked="0" layoutInCell="1" allowOverlap="1" wp14:anchorId="0B7D1B27" wp14:editId="6543984A">
                <wp:simplePos x="0" y="0"/>
                <wp:positionH relativeFrom="column">
                  <wp:posOffset>4314825</wp:posOffset>
                </wp:positionH>
                <wp:positionV relativeFrom="paragraph">
                  <wp:posOffset>93345</wp:posOffset>
                </wp:positionV>
                <wp:extent cx="0" cy="304800"/>
                <wp:effectExtent l="76200" t="0" r="57150" b="57150"/>
                <wp:wrapNone/>
                <wp:docPr id="33" name="Straight Arrow Connector 33"/>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604A6D" id="Straight Arrow Connector 33" o:spid="_x0000_s1026" type="#_x0000_t32" style="position:absolute;margin-left:339.75pt;margin-top:7.35pt;width:0;height:2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" strokecolor="black [3040]">
                <v:stroke endarrow="block"/>
              </v:shape>
            </w:pict>
          </mc:Fallback>
        </mc:AlternateContent>
      </w:r>
    </w:p>
    <w:p w14:paraId="73B72B15" w14:textId="283E677D" w:rsidR="0029104E" w:rsidRPr="00A068B0" w:rsidRDefault="0029104E" w:rsidP="0029104E">
      <w:pPr>
        <w:rPr>
          <w:b/>
          <w:bCs/>
        </w:rPr>
      </w:pPr>
    </w:p>
    <w:p w14:paraId="54FCB758" w14:textId="58CD9141"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8688" behindDoc="0" locked="0" layoutInCell="1" allowOverlap="1" wp14:anchorId="13CBC5F0" wp14:editId="5837ED63">
                <wp:simplePos x="0" y="0"/>
                <wp:positionH relativeFrom="margin">
                  <wp:posOffset>3152775</wp:posOffset>
                </wp:positionH>
                <wp:positionV relativeFrom="paragraph">
                  <wp:posOffset>76835</wp:posOffset>
                </wp:positionV>
                <wp:extent cx="2413635" cy="742950"/>
                <wp:effectExtent l="0" t="0" r="24765" b="19050"/>
                <wp:wrapNone/>
                <wp:docPr id="2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429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19471A0" w14:textId="77777777" w:rsidR="00FC1924" w:rsidRDefault="00FC1924"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FC1924" w:rsidRPr="001B17A4" w:rsidRDefault="00FC1924" w:rsidP="00E470CF">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13CBC5F0" id="Rectangle 23" o:spid="_x0000_s1033" style="position:absolute;left:0;text-align:left;margin-left:248.25pt;margin-top:6.05pt;width:190.05pt;height:58.5pt;z-index:2516986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" filled="f" strokecolor="#010101">
                <v:stroke opacity="59110f"/>
                <v:path arrowok="t"/>
                <v:textbox>
                  <w:txbxContent>
                    <w:p w14:paraId="419471A0" w14:textId="77777777" w:rsidR="00FC1924" w:rsidRDefault="00FC1924"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FC1924" w:rsidRPr="001B17A4" w:rsidRDefault="00FC1924" w:rsidP="00E470CF">
                      <w:pPr>
                        <w:pStyle w:val="NormalWeb"/>
                        <w:spacing w:before="0" w:beforeAutospacing="0" w:after="0" w:afterAutospacing="0"/>
                        <w:jc w:val="center"/>
                      </w:pPr>
                    </w:p>
                  </w:txbxContent>
                </v:textbox>
                <w10:wrap anchorx="margin"/>
              </v:rect>
            </w:pict>
          </mc:Fallback>
        </mc:AlternateContent>
      </w:r>
    </w:p>
    <w:p w14:paraId="7E128867" w14:textId="07A1B8E9" w:rsidR="0029104E" w:rsidRPr="00A068B0" w:rsidRDefault="0029104E" w:rsidP="0029104E">
      <w:pPr>
        <w:rPr>
          <w:b/>
          <w:bCs/>
        </w:rPr>
      </w:pPr>
    </w:p>
    <w:p w14:paraId="2807C4AA" w14:textId="56BC0C7B" w:rsidR="0029104E" w:rsidRPr="00A068B0" w:rsidRDefault="0029104E" w:rsidP="0029104E">
      <w:pPr>
        <w:rPr>
          <w:b/>
          <w:bCs/>
        </w:rPr>
      </w:pPr>
    </w:p>
    <w:p w14:paraId="4D10814D" w14:textId="751C3F96" w:rsidR="0029104E" w:rsidRPr="00A068B0" w:rsidRDefault="0029104E" w:rsidP="0029104E">
      <w:pPr>
        <w:rPr>
          <w:b/>
          <w:bCs/>
        </w:rPr>
      </w:pPr>
    </w:p>
    <w:p w14:paraId="0D3D551F" w14:textId="12BC257F" w:rsidR="0029104E" w:rsidRPr="00A068B0" w:rsidRDefault="0029104E" w:rsidP="0029104E">
      <w:pPr>
        <w:rPr>
          <w:b/>
          <w:bCs/>
        </w:rPr>
      </w:pPr>
    </w:p>
    <w:p w14:paraId="04F73A31" w14:textId="623F81A8"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2784" behindDoc="0" locked="0" layoutInCell="1" allowOverlap="1" wp14:anchorId="1AF6F86E" wp14:editId="0FFB04F3">
                <wp:simplePos x="0" y="0"/>
                <wp:positionH relativeFrom="column">
                  <wp:posOffset>4314825</wp:posOffset>
                </wp:positionH>
                <wp:positionV relativeFrom="paragraph">
                  <wp:posOffset>16510</wp:posOffset>
                </wp:positionV>
                <wp:extent cx="0" cy="304800"/>
                <wp:effectExtent l="76200" t="0" r="57150" b="57150"/>
                <wp:wrapNone/>
                <wp:docPr id="79" name="Straight Arrow Connector 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239B49" id="Straight Arrow Connector 79" o:spid="_x0000_s1026" type="#_x0000_t32" style="position:absolute;margin-left:339.75pt;margin-top:1.3pt;width:0;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" strokecolor="black [3040]">
                <v:stroke endarrow="block"/>
              </v:shape>
            </w:pict>
          </mc:Fallback>
        </mc:AlternateContent>
      </w:r>
    </w:p>
    <w:p w14:paraId="1B80188F" w14:textId="500B0956" w:rsidR="0029104E" w:rsidRPr="00A068B0" w:rsidRDefault="0029104E" w:rsidP="0029104E">
      <w:pPr>
        <w:rPr>
          <w:b/>
        </w:rPr>
      </w:pPr>
    </w:p>
    <w:p w14:paraId="1C3AE69D" w14:textId="7EF2A367" w:rsidR="0029104E" w:rsidRPr="003B2076" w:rsidRDefault="00E470CF" w:rsidP="0029104E">
      <w:r w:rsidRPr="00A068B0">
        <w:rPr>
          <w:b/>
          <w:bCs/>
          <w:noProof/>
          <w:lang w:eastAsia="en-GB"/>
        </w:rPr>
        <mc:AlternateContent>
          <mc:Choice Requires="wps">
            <w:drawing>
              <wp:anchor distT="0" distB="0" distL="114300" distR="114300" simplePos="0" relativeHeight="251664896" behindDoc="0" locked="0" layoutInCell="1" allowOverlap="1" wp14:anchorId="2828410A" wp14:editId="3C96FA39">
                <wp:simplePos x="0" y="0"/>
                <wp:positionH relativeFrom="column">
                  <wp:posOffset>3143250</wp:posOffset>
                </wp:positionH>
                <wp:positionV relativeFrom="paragraph">
                  <wp:posOffset>9525</wp:posOffset>
                </wp:positionV>
                <wp:extent cx="2413635" cy="476250"/>
                <wp:effectExtent l="0" t="0" r="24765" b="19050"/>
                <wp:wrapNone/>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4762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B11EC0C" w14:textId="0379EFDF" w:rsidR="00FC1924" w:rsidRPr="001B17A4" w:rsidRDefault="00FC1924"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828410A" id="_x0000_s1034" style="position:absolute;left:0;text-align:left;margin-left:247.5pt;margin-top:.75pt;width:190.05pt;height:37.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" filled="f" strokecolor="#010101">
                <v:stroke opacity="59110f"/>
                <v:path arrowok="t"/>
                <v:textbox>
                  <w:txbxContent>
                    <w:p w14:paraId="1B11EC0C" w14:textId="0379EFDF" w:rsidR="00FC1924" w:rsidRPr="001B17A4" w:rsidRDefault="00FC1924"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v:textbox>
              </v:rect>
            </w:pict>
          </mc:Fallback>
        </mc:AlternateContent>
      </w:r>
    </w:p>
    <w:p w14:paraId="1AADE583" w14:textId="395E0105" w:rsidR="0029104E" w:rsidRPr="003B2076" w:rsidRDefault="00E470CF" w:rsidP="0029104E">
      <w:r w:rsidRPr="00A068B0">
        <w:rPr>
          <w:b/>
          <w:bCs/>
          <w:noProof/>
          <w:lang w:eastAsia="en-GB"/>
        </w:rPr>
        <mc:AlternateContent>
          <mc:Choice Requires="wps">
            <w:drawing>
              <wp:anchor distT="0" distB="0" distL="114300" distR="114300" simplePos="0" relativeHeight="251704832" behindDoc="0" locked="0" layoutInCell="1" allowOverlap="1" wp14:anchorId="4F464F2E" wp14:editId="5CD92A59">
                <wp:simplePos x="0" y="0"/>
                <wp:positionH relativeFrom="column">
                  <wp:posOffset>4314825</wp:posOffset>
                </wp:positionH>
                <wp:positionV relativeFrom="paragraph">
                  <wp:posOffset>334645</wp:posOffset>
                </wp:positionV>
                <wp:extent cx="0" cy="304800"/>
                <wp:effectExtent l="76200" t="0" r="57150" b="57150"/>
                <wp:wrapNone/>
                <wp:docPr id="14464" name="Straight Arrow Connector 14464"/>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1FF2DD" id="Straight Arrow Connector 14464" o:spid="_x0000_s1026" type="#_x0000_t32" style="position:absolute;margin-left:339.75pt;margin-top:26.35pt;width:0;height:24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1040" behindDoc="0" locked="0" layoutInCell="1" allowOverlap="1" wp14:anchorId="3090EBCA" wp14:editId="6465AF8F">
                <wp:simplePos x="0" y="0"/>
                <wp:positionH relativeFrom="column">
                  <wp:posOffset>3124200</wp:posOffset>
                </wp:positionH>
                <wp:positionV relativeFrom="paragraph">
                  <wp:posOffset>635635</wp:posOffset>
                </wp:positionV>
                <wp:extent cx="2413635" cy="1311910"/>
                <wp:effectExtent l="0" t="0" r="24765" b="21590"/>
                <wp:wrapNone/>
                <wp:docPr id="6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0D3C22E" w14:textId="78C35C81" w:rsidR="00FC1924" w:rsidRDefault="00FC1924"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wps:txbx>
                      <wps:bodyPr rot="0" vert="horz" wrap="square" lIns="91440" tIns="45720" rIns="91440" bIns="45720" anchor="t" anchorCtr="0" upright="1">
                        <a:noAutofit/>
                      </wps:bodyPr>
                    </wps:wsp>
                  </a:graphicData>
                </a:graphic>
              </wp:anchor>
            </w:drawing>
          </mc:Choice>
          <mc:Fallback>
            <w:pict>
              <v:rect w14:anchorId="3090EBCA" id="_x0000_s1035" style="position:absolute;left:0;text-align:left;margin-left:246pt;margin-top:50.05pt;width:190.05pt;height:103.3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" filled="f" strokecolor="#010101" strokeweight=".26456mm">
                <v:stroke opacity="59110f"/>
                <v:path arrowok="t"/>
                <v:textbox>
                  <w:txbxContent>
                    <w:p w14:paraId="60D3C22E" w14:textId="78C35C81" w:rsidR="00FC1924" w:rsidRDefault="00FC1924"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v:textbox>
              </v:rect>
            </w:pict>
          </mc:Fallback>
        </mc:AlternateContent>
      </w:r>
      <w:r w:rsidR="00C75EB7" w:rsidRPr="00A068B0">
        <w:rPr>
          <w:b/>
          <w:bCs/>
          <w:noProof/>
          <w:lang w:eastAsia="en-GB"/>
        </w:rPr>
        <mc:AlternateContent>
          <mc:Choice Requires="wps">
            <w:drawing>
              <wp:anchor distT="0" distB="0" distL="114300" distR="114300" simplePos="0" relativeHeight="251673088" behindDoc="0" locked="0" layoutInCell="1" allowOverlap="1" wp14:anchorId="1F696DCA" wp14:editId="0256643B">
                <wp:simplePos x="0" y="0"/>
                <wp:positionH relativeFrom="column">
                  <wp:posOffset>228600</wp:posOffset>
                </wp:positionH>
                <wp:positionV relativeFrom="paragraph">
                  <wp:posOffset>629920</wp:posOffset>
                </wp:positionV>
                <wp:extent cx="2413635" cy="1311910"/>
                <wp:effectExtent l="0" t="0" r="24765" b="21590"/>
                <wp:wrapNone/>
                <wp:docPr id="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8EE6C4D" w14:textId="05D94788" w:rsidR="00FC1924" w:rsidRDefault="00FC1924"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wps:txbx>
                      <wps:bodyPr rot="0" vert="horz" wrap="square" lIns="91440" tIns="45720" rIns="91440" bIns="45720" anchor="t" anchorCtr="0" upright="1">
                        <a:noAutofit/>
                      </wps:bodyPr>
                    </wps:wsp>
                  </a:graphicData>
                </a:graphic>
              </wp:anchor>
            </w:drawing>
          </mc:Choice>
          <mc:Fallback>
            <w:pict>
              <v:rect w14:anchorId="1F696DCA" id="_x0000_s1036" style="position:absolute;left:0;text-align:left;margin-left:18pt;margin-top:49.6pt;width:190.05pt;height:103.3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" filled="f" strokecolor="#010101" strokeweight=".26456mm">
                <v:stroke opacity="59110f"/>
                <v:path arrowok="t"/>
                <v:textbox>
                  <w:txbxContent>
                    <w:p w14:paraId="68EE6C4D" w14:textId="05D94788" w:rsidR="00FC1924" w:rsidRDefault="00FC1924"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v:textbox>
              </v:rect>
            </w:pict>
          </mc:Fallback>
        </mc:AlternateContent>
      </w:r>
    </w:p>
    <w:bookmarkEnd w:id="71"/>
    <w:p w14:paraId="4DE38F50" w14:textId="1F58DC1C" w:rsidR="0053317C" w:rsidRPr="003B2076" w:rsidRDefault="0053317C" w:rsidP="0029104E">
      <w:pPr>
        <w:rPr>
          <w:b/>
          <w:sz w:val="20"/>
        </w:rPr>
        <w:sectPr w:rsidR="0053317C" w:rsidRPr="003B2076" w:rsidSect="00D6379C">
          <w:pgSz w:w="11906" w:h="16838"/>
          <w:pgMar w:top="1440" w:right="1440" w:bottom="1440" w:left="1440" w:header="708" w:footer="708" w:gutter="0"/>
          <w:cols w:space="708"/>
          <w:docGrid w:linePitch="360"/>
        </w:sectPr>
      </w:pPr>
    </w:p>
    <w:p w14:paraId="727EC66A" w14:textId="7EED35FA" w:rsidR="0029104E" w:rsidRPr="003B2076" w:rsidRDefault="0029104E" w:rsidP="0029104E">
      <w:pPr>
        <w:pStyle w:val="Heading1"/>
        <w:numPr>
          <w:ilvl w:val="0"/>
          <w:numId w:val="0"/>
        </w:numPr>
      </w:pPr>
      <w:bookmarkStart w:id="72" w:name="_Toc506580663"/>
      <w:r w:rsidRPr="003B2076">
        <w:lastRenderedPageBreak/>
        <w:t>Appendix 3. Micro-generator Documentation</w:t>
      </w:r>
      <w:bookmarkEnd w:id="72"/>
      <w:r w:rsidRPr="003B2076">
        <w:t xml:space="preserve"> </w:t>
      </w:r>
    </w:p>
    <w:p w14:paraId="048EBCA2" w14:textId="56D42683" w:rsidR="0029104E" w:rsidRPr="00A068B0" w:rsidRDefault="0029104E" w:rsidP="0029104E">
      <w:pPr>
        <w:rPr>
          <w:spacing w:val="0"/>
        </w:rPr>
      </w:pPr>
      <w:proofErr w:type="gramStart"/>
      <w:r w:rsidRPr="00A068B0">
        <w:rPr>
          <w:spacing w:val="0"/>
        </w:rPr>
        <w:t>A number of</w:t>
      </w:r>
      <w:proofErr w:type="gramEnd"/>
      <w:r w:rsidRPr="00A068B0">
        <w:rPr>
          <w:spacing w:val="0"/>
        </w:rPr>
        <w:t xml:space="preserve"> forms are required to be completed and submitted to the </w:t>
      </w:r>
      <w:r w:rsidRPr="00A068B0">
        <w:rPr>
          <w:b/>
          <w:spacing w:val="0"/>
        </w:rPr>
        <w:t>DNO</w:t>
      </w:r>
      <w:r w:rsidRPr="00A068B0">
        <w:rPr>
          <w:spacing w:val="0"/>
        </w:rPr>
        <w:t xml:space="preserve"> for </w:t>
      </w:r>
      <w:r w:rsidRPr="00A068B0">
        <w:rPr>
          <w:b/>
          <w:spacing w:val="0"/>
        </w:rPr>
        <w:t>Micro-generator</w:t>
      </w:r>
      <w:r w:rsidRPr="00A068B0">
        <w:rPr>
          <w:spacing w:val="0"/>
        </w:rPr>
        <w:t xml:space="preserve"> installations and any subsequent modifications to equipment, and/or permanent decommissioning. These are summarised in the table below. The stages in the table below are described in more detail in the Distributed Generation Connection Guides, which are available free of charge on the Energy Networks Association website</w:t>
      </w:r>
      <w:r w:rsidRPr="00A068B0">
        <w:rPr>
          <w:rStyle w:val="FootnoteReference"/>
          <w:spacing w:val="0"/>
          <w:sz w:val="22"/>
          <w:vertAlign w:val="superscript"/>
        </w:rPr>
        <w:footnoteReference w:id="6"/>
      </w:r>
      <w:r w:rsidRPr="00A068B0">
        <w:rPr>
          <w:spacing w:val="0"/>
        </w:rPr>
        <w:t>.</w:t>
      </w:r>
    </w:p>
    <w:p w14:paraId="23D653B2" w14:textId="77777777" w:rsidR="00BB7D9E" w:rsidRPr="003B2076" w:rsidRDefault="00BB7D9E" w:rsidP="0029104E"/>
    <w:tbl>
      <w:tblPr>
        <w:tblStyle w:val="TableGrid"/>
        <w:tblW w:w="9212" w:type="dxa"/>
        <w:tblLayout w:type="fixed"/>
        <w:tblLook w:val="04A0" w:firstRow="1" w:lastRow="0" w:firstColumn="1" w:lastColumn="0" w:noHBand="0" w:noVBand="1"/>
      </w:tblPr>
      <w:tblGrid>
        <w:gridCol w:w="1701"/>
        <w:gridCol w:w="1838"/>
        <w:gridCol w:w="2410"/>
        <w:gridCol w:w="1052"/>
        <w:gridCol w:w="1074"/>
        <w:gridCol w:w="1137"/>
      </w:tblGrid>
      <w:tr w:rsidR="00687CE2" w:rsidRPr="00C07FA6" w14:paraId="3DA8576D" w14:textId="77777777" w:rsidTr="00A068B0">
        <w:tc>
          <w:tcPr>
            <w:tcW w:w="1701" w:type="dxa"/>
          </w:tcPr>
          <w:p w14:paraId="40FCDDD6" w14:textId="3648867C" w:rsidR="00687CE2" w:rsidRPr="00A068B0" w:rsidRDefault="001800F0" w:rsidP="00A068B0">
            <w:pPr>
              <w:spacing w:before="120" w:after="120"/>
              <w:rPr>
                <w:b/>
                <w:spacing w:val="0"/>
              </w:rPr>
            </w:pPr>
            <w:r w:rsidRPr="00A068B0">
              <w:rPr>
                <w:b/>
                <w:spacing w:val="0"/>
              </w:rPr>
              <w:t>Stage</w:t>
            </w:r>
          </w:p>
        </w:tc>
        <w:tc>
          <w:tcPr>
            <w:tcW w:w="1838" w:type="dxa"/>
          </w:tcPr>
          <w:p w14:paraId="3FD737CE" w14:textId="57FC7851" w:rsidR="00687CE2" w:rsidRPr="00A068B0" w:rsidRDefault="001800F0" w:rsidP="00A068B0">
            <w:pPr>
              <w:spacing w:before="120" w:after="120"/>
              <w:rPr>
                <w:b/>
                <w:spacing w:val="0"/>
              </w:rPr>
            </w:pPr>
            <w:r w:rsidRPr="00A068B0">
              <w:rPr>
                <w:b/>
                <w:spacing w:val="0"/>
              </w:rPr>
              <w:t>Form</w:t>
            </w:r>
          </w:p>
        </w:tc>
        <w:tc>
          <w:tcPr>
            <w:tcW w:w="2410" w:type="dxa"/>
          </w:tcPr>
          <w:p w14:paraId="3E84A43D" w14:textId="1997C26E" w:rsidR="00687CE2" w:rsidRPr="00A068B0" w:rsidRDefault="001800F0" w:rsidP="00A068B0">
            <w:pPr>
              <w:spacing w:before="120" w:after="120"/>
              <w:rPr>
                <w:b/>
                <w:spacing w:val="0"/>
              </w:rPr>
            </w:pPr>
            <w:r w:rsidRPr="00A068B0">
              <w:rPr>
                <w:b/>
                <w:spacing w:val="0"/>
              </w:rPr>
              <w:t>Notes / Description</w:t>
            </w:r>
          </w:p>
        </w:tc>
        <w:tc>
          <w:tcPr>
            <w:tcW w:w="1052" w:type="dxa"/>
          </w:tcPr>
          <w:p w14:paraId="019DA02A" w14:textId="77777777" w:rsidR="00687CE2" w:rsidRPr="00A068B0" w:rsidRDefault="00687CE2" w:rsidP="00A068B0">
            <w:pPr>
              <w:spacing w:before="120" w:after="120"/>
              <w:rPr>
                <w:b/>
                <w:spacing w:val="0"/>
                <w:sz w:val="18"/>
              </w:rPr>
            </w:pPr>
            <w:r w:rsidRPr="00A068B0">
              <w:rPr>
                <w:b/>
                <w:spacing w:val="0"/>
                <w:sz w:val="18"/>
              </w:rPr>
              <w:t>Single premises</w:t>
            </w:r>
          </w:p>
        </w:tc>
        <w:tc>
          <w:tcPr>
            <w:tcW w:w="1074" w:type="dxa"/>
          </w:tcPr>
          <w:p w14:paraId="1716233B" w14:textId="219A8AE4" w:rsidR="00687CE2" w:rsidRPr="00A068B0" w:rsidRDefault="00687CE2" w:rsidP="00A068B0">
            <w:pPr>
              <w:spacing w:before="120" w:after="120"/>
              <w:rPr>
                <w:b/>
                <w:spacing w:val="0"/>
                <w:sz w:val="18"/>
              </w:rPr>
            </w:pPr>
            <w:r w:rsidRPr="00A068B0">
              <w:rPr>
                <w:b/>
                <w:spacing w:val="0"/>
                <w:sz w:val="18"/>
              </w:rPr>
              <w:t>Multiple premises</w:t>
            </w:r>
          </w:p>
        </w:tc>
        <w:tc>
          <w:tcPr>
            <w:tcW w:w="1137" w:type="dxa"/>
          </w:tcPr>
          <w:p w14:paraId="47525C36" w14:textId="5C34196F" w:rsidR="00687CE2" w:rsidRPr="00A068B0" w:rsidRDefault="001800F0" w:rsidP="00A068B0">
            <w:pPr>
              <w:spacing w:before="120" w:after="120"/>
              <w:rPr>
                <w:b/>
                <w:spacing w:val="0"/>
              </w:rPr>
            </w:pPr>
            <w:r w:rsidRPr="00A068B0">
              <w:rPr>
                <w:b/>
                <w:spacing w:val="0"/>
                <w:sz w:val="18"/>
              </w:rPr>
              <w:t>Complete</w:t>
            </w:r>
          </w:p>
        </w:tc>
      </w:tr>
      <w:tr w:rsidR="00687CE2" w:rsidRPr="00C07FA6" w14:paraId="3ED44A24" w14:textId="77777777" w:rsidTr="00A068B0">
        <w:trPr>
          <w:trHeight w:val="509"/>
        </w:trPr>
        <w:tc>
          <w:tcPr>
            <w:tcW w:w="1701" w:type="dxa"/>
          </w:tcPr>
          <w:p w14:paraId="7E2EBD9F" w14:textId="77777777" w:rsidR="00687CE2" w:rsidRPr="00A068B0" w:rsidRDefault="00687CE2" w:rsidP="00A068B0">
            <w:pPr>
              <w:spacing w:before="120" w:after="120"/>
              <w:jc w:val="left"/>
              <w:rPr>
                <w:spacing w:val="0"/>
                <w:sz w:val="20"/>
              </w:rPr>
            </w:pPr>
            <w:r w:rsidRPr="00A068B0">
              <w:rPr>
                <w:spacing w:val="0"/>
                <w:sz w:val="20"/>
              </w:rPr>
              <w:t xml:space="preserve">1. Find an </w:t>
            </w:r>
            <w:r w:rsidRPr="00A068B0">
              <w:rPr>
                <w:b/>
                <w:spacing w:val="0"/>
                <w:sz w:val="20"/>
              </w:rPr>
              <w:t>Installer</w:t>
            </w:r>
          </w:p>
        </w:tc>
        <w:tc>
          <w:tcPr>
            <w:tcW w:w="1838" w:type="dxa"/>
          </w:tcPr>
          <w:p w14:paraId="622D7279"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048D7396" w14:textId="77777777" w:rsidR="00687CE2" w:rsidRPr="00A068B0" w:rsidRDefault="00687CE2" w:rsidP="00A068B0">
            <w:pPr>
              <w:spacing w:before="120" w:after="120"/>
              <w:jc w:val="left"/>
              <w:rPr>
                <w:spacing w:val="0"/>
                <w:sz w:val="20"/>
              </w:rPr>
            </w:pPr>
            <w:r w:rsidRPr="00A068B0">
              <w:rPr>
                <w:spacing w:val="0"/>
                <w:sz w:val="20"/>
              </w:rPr>
              <w:t>No form required – see ENA Distributed Generation Connection Guides for more information.  Outside of the scope of this document.</w:t>
            </w:r>
          </w:p>
        </w:tc>
        <w:tc>
          <w:tcPr>
            <w:tcW w:w="1052" w:type="dxa"/>
            <w:vAlign w:val="center"/>
          </w:tcPr>
          <w:p w14:paraId="4197FCF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ED131ED" w14:textId="6017C4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A753DE5" w14:textId="77777777" w:rsidR="00687CE2" w:rsidRPr="00A068B0" w:rsidRDefault="00687CE2" w:rsidP="00A068B0">
            <w:pPr>
              <w:spacing w:before="120" w:after="120"/>
              <w:rPr>
                <w:spacing w:val="0"/>
                <w:sz w:val="20"/>
              </w:rPr>
            </w:pPr>
          </w:p>
        </w:tc>
      </w:tr>
      <w:tr w:rsidR="00687CE2" w:rsidRPr="00C07FA6" w14:paraId="25D53795" w14:textId="77777777" w:rsidTr="00A068B0">
        <w:trPr>
          <w:trHeight w:val="401"/>
        </w:trPr>
        <w:tc>
          <w:tcPr>
            <w:tcW w:w="1701" w:type="dxa"/>
          </w:tcPr>
          <w:p w14:paraId="712D19A5" w14:textId="77777777" w:rsidR="00687CE2" w:rsidRPr="00A068B0" w:rsidRDefault="00687CE2" w:rsidP="00A068B0">
            <w:pPr>
              <w:spacing w:before="120" w:after="120"/>
              <w:jc w:val="left"/>
              <w:rPr>
                <w:spacing w:val="0"/>
                <w:sz w:val="20"/>
              </w:rPr>
            </w:pPr>
            <w:r w:rsidRPr="00A068B0">
              <w:rPr>
                <w:spacing w:val="0"/>
                <w:sz w:val="20"/>
              </w:rPr>
              <w:t xml:space="preserve">2. Discuss with the </w:t>
            </w:r>
            <w:r w:rsidRPr="00A068B0">
              <w:rPr>
                <w:b/>
                <w:spacing w:val="0"/>
                <w:sz w:val="20"/>
              </w:rPr>
              <w:t>DNO</w:t>
            </w:r>
          </w:p>
        </w:tc>
        <w:tc>
          <w:tcPr>
            <w:tcW w:w="1838" w:type="dxa"/>
          </w:tcPr>
          <w:p w14:paraId="6A3DD596"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6137C510" w14:textId="77777777" w:rsidR="00687CE2" w:rsidRPr="00A068B0" w:rsidRDefault="00687CE2" w:rsidP="00A068B0">
            <w:pPr>
              <w:spacing w:before="120" w:after="120"/>
              <w:jc w:val="left"/>
              <w:rPr>
                <w:spacing w:val="0"/>
                <w:sz w:val="20"/>
              </w:rPr>
            </w:pPr>
            <w:r w:rsidRPr="00A068B0">
              <w:rPr>
                <w:spacing w:val="0"/>
                <w:sz w:val="20"/>
              </w:rPr>
              <w:t>As above.</w:t>
            </w:r>
          </w:p>
        </w:tc>
        <w:tc>
          <w:tcPr>
            <w:tcW w:w="1052" w:type="dxa"/>
            <w:vAlign w:val="center"/>
          </w:tcPr>
          <w:p w14:paraId="338FF465"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349F8AA7" w14:textId="7F618978"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796F8D7" w14:textId="77777777" w:rsidR="00687CE2" w:rsidRPr="00A068B0" w:rsidRDefault="00687CE2" w:rsidP="00A068B0">
            <w:pPr>
              <w:spacing w:before="120" w:after="120"/>
              <w:rPr>
                <w:spacing w:val="0"/>
                <w:sz w:val="20"/>
              </w:rPr>
            </w:pPr>
          </w:p>
        </w:tc>
      </w:tr>
      <w:tr w:rsidR="00687CE2" w:rsidRPr="00C07FA6" w14:paraId="5B2413A1" w14:textId="77777777" w:rsidTr="00A068B0">
        <w:trPr>
          <w:trHeight w:val="420"/>
        </w:trPr>
        <w:tc>
          <w:tcPr>
            <w:tcW w:w="1701" w:type="dxa"/>
          </w:tcPr>
          <w:p w14:paraId="7FC2230C" w14:textId="77777777" w:rsidR="00687CE2" w:rsidRPr="00A068B0" w:rsidRDefault="00687CE2" w:rsidP="00A068B0">
            <w:pPr>
              <w:spacing w:before="120" w:after="120"/>
              <w:jc w:val="left"/>
              <w:rPr>
                <w:spacing w:val="0"/>
                <w:sz w:val="20"/>
              </w:rPr>
            </w:pPr>
            <w:r w:rsidRPr="00A068B0">
              <w:rPr>
                <w:spacing w:val="0"/>
                <w:sz w:val="20"/>
              </w:rPr>
              <w:t>3. Submit application</w:t>
            </w:r>
          </w:p>
        </w:tc>
        <w:tc>
          <w:tcPr>
            <w:tcW w:w="1838" w:type="dxa"/>
          </w:tcPr>
          <w:p w14:paraId="55C76DFB" w14:textId="069272CC" w:rsidR="00687CE2" w:rsidRPr="00A068B0" w:rsidRDefault="00687CE2" w:rsidP="00A068B0">
            <w:pPr>
              <w:spacing w:before="120" w:after="120"/>
              <w:jc w:val="left"/>
              <w:rPr>
                <w:spacing w:val="0"/>
                <w:sz w:val="20"/>
              </w:rPr>
            </w:pPr>
            <w:r w:rsidRPr="00A068B0">
              <w:rPr>
                <w:spacing w:val="0"/>
                <w:sz w:val="20"/>
              </w:rPr>
              <w:t>A: Application form</w:t>
            </w:r>
          </w:p>
        </w:tc>
        <w:tc>
          <w:tcPr>
            <w:tcW w:w="2410" w:type="dxa"/>
          </w:tcPr>
          <w:p w14:paraId="5ED3224E" w14:textId="24274DF8" w:rsidR="00687CE2" w:rsidRPr="00A068B0" w:rsidRDefault="00687CE2" w:rsidP="00A068B0">
            <w:pPr>
              <w:spacing w:before="120" w:after="120"/>
              <w:jc w:val="left"/>
              <w:rPr>
                <w:spacing w:val="0"/>
                <w:sz w:val="20"/>
              </w:rPr>
            </w:pPr>
            <w:proofErr w:type="gramStart"/>
            <w:r w:rsidRPr="00A068B0">
              <w:rPr>
                <w:spacing w:val="0"/>
                <w:sz w:val="20"/>
              </w:rPr>
              <w:t>Submit an application</w:t>
            </w:r>
            <w:proofErr w:type="gramEnd"/>
            <w:r w:rsidRPr="00A068B0">
              <w:rPr>
                <w:spacing w:val="0"/>
                <w:sz w:val="20"/>
              </w:rPr>
              <w:t xml:space="preserve">, so that the </w:t>
            </w:r>
            <w:r w:rsidRPr="00A068B0">
              <w:rPr>
                <w:b/>
                <w:spacing w:val="0"/>
                <w:sz w:val="20"/>
              </w:rPr>
              <w:t>DNO</w:t>
            </w:r>
            <w:r w:rsidRPr="00A068B0">
              <w:rPr>
                <w:spacing w:val="0"/>
                <w:sz w:val="20"/>
              </w:rPr>
              <w:t xml:space="preserve"> can assess whether there is a requirement for network studies and </w:t>
            </w:r>
            <w:r w:rsidRPr="00A068B0">
              <w:rPr>
                <w:b/>
                <w:spacing w:val="0"/>
                <w:sz w:val="20"/>
                <w:lang w:val="en-US"/>
              </w:rPr>
              <w:t>Distribution</w:t>
            </w:r>
            <w:r w:rsidRPr="00A068B0">
              <w:rPr>
                <w:b/>
                <w:spacing w:val="0"/>
                <w:sz w:val="20"/>
              </w:rPr>
              <w:t xml:space="preserve"> Network</w:t>
            </w:r>
            <w:r w:rsidRPr="00A068B0">
              <w:rPr>
                <w:spacing w:val="0"/>
                <w:sz w:val="20"/>
              </w:rPr>
              <w:t xml:space="preserve"> reinforcement.</w:t>
            </w:r>
          </w:p>
        </w:tc>
        <w:tc>
          <w:tcPr>
            <w:tcW w:w="1052" w:type="dxa"/>
            <w:vAlign w:val="center"/>
          </w:tcPr>
          <w:p w14:paraId="64D7E84B"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9F77CE8" w14:textId="4D0BD0F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67FAD31" w14:textId="77777777" w:rsidR="00687CE2" w:rsidRPr="00A068B0" w:rsidRDefault="00687CE2" w:rsidP="00A068B0">
            <w:pPr>
              <w:spacing w:before="120" w:after="120"/>
              <w:rPr>
                <w:spacing w:val="0"/>
                <w:sz w:val="20"/>
              </w:rPr>
            </w:pPr>
          </w:p>
        </w:tc>
      </w:tr>
      <w:tr w:rsidR="00687CE2" w:rsidRPr="00C07FA6" w14:paraId="233F8D4E" w14:textId="77777777" w:rsidTr="00A068B0">
        <w:trPr>
          <w:trHeight w:val="455"/>
        </w:trPr>
        <w:tc>
          <w:tcPr>
            <w:tcW w:w="1701" w:type="dxa"/>
          </w:tcPr>
          <w:p w14:paraId="1211F7BC" w14:textId="77777777" w:rsidR="00687CE2" w:rsidRPr="00A068B0" w:rsidRDefault="00687CE2" w:rsidP="00A068B0">
            <w:pPr>
              <w:spacing w:before="120" w:after="120"/>
              <w:jc w:val="left"/>
              <w:rPr>
                <w:spacing w:val="0"/>
                <w:sz w:val="20"/>
              </w:rPr>
            </w:pPr>
            <w:r w:rsidRPr="00A068B0">
              <w:rPr>
                <w:spacing w:val="0"/>
                <w:sz w:val="20"/>
              </w:rPr>
              <w:t>4. Application acceptance</w:t>
            </w:r>
          </w:p>
        </w:tc>
        <w:tc>
          <w:tcPr>
            <w:tcW w:w="1838" w:type="dxa"/>
          </w:tcPr>
          <w:p w14:paraId="56599E85"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47232923" w14:textId="77777777" w:rsidR="00687CE2" w:rsidRPr="00A068B0" w:rsidRDefault="00687CE2" w:rsidP="00A068B0">
            <w:pPr>
              <w:spacing w:before="120" w:after="120"/>
              <w:jc w:val="left"/>
              <w:rPr>
                <w:spacing w:val="0"/>
                <w:sz w:val="20"/>
              </w:rPr>
            </w:pPr>
            <w:r w:rsidRPr="00A068B0">
              <w:rPr>
                <w:spacing w:val="0"/>
                <w:sz w:val="20"/>
              </w:rPr>
              <w:t xml:space="preserve">If the </w:t>
            </w:r>
            <w:r w:rsidRPr="00A068B0">
              <w:rPr>
                <w:b/>
                <w:spacing w:val="0"/>
                <w:sz w:val="20"/>
              </w:rPr>
              <w:t>DNO</w:t>
            </w:r>
            <w:r w:rsidRPr="00A068B0">
              <w:rPr>
                <w:spacing w:val="0"/>
                <w:sz w:val="20"/>
              </w:rPr>
              <w:t xml:space="preserve"> determines that </w:t>
            </w:r>
            <w:r w:rsidRPr="00A068B0">
              <w:rPr>
                <w:b/>
                <w:spacing w:val="0"/>
                <w:sz w:val="20"/>
                <w:lang w:val="en-US"/>
              </w:rPr>
              <w:t>Distribution</w:t>
            </w:r>
            <w:r w:rsidRPr="00A068B0">
              <w:rPr>
                <w:spacing w:val="0"/>
                <w:sz w:val="20"/>
              </w:rPr>
              <w:t xml:space="preserve"> </w:t>
            </w:r>
            <w:r w:rsidRPr="00A068B0">
              <w:rPr>
                <w:b/>
                <w:spacing w:val="0"/>
                <w:sz w:val="20"/>
              </w:rPr>
              <w:t>Network</w:t>
            </w:r>
            <w:r w:rsidRPr="00A068B0">
              <w:rPr>
                <w:spacing w:val="0"/>
                <w:sz w:val="20"/>
              </w:rPr>
              <w:t xml:space="preserve"> reinforcement is required to facilitate connecting your </w:t>
            </w:r>
            <w:r w:rsidRPr="00A068B0">
              <w:rPr>
                <w:b/>
                <w:spacing w:val="0"/>
                <w:sz w:val="20"/>
              </w:rPr>
              <w:t>Micro-generator</w:t>
            </w:r>
            <w:r w:rsidRPr="00A068B0">
              <w:rPr>
                <w:spacing w:val="0"/>
                <w:sz w:val="20"/>
              </w:rPr>
              <w:t xml:space="preserve">s, they will make you a Connection Offer.  Once you have accepted the </w:t>
            </w:r>
            <w:r w:rsidRPr="00A068B0">
              <w:rPr>
                <w:b/>
                <w:spacing w:val="0"/>
                <w:sz w:val="20"/>
              </w:rPr>
              <w:t>DNO’s Connection Offer</w:t>
            </w:r>
            <w:r w:rsidRPr="00A068B0">
              <w:rPr>
                <w:spacing w:val="0"/>
                <w:sz w:val="20"/>
              </w:rPr>
              <w:t>, construction can begin.</w:t>
            </w:r>
          </w:p>
          <w:p w14:paraId="2AEDEEDF" w14:textId="77777777" w:rsidR="00687CE2" w:rsidRPr="00A068B0" w:rsidRDefault="00687CE2" w:rsidP="00A068B0">
            <w:pPr>
              <w:spacing w:before="120" w:after="120"/>
              <w:jc w:val="left"/>
              <w:rPr>
                <w:spacing w:val="0"/>
                <w:sz w:val="20"/>
              </w:rPr>
            </w:pPr>
            <w:r w:rsidRPr="00A068B0">
              <w:rPr>
                <w:spacing w:val="0"/>
                <w:sz w:val="20"/>
              </w:rPr>
              <w:t>See ENA Distributed Generation Connection Guides for more information.</w:t>
            </w:r>
          </w:p>
        </w:tc>
        <w:tc>
          <w:tcPr>
            <w:tcW w:w="1052" w:type="dxa"/>
            <w:vAlign w:val="center"/>
          </w:tcPr>
          <w:p w14:paraId="04F19B9C"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3EB64CC" w14:textId="582F8714"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886B7A2" w14:textId="77777777" w:rsidR="00687CE2" w:rsidRPr="00A068B0" w:rsidRDefault="00687CE2" w:rsidP="00A068B0">
            <w:pPr>
              <w:spacing w:before="120" w:after="120"/>
              <w:rPr>
                <w:spacing w:val="0"/>
                <w:sz w:val="20"/>
              </w:rPr>
            </w:pPr>
          </w:p>
        </w:tc>
      </w:tr>
      <w:tr w:rsidR="00687CE2" w:rsidRPr="00C07FA6" w14:paraId="44F7A06E" w14:textId="77777777" w:rsidTr="00A068B0">
        <w:trPr>
          <w:trHeight w:val="616"/>
        </w:trPr>
        <w:tc>
          <w:tcPr>
            <w:tcW w:w="1701" w:type="dxa"/>
          </w:tcPr>
          <w:p w14:paraId="581CBFCD" w14:textId="77777777" w:rsidR="00687CE2" w:rsidRPr="00A068B0" w:rsidRDefault="00687CE2" w:rsidP="00A068B0">
            <w:pPr>
              <w:spacing w:before="120" w:after="120"/>
              <w:jc w:val="left"/>
              <w:rPr>
                <w:spacing w:val="0"/>
                <w:sz w:val="20"/>
              </w:rPr>
            </w:pPr>
            <w:r w:rsidRPr="00A068B0">
              <w:rPr>
                <w:spacing w:val="0"/>
                <w:sz w:val="20"/>
              </w:rPr>
              <w:t>5. Construction and commissioning</w:t>
            </w:r>
          </w:p>
        </w:tc>
        <w:tc>
          <w:tcPr>
            <w:tcW w:w="1838" w:type="dxa"/>
          </w:tcPr>
          <w:p w14:paraId="61F70CD6" w14:textId="77777777" w:rsidR="00687CE2" w:rsidRPr="00A068B0" w:rsidRDefault="00687CE2" w:rsidP="00A068B0">
            <w:pPr>
              <w:spacing w:before="120" w:after="120"/>
              <w:jc w:val="left"/>
              <w:rPr>
                <w:spacing w:val="0"/>
                <w:sz w:val="20"/>
              </w:rPr>
            </w:pPr>
            <w:r w:rsidRPr="00A068B0">
              <w:rPr>
                <w:spacing w:val="0"/>
                <w:sz w:val="20"/>
              </w:rPr>
              <w:t>See below.</w:t>
            </w:r>
          </w:p>
        </w:tc>
        <w:tc>
          <w:tcPr>
            <w:tcW w:w="2410" w:type="dxa"/>
          </w:tcPr>
          <w:p w14:paraId="5DB46720" w14:textId="37CBD260" w:rsidR="00687CE2" w:rsidRPr="00A068B0" w:rsidRDefault="001F6916" w:rsidP="00A068B0">
            <w:pPr>
              <w:spacing w:before="120" w:after="120"/>
              <w:jc w:val="left"/>
              <w:rPr>
                <w:spacing w:val="0"/>
                <w:sz w:val="20"/>
              </w:rPr>
            </w:pPr>
            <w:r>
              <w:rPr>
                <w:spacing w:val="0"/>
                <w:sz w:val="20"/>
              </w:rPr>
              <w:t>S</w:t>
            </w:r>
            <w:r w:rsidRPr="00A068B0">
              <w:rPr>
                <w:spacing w:val="0"/>
                <w:sz w:val="20"/>
              </w:rPr>
              <w:t>ee ENA Distributed Generation Connection Guides for more information.</w:t>
            </w:r>
            <w:r>
              <w:rPr>
                <w:spacing w:val="0"/>
                <w:sz w:val="20"/>
              </w:rPr>
              <w:t xml:space="preserve"> See below (item 6) for relevant </w:t>
            </w:r>
            <w:r>
              <w:rPr>
                <w:spacing w:val="0"/>
                <w:sz w:val="20"/>
              </w:rPr>
              <w:lastRenderedPageBreak/>
              <w:t>forms.</w:t>
            </w:r>
            <w:r w:rsidRPr="00A068B0">
              <w:rPr>
                <w:spacing w:val="0"/>
                <w:sz w:val="20"/>
              </w:rPr>
              <w:t xml:space="preserve">  </w:t>
            </w:r>
          </w:p>
        </w:tc>
        <w:tc>
          <w:tcPr>
            <w:tcW w:w="1052" w:type="dxa"/>
            <w:vAlign w:val="center"/>
          </w:tcPr>
          <w:p w14:paraId="6CE51A5A" w14:textId="77777777" w:rsidR="00687CE2" w:rsidRPr="00A068B0" w:rsidRDefault="00687CE2" w:rsidP="00A068B0">
            <w:pPr>
              <w:spacing w:before="120" w:after="120"/>
              <w:jc w:val="center"/>
              <w:rPr>
                <w:spacing w:val="0"/>
                <w:sz w:val="32"/>
              </w:rPr>
            </w:pPr>
            <w:r w:rsidRPr="00A068B0">
              <w:rPr>
                <w:spacing w:val="0"/>
                <w:sz w:val="32"/>
              </w:rPr>
              <w:lastRenderedPageBreak/>
              <w:sym w:font="Wingdings" w:char="F0FC"/>
            </w:r>
          </w:p>
        </w:tc>
        <w:tc>
          <w:tcPr>
            <w:tcW w:w="1074" w:type="dxa"/>
            <w:vAlign w:val="center"/>
          </w:tcPr>
          <w:p w14:paraId="2C30E5D5" w14:textId="5866419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AEDEF06" w14:textId="77777777" w:rsidR="00687CE2" w:rsidRPr="00A068B0" w:rsidRDefault="00687CE2" w:rsidP="00A068B0">
            <w:pPr>
              <w:spacing w:before="120" w:after="120"/>
              <w:rPr>
                <w:spacing w:val="0"/>
                <w:sz w:val="20"/>
              </w:rPr>
            </w:pPr>
          </w:p>
        </w:tc>
      </w:tr>
      <w:tr w:rsidR="00687CE2" w:rsidRPr="00C07FA6" w14:paraId="1968000B" w14:textId="77777777" w:rsidTr="00A068B0">
        <w:trPr>
          <w:trHeight w:val="418"/>
        </w:trPr>
        <w:tc>
          <w:tcPr>
            <w:tcW w:w="1701" w:type="dxa"/>
          </w:tcPr>
          <w:p w14:paraId="6AD2817D" w14:textId="77777777" w:rsidR="00687CE2" w:rsidRPr="00A068B0" w:rsidRDefault="00687CE2" w:rsidP="00A068B0">
            <w:pPr>
              <w:spacing w:before="120" w:after="120"/>
              <w:jc w:val="left"/>
              <w:rPr>
                <w:spacing w:val="0"/>
                <w:sz w:val="20"/>
              </w:rPr>
            </w:pPr>
            <w:r w:rsidRPr="00A068B0">
              <w:rPr>
                <w:spacing w:val="0"/>
                <w:sz w:val="20"/>
              </w:rPr>
              <w:t xml:space="preserve">6. Inform the </w:t>
            </w:r>
            <w:r w:rsidRPr="00A068B0">
              <w:rPr>
                <w:b/>
                <w:spacing w:val="0"/>
                <w:sz w:val="20"/>
              </w:rPr>
              <w:t>DNO</w:t>
            </w:r>
          </w:p>
        </w:tc>
        <w:tc>
          <w:tcPr>
            <w:tcW w:w="1838" w:type="dxa"/>
          </w:tcPr>
          <w:p w14:paraId="28BE76F9" w14:textId="6E87B47F" w:rsidR="00687CE2" w:rsidRPr="00A068B0" w:rsidRDefault="00687CE2" w:rsidP="00A068B0">
            <w:pPr>
              <w:spacing w:before="120" w:after="120"/>
              <w:jc w:val="left"/>
              <w:rPr>
                <w:spacing w:val="0"/>
                <w:sz w:val="20"/>
              </w:rPr>
            </w:pPr>
            <w:r w:rsidRPr="00A068B0">
              <w:rPr>
                <w:spacing w:val="0"/>
                <w:sz w:val="20"/>
              </w:rPr>
              <w:t xml:space="preserve">B:  </w:t>
            </w:r>
            <w:r w:rsidRPr="00A068B0">
              <w:rPr>
                <w:b/>
                <w:spacing w:val="0"/>
                <w:sz w:val="20"/>
              </w:rPr>
              <w:t>Installation Document</w:t>
            </w:r>
          </w:p>
          <w:p w14:paraId="2DE6EAED" w14:textId="77777777" w:rsidR="00687CE2" w:rsidRPr="00A068B0" w:rsidRDefault="00687CE2" w:rsidP="00A068B0">
            <w:pPr>
              <w:spacing w:before="120" w:after="120"/>
              <w:jc w:val="left"/>
              <w:rPr>
                <w:spacing w:val="0"/>
                <w:sz w:val="20"/>
              </w:rPr>
            </w:pPr>
          </w:p>
        </w:tc>
        <w:tc>
          <w:tcPr>
            <w:tcW w:w="2410" w:type="dxa"/>
          </w:tcPr>
          <w:p w14:paraId="0ECF4FFB" w14:textId="46E0557D" w:rsidR="00687CE2" w:rsidRPr="00A068B0" w:rsidRDefault="00687CE2" w:rsidP="00A068B0">
            <w:pPr>
              <w:spacing w:before="120" w:after="120"/>
              <w:jc w:val="left"/>
              <w:rPr>
                <w:spacing w:val="0"/>
                <w:sz w:val="20"/>
              </w:rPr>
            </w:pPr>
            <w:r w:rsidRPr="00A068B0">
              <w:rPr>
                <w:spacing w:val="0"/>
                <w:sz w:val="20"/>
              </w:rPr>
              <w:t xml:space="preserve">Submit one form per </w:t>
            </w:r>
            <w:r w:rsidR="002D36D5" w:rsidRPr="00A068B0">
              <w:rPr>
                <w:spacing w:val="0"/>
                <w:sz w:val="20"/>
              </w:rPr>
              <w:t>premises</w:t>
            </w:r>
            <w:r w:rsidRPr="00A068B0">
              <w:rPr>
                <w:spacing w:val="0"/>
                <w:sz w:val="20"/>
              </w:rPr>
              <w:t xml:space="preserve">, signed by the </w:t>
            </w:r>
            <w:r w:rsidRPr="00A068B0">
              <w:rPr>
                <w:b/>
                <w:spacing w:val="0"/>
                <w:sz w:val="20"/>
              </w:rPr>
              <w:t>Customer</w:t>
            </w:r>
            <w:r w:rsidRPr="00A068B0">
              <w:rPr>
                <w:spacing w:val="0"/>
                <w:sz w:val="20"/>
              </w:rPr>
              <w:t xml:space="preserve"> and </w:t>
            </w:r>
            <w:r w:rsidRPr="00A068B0">
              <w:rPr>
                <w:b/>
                <w:spacing w:val="0"/>
                <w:sz w:val="20"/>
              </w:rPr>
              <w:t>Installer</w:t>
            </w:r>
            <w:r w:rsidRPr="00A068B0">
              <w:rPr>
                <w:spacing w:val="0"/>
                <w:sz w:val="20"/>
              </w:rPr>
              <w:t>.</w:t>
            </w:r>
          </w:p>
        </w:tc>
        <w:tc>
          <w:tcPr>
            <w:tcW w:w="1052" w:type="dxa"/>
            <w:vAlign w:val="center"/>
          </w:tcPr>
          <w:p w14:paraId="423C0768"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13F4F59A" w14:textId="0823511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77EE019" w14:textId="77777777" w:rsidR="00687CE2" w:rsidRPr="00A068B0" w:rsidRDefault="00687CE2" w:rsidP="00A068B0">
            <w:pPr>
              <w:spacing w:before="120" w:after="120"/>
              <w:rPr>
                <w:spacing w:val="0"/>
                <w:sz w:val="20"/>
              </w:rPr>
            </w:pPr>
          </w:p>
        </w:tc>
      </w:tr>
      <w:tr w:rsidR="00687CE2" w:rsidRPr="00C07FA6" w14:paraId="22199876" w14:textId="77777777" w:rsidTr="00A068B0">
        <w:trPr>
          <w:trHeight w:val="162"/>
        </w:trPr>
        <w:tc>
          <w:tcPr>
            <w:tcW w:w="1701" w:type="dxa"/>
          </w:tcPr>
          <w:p w14:paraId="45D65B1F" w14:textId="77777777" w:rsidR="00687CE2" w:rsidRPr="00A068B0" w:rsidRDefault="00687CE2" w:rsidP="00A068B0">
            <w:pPr>
              <w:spacing w:before="120" w:after="120"/>
              <w:jc w:val="left"/>
              <w:rPr>
                <w:spacing w:val="0"/>
                <w:sz w:val="20"/>
              </w:rPr>
            </w:pPr>
          </w:p>
        </w:tc>
        <w:tc>
          <w:tcPr>
            <w:tcW w:w="1838" w:type="dxa"/>
          </w:tcPr>
          <w:p w14:paraId="4B7285C9" w14:textId="79632E1C" w:rsidR="00687CE2" w:rsidRPr="00A068B0" w:rsidRDefault="00687CE2" w:rsidP="00A068B0">
            <w:pPr>
              <w:spacing w:before="120" w:after="120"/>
              <w:jc w:val="left"/>
              <w:rPr>
                <w:spacing w:val="0"/>
                <w:sz w:val="20"/>
              </w:rPr>
            </w:pPr>
            <w:r w:rsidRPr="00A068B0">
              <w:rPr>
                <w:spacing w:val="0"/>
                <w:sz w:val="20"/>
              </w:rPr>
              <w:t xml:space="preserve">C: </w:t>
            </w:r>
            <w:r w:rsidRPr="00A068B0">
              <w:rPr>
                <w:b/>
                <w:spacing w:val="0"/>
                <w:sz w:val="20"/>
              </w:rPr>
              <w:t>Type Test Verification Report</w:t>
            </w:r>
          </w:p>
        </w:tc>
        <w:tc>
          <w:tcPr>
            <w:tcW w:w="2410" w:type="dxa"/>
          </w:tcPr>
          <w:p w14:paraId="03833B7A" w14:textId="77777777" w:rsidR="00687CE2" w:rsidRPr="00A068B0" w:rsidRDefault="00687CE2" w:rsidP="00A068B0">
            <w:pPr>
              <w:spacing w:before="120" w:after="120"/>
              <w:jc w:val="left"/>
              <w:rPr>
                <w:spacing w:val="0"/>
                <w:sz w:val="20"/>
              </w:rPr>
            </w:pPr>
            <w:r w:rsidRPr="00A068B0">
              <w:rPr>
                <w:spacing w:val="0"/>
                <w:sz w:val="20"/>
              </w:rPr>
              <w:t xml:space="preserve">To be provided, unless a </w:t>
            </w:r>
            <w:r w:rsidRPr="00A068B0">
              <w:rPr>
                <w:b/>
                <w:spacing w:val="0"/>
                <w:sz w:val="20"/>
              </w:rPr>
              <w:t>Manufacturer</w:t>
            </w:r>
            <w:r w:rsidRPr="00A068B0">
              <w:rPr>
                <w:spacing w:val="0"/>
                <w:sz w:val="20"/>
              </w:rPr>
              <w:t>’s reference number registered with the ENA is available.</w:t>
            </w:r>
          </w:p>
        </w:tc>
        <w:tc>
          <w:tcPr>
            <w:tcW w:w="1052" w:type="dxa"/>
            <w:vAlign w:val="center"/>
          </w:tcPr>
          <w:p w14:paraId="5C8D676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37C58B9A" w14:textId="20481B7F"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08965F8" w14:textId="77777777" w:rsidR="00687CE2" w:rsidRPr="00A068B0" w:rsidRDefault="00687CE2" w:rsidP="00A068B0">
            <w:pPr>
              <w:spacing w:before="120" w:after="120"/>
              <w:rPr>
                <w:spacing w:val="0"/>
                <w:sz w:val="20"/>
              </w:rPr>
            </w:pPr>
          </w:p>
        </w:tc>
      </w:tr>
      <w:tr w:rsidR="00687CE2" w:rsidRPr="00C07FA6" w14:paraId="1B9E0658" w14:textId="77777777" w:rsidTr="00A068B0">
        <w:trPr>
          <w:trHeight w:val="364"/>
        </w:trPr>
        <w:tc>
          <w:tcPr>
            <w:tcW w:w="1701" w:type="dxa"/>
          </w:tcPr>
          <w:p w14:paraId="4AFAB7A4" w14:textId="77777777" w:rsidR="00687CE2" w:rsidRPr="00A068B0" w:rsidRDefault="00687CE2" w:rsidP="00A068B0">
            <w:pPr>
              <w:spacing w:before="120" w:after="120"/>
              <w:jc w:val="left"/>
              <w:rPr>
                <w:spacing w:val="0"/>
                <w:sz w:val="20"/>
              </w:rPr>
            </w:pPr>
            <w:r w:rsidRPr="00A068B0">
              <w:rPr>
                <w:spacing w:val="0"/>
                <w:sz w:val="20"/>
              </w:rPr>
              <w:t>7. Ongoing responsibilities</w:t>
            </w:r>
          </w:p>
        </w:tc>
        <w:tc>
          <w:tcPr>
            <w:tcW w:w="1838" w:type="dxa"/>
          </w:tcPr>
          <w:p w14:paraId="0F63E114" w14:textId="77777777" w:rsidR="00687CE2" w:rsidRPr="00A068B0" w:rsidRDefault="00687CE2" w:rsidP="00A068B0">
            <w:pPr>
              <w:spacing w:before="120" w:after="120"/>
              <w:jc w:val="left"/>
              <w:rPr>
                <w:spacing w:val="0"/>
                <w:sz w:val="20"/>
              </w:rPr>
            </w:pPr>
            <w:r w:rsidRPr="00A068B0">
              <w:rPr>
                <w:spacing w:val="0"/>
                <w:sz w:val="20"/>
              </w:rPr>
              <w:t>N/A</w:t>
            </w:r>
          </w:p>
          <w:p w14:paraId="05BE6F39" w14:textId="77777777" w:rsidR="00687CE2" w:rsidRPr="00A068B0" w:rsidRDefault="00687CE2" w:rsidP="00A068B0">
            <w:pPr>
              <w:spacing w:before="120" w:after="120"/>
              <w:jc w:val="left"/>
              <w:rPr>
                <w:spacing w:val="0"/>
                <w:sz w:val="20"/>
              </w:rPr>
            </w:pPr>
          </w:p>
        </w:tc>
        <w:tc>
          <w:tcPr>
            <w:tcW w:w="2410" w:type="dxa"/>
          </w:tcPr>
          <w:p w14:paraId="75BD7E99" w14:textId="39EB50B0" w:rsidR="00687CE2" w:rsidRPr="00A068B0" w:rsidRDefault="00687CE2" w:rsidP="00A068B0">
            <w:pPr>
              <w:spacing w:before="120" w:after="120"/>
              <w:jc w:val="left"/>
              <w:rPr>
                <w:spacing w:val="0"/>
                <w:sz w:val="20"/>
              </w:rPr>
            </w:pPr>
            <w:r w:rsidRPr="00A068B0">
              <w:rPr>
                <w:spacing w:val="0"/>
                <w:sz w:val="20"/>
              </w:rPr>
              <w:t xml:space="preserve">If a modification is made to the </w:t>
            </w:r>
            <w:r w:rsidRPr="00A068B0">
              <w:rPr>
                <w:b/>
                <w:spacing w:val="0"/>
                <w:sz w:val="20"/>
              </w:rPr>
              <w:t>Micro-generator</w:t>
            </w:r>
            <w:r w:rsidRPr="00A068B0">
              <w:rPr>
                <w:spacing w:val="0"/>
                <w:sz w:val="20"/>
              </w:rPr>
              <w:t xml:space="preserve"> that affects its technical capabilities and compliance with this document a new </w:t>
            </w:r>
            <w:r w:rsidRPr="00A068B0">
              <w:rPr>
                <w:b/>
                <w:spacing w:val="0"/>
                <w:sz w:val="20"/>
              </w:rPr>
              <w:t>Type Test Verification Report</w:t>
            </w:r>
            <w:r w:rsidRPr="00A068B0">
              <w:rPr>
                <w:spacing w:val="0"/>
                <w:sz w:val="20"/>
              </w:rPr>
              <w:t xml:space="preserve"> must be provided.</w:t>
            </w:r>
          </w:p>
        </w:tc>
        <w:tc>
          <w:tcPr>
            <w:tcW w:w="1052" w:type="dxa"/>
            <w:vAlign w:val="center"/>
          </w:tcPr>
          <w:p w14:paraId="01AEA9D3"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24B5A90B" w14:textId="66104E2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822D6F9" w14:textId="77777777" w:rsidR="00687CE2" w:rsidRPr="00A068B0" w:rsidRDefault="00687CE2" w:rsidP="00A068B0">
            <w:pPr>
              <w:spacing w:before="120" w:after="120"/>
              <w:rPr>
                <w:spacing w:val="0"/>
                <w:sz w:val="20"/>
              </w:rPr>
            </w:pPr>
          </w:p>
        </w:tc>
      </w:tr>
      <w:tr w:rsidR="00687CE2" w:rsidRPr="00C07FA6" w14:paraId="3E218DF4" w14:textId="77777777" w:rsidTr="00A068B0">
        <w:trPr>
          <w:trHeight w:val="457"/>
        </w:trPr>
        <w:tc>
          <w:tcPr>
            <w:tcW w:w="1701" w:type="dxa"/>
          </w:tcPr>
          <w:p w14:paraId="1866296D" w14:textId="77777777" w:rsidR="00687CE2" w:rsidRPr="00A068B0" w:rsidRDefault="00687CE2" w:rsidP="00A068B0">
            <w:pPr>
              <w:spacing w:before="120" w:after="120"/>
              <w:jc w:val="left"/>
              <w:rPr>
                <w:spacing w:val="0"/>
                <w:sz w:val="20"/>
              </w:rPr>
            </w:pPr>
          </w:p>
        </w:tc>
        <w:tc>
          <w:tcPr>
            <w:tcW w:w="1838" w:type="dxa"/>
          </w:tcPr>
          <w:p w14:paraId="224FEAB4" w14:textId="580B97A7" w:rsidR="00687CE2" w:rsidRPr="00A068B0" w:rsidRDefault="00687CE2" w:rsidP="00A068B0">
            <w:pPr>
              <w:spacing w:before="120" w:after="120"/>
              <w:jc w:val="left"/>
              <w:rPr>
                <w:spacing w:val="0"/>
                <w:sz w:val="20"/>
              </w:rPr>
            </w:pPr>
            <w:r w:rsidRPr="00A068B0">
              <w:rPr>
                <w:spacing w:val="0"/>
                <w:sz w:val="20"/>
              </w:rPr>
              <w:t>D: Notification of decommissioning</w:t>
            </w:r>
          </w:p>
        </w:tc>
        <w:tc>
          <w:tcPr>
            <w:tcW w:w="2410" w:type="dxa"/>
          </w:tcPr>
          <w:p w14:paraId="6EEBC664" w14:textId="77777777" w:rsidR="00687CE2" w:rsidRPr="00A068B0" w:rsidRDefault="00687CE2" w:rsidP="00A068B0">
            <w:pPr>
              <w:spacing w:before="120" w:after="120"/>
              <w:jc w:val="left"/>
              <w:rPr>
                <w:spacing w:val="0"/>
                <w:sz w:val="20"/>
              </w:rPr>
            </w:pPr>
            <w:r w:rsidRPr="00A068B0">
              <w:rPr>
                <w:spacing w:val="0"/>
                <w:sz w:val="20"/>
              </w:rPr>
              <w:t xml:space="preserve">Notify the </w:t>
            </w:r>
            <w:r w:rsidRPr="00A068B0">
              <w:rPr>
                <w:b/>
                <w:spacing w:val="0"/>
                <w:sz w:val="20"/>
              </w:rPr>
              <w:t>DNO</w:t>
            </w:r>
            <w:r w:rsidRPr="00A068B0">
              <w:rPr>
                <w:spacing w:val="0"/>
                <w:sz w:val="20"/>
              </w:rPr>
              <w:t xml:space="preserve"> about the permanent decommissioning of a </w:t>
            </w:r>
            <w:r w:rsidRPr="00A068B0">
              <w:rPr>
                <w:b/>
                <w:spacing w:val="0"/>
                <w:sz w:val="20"/>
              </w:rPr>
              <w:t>Micro-generator</w:t>
            </w:r>
            <w:r w:rsidRPr="00A068B0">
              <w:rPr>
                <w:spacing w:val="0"/>
                <w:sz w:val="20"/>
              </w:rPr>
              <w:t>.</w:t>
            </w:r>
          </w:p>
        </w:tc>
        <w:tc>
          <w:tcPr>
            <w:tcW w:w="1052" w:type="dxa"/>
            <w:vAlign w:val="center"/>
          </w:tcPr>
          <w:p w14:paraId="6626E3B6"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CFAA0D8" w14:textId="246AFC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5F9759B" w14:textId="77777777" w:rsidR="00687CE2" w:rsidRPr="00A068B0" w:rsidRDefault="00687CE2" w:rsidP="00A068B0">
            <w:pPr>
              <w:spacing w:before="120" w:after="120"/>
              <w:rPr>
                <w:spacing w:val="0"/>
                <w:sz w:val="20"/>
              </w:rPr>
            </w:pPr>
          </w:p>
        </w:tc>
      </w:tr>
    </w:tbl>
    <w:p w14:paraId="284FB0E5" w14:textId="77777777" w:rsidR="0029104E" w:rsidRPr="00A068B0" w:rsidRDefault="0029104E" w:rsidP="0029104E">
      <w:pPr>
        <w:rPr>
          <w:spacing w:val="0"/>
        </w:rPr>
      </w:pPr>
      <w:r w:rsidRPr="00A068B0">
        <w:rPr>
          <w:spacing w:val="0"/>
        </w:rPr>
        <w:t xml:space="preserve"> </w:t>
      </w:r>
    </w:p>
    <w:p w14:paraId="14420036" w14:textId="77777777" w:rsidR="0029104E" w:rsidRPr="00A068B0" w:rsidRDefault="0029104E" w:rsidP="0029104E">
      <w:pPr>
        <w:rPr>
          <w:spacing w:val="0"/>
        </w:rPr>
      </w:pPr>
      <w:r w:rsidRPr="00A068B0">
        <w:rPr>
          <w:spacing w:val="0"/>
        </w:rPr>
        <w:t xml:space="preserve">The forms have been designed with the same format of </w:t>
      </w:r>
      <w:r w:rsidRPr="00A068B0">
        <w:rPr>
          <w:b/>
          <w:spacing w:val="0"/>
        </w:rPr>
        <w:t>Customer</w:t>
      </w:r>
      <w:r w:rsidRPr="00A068B0">
        <w:rPr>
          <w:spacing w:val="0"/>
        </w:rPr>
        <w:t xml:space="preserve"> and </w:t>
      </w:r>
      <w:r w:rsidRPr="00A068B0">
        <w:rPr>
          <w:b/>
          <w:spacing w:val="0"/>
        </w:rPr>
        <w:t>Installer</w:t>
      </w:r>
      <w:r w:rsidRPr="00A068B0">
        <w:rPr>
          <w:spacing w:val="0"/>
        </w:rPr>
        <w:t xml:space="preserve"> information at the top of each form.  If you are completing forms electronically, this will allow you to copy and paste your information from one form to another, as you move through the stages of the connection process, unless you need to update your contact details.  </w:t>
      </w:r>
    </w:p>
    <w:p w14:paraId="430EC1E0" w14:textId="77777777" w:rsidR="0029104E" w:rsidRPr="003B2076" w:rsidRDefault="0029104E" w:rsidP="0029104E"/>
    <w:p w14:paraId="2830994D" w14:textId="77777777" w:rsidR="0029104E" w:rsidRPr="003B2076" w:rsidRDefault="0029104E" w:rsidP="0029104E">
      <w:r w:rsidRPr="003B2076">
        <w:br w:type="page"/>
      </w:r>
    </w:p>
    <w:tbl>
      <w:tblPr>
        <w:tblW w:w="992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2438"/>
        <w:gridCol w:w="1675"/>
        <w:gridCol w:w="606"/>
        <w:gridCol w:w="606"/>
        <w:gridCol w:w="606"/>
        <w:gridCol w:w="2007"/>
      </w:tblGrid>
      <w:tr w:rsidR="0029104E" w:rsidRPr="003B2076" w14:paraId="233F6A21" w14:textId="77777777" w:rsidTr="000A6A63">
        <w:trPr>
          <w:trHeight w:val="557"/>
        </w:trPr>
        <w:tc>
          <w:tcPr>
            <w:tcW w:w="9922" w:type="dxa"/>
            <w:gridSpan w:val="7"/>
            <w:shd w:val="clear" w:color="auto" w:fill="DBE5F1" w:themeFill="accent1" w:themeFillTint="33"/>
            <w:vAlign w:val="center"/>
          </w:tcPr>
          <w:p w14:paraId="6B75DA2A" w14:textId="4FC5C1CD" w:rsidR="004314BC" w:rsidRPr="00A068B0" w:rsidRDefault="0029104E" w:rsidP="00A068B0">
            <w:pPr>
              <w:spacing w:before="120" w:after="120"/>
              <w:jc w:val="center"/>
              <w:rPr>
                <w:b/>
                <w:spacing w:val="0"/>
                <w:sz w:val="28"/>
                <w:szCs w:val="24"/>
              </w:rPr>
            </w:pPr>
            <w:r w:rsidRPr="00A068B0">
              <w:rPr>
                <w:b/>
                <w:spacing w:val="0"/>
                <w:sz w:val="28"/>
                <w:szCs w:val="24"/>
              </w:rPr>
              <w:lastRenderedPageBreak/>
              <w:t>Form A: Application for connection of multiple Micro-generator installations</w:t>
            </w:r>
          </w:p>
        </w:tc>
      </w:tr>
      <w:tr w:rsidR="0029104E" w:rsidRPr="003B2076" w14:paraId="41977909" w14:textId="77777777" w:rsidTr="000A6A63">
        <w:trPr>
          <w:trHeight w:val="416"/>
        </w:trPr>
        <w:tc>
          <w:tcPr>
            <w:tcW w:w="9922" w:type="dxa"/>
            <w:gridSpan w:val="7"/>
            <w:vAlign w:val="center"/>
          </w:tcPr>
          <w:p w14:paraId="52D74AFB" w14:textId="77777777" w:rsidR="0029104E" w:rsidRPr="00A068B0" w:rsidRDefault="0029104E" w:rsidP="00A068B0">
            <w:pPr>
              <w:spacing w:before="120" w:after="120"/>
              <w:rPr>
                <w:spacing w:val="0"/>
                <w:sz w:val="20"/>
              </w:rPr>
            </w:pPr>
            <w:r w:rsidRPr="00A068B0">
              <w:rPr>
                <w:spacing w:val="0"/>
                <w:sz w:val="20"/>
              </w:rPr>
              <w:t xml:space="preserve">To </w:t>
            </w:r>
            <w:r w:rsidRPr="00A068B0">
              <w:rPr>
                <w:spacing w:val="0"/>
                <w:sz w:val="20"/>
              </w:rPr>
              <w:tab/>
              <w:t>ABC electricity distribution                                                 DNO</w:t>
            </w:r>
          </w:p>
          <w:p w14:paraId="2864549B" w14:textId="77777777" w:rsidR="0029104E" w:rsidRPr="00A068B0" w:rsidRDefault="0029104E" w:rsidP="00A068B0">
            <w:pPr>
              <w:spacing w:before="120" w:after="120"/>
              <w:rPr>
                <w:spacing w:val="0"/>
                <w:sz w:val="20"/>
              </w:rPr>
            </w:pPr>
            <w:r w:rsidRPr="00A068B0">
              <w:rPr>
                <w:spacing w:val="0"/>
                <w:sz w:val="20"/>
              </w:rPr>
              <w:tab/>
              <w:t>99 West St, Imaginary Town, ZZ99 9AA                   abced@wxyz.com</w:t>
            </w:r>
          </w:p>
          <w:p w14:paraId="2C0E747C" w14:textId="77777777" w:rsidR="0029104E" w:rsidRPr="00A068B0" w:rsidRDefault="0029104E" w:rsidP="00A068B0">
            <w:pPr>
              <w:spacing w:before="120" w:after="120"/>
              <w:rPr>
                <w:b/>
                <w:spacing w:val="0"/>
                <w:sz w:val="20"/>
              </w:rPr>
            </w:pPr>
          </w:p>
        </w:tc>
      </w:tr>
      <w:tr w:rsidR="0029104E" w:rsidRPr="003B2076" w14:paraId="26C0C3D4" w14:textId="77777777" w:rsidTr="000A6A63">
        <w:trPr>
          <w:trHeight w:val="397"/>
        </w:trPr>
        <w:tc>
          <w:tcPr>
            <w:tcW w:w="9922" w:type="dxa"/>
            <w:gridSpan w:val="7"/>
            <w:shd w:val="clear" w:color="auto" w:fill="D9D9D9"/>
            <w:vAlign w:val="center"/>
          </w:tcPr>
          <w:p w14:paraId="6B0B2CC0" w14:textId="691A6BCC" w:rsidR="0029104E" w:rsidRPr="00A068B0" w:rsidRDefault="0029104E" w:rsidP="00A068B0">
            <w:pPr>
              <w:spacing w:before="120" w:after="120"/>
              <w:rPr>
                <w:spacing w:val="0"/>
                <w:sz w:val="20"/>
              </w:rPr>
            </w:pPr>
            <w:r w:rsidRPr="00A068B0">
              <w:rPr>
                <w:b/>
                <w:spacing w:val="0"/>
                <w:sz w:val="20"/>
              </w:rPr>
              <w:t>Customer Details:</w:t>
            </w:r>
          </w:p>
        </w:tc>
      </w:tr>
      <w:tr w:rsidR="0029104E" w:rsidRPr="003B2076" w14:paraId="4E077A6F" w14:textId="77777777" w:rsidTr="000A6A63">
        <w:trPr>
          <w:trHeight w:val="397"/>
        </w:trPr>
        <w:tc>
          <w:tcPr>
            <w:tcW w:w="1984" w:type="dxa"/>
            <w:vAlign w:val="center"/>
          </w:tcPr>
          <w:p w14:paraId="4C255C14" w14:textId="624BC5C3" w:rsidR="0029104E" w:rsidRPr="00A068B0" w:rsidRDefault="002C2340" w:rsidP="004B5255">
            <w:pPr>
              <w:spacing w:before="120" w:after="120"/>
              <w:jc w:val="left"/>
              <w:rPr>
                <w:spacing w:val="0"/>
                <w:sz w:val="20"/>
              </w:rPr>
            </w:pPr>
            <w:r w:rsidRPr="004B5255">
              <w:rPr>
                <w:spacing w:val="0"/>
                <w:sz w:val="20"/>
              </w:rPr>
              <w:t>Developer</w:t>
            </w:r>
            <w:r w:rsidR="00D10F35">
              <w:rPr>
                <w:b/>
                <w:spacing w:val="0"/>
                <w:sz w:val="20"/>
              </w:rPr>
              <w:t xml:space="preserve"> </w:t>
            </w:r>
            <w:r>
              <w:rPr>
                <w:b/>
                <w:spacing w:val="0"/>
                <w:sz w:val="20"/>
              </w:rPr>
              <w:t>/</w:t>
            </w:r>
            <w:r w:rsidR="00B672C3">
              <w:rPr>
                <w:b/>
                <w:spacing w:val="0"/>
                <w:sz w:val="20"/>
              </w:rPr>
              <w:br/>
            </w:r>
            <w:r w:rsidR="0029104E" w:rsidRPr="00A068B0">
              <w:rPr>
                <w:b/>
                <w:spacing w:val="0"/>
                <w:sz w:val="20"/>
              </w:rPr>
              <w:t>Customer</w:t>
            </w:r>
            <w:r w:rsidR="0029104E" w:rsidRPr="00A068B0">
              <w:rPr>
                <w:spacing w:val="0"/>
                <w:sz w:val="20"/>
              </w:rPr>
              <w:t xml:space="preserve"> (name)</w:t>
            </w:r>
          </w:p>
        </w:tc>
        <w:tc>
          <w:tcPr>
            <w:tcW w:w="7938" w:type="dxa"/>
            <w:gridSpan w:val="6"/>
            <w:vAlign w:val="center"/>
          </w:tcPr>
          <w:p w14:paraId="504A50B8" w14:textId="77777777" w:rsidR="0029104E" w:rsidRPr="00A068B0" w:rsidRDefault="0029104E" w:rsidP="00A068B0">
            <w:pPr>
              <w:spacing w:before="120" w:after="120"/>
              <w:rPr>
                <w:spacing w:val="0"/>
                <w:sz w:val="20"/>
              </w:rPr>
            </w:pPr>
          </w:p>
        </w:tc>
      </w:tr>
      <w:tr w:rsidR="0029104E" w:rsidRPr="003B2076" w14:paraId="4B06FCEF" w14:textId="77777777" w:rsidTr="000A6A63">
        <w:trPr>
          <w:trHeight w:val="397"/>
        </w:trPr>
        <w:tc>
          <w:tcPr>
            <w:tcW w:w="1984" w:type="dxa"/>
            <w:vAlign w:val="center"/>
          </w:tcPr>
          <w:p w14:paraId="0FF0DB21" w14:textId="77777777" w:rsidR="0029104E" w:rsidRPr="00A068B0" w:rsidRDefault="0029104E" w:rsidP="00A068B0">
            <w:pPr>
              <w:spacing w:before="120" w:after="120"/>
              <w:rPr>
                <w:spacing w:val="0"/>
                <w:sz w:val="20"/>
              </w:rPr>
            </w:pPr>
            <w:r w:rsidRPr="00A068B0">
              <w:rPr>
                <w:spacing w:val="0"/>
                <w:sz w:val="20"/>
              </w:rPr>
              <w:t>Address</w:t>
            </w:r>
          </w:p>
        </w:tc>
        <w:tc>
          <w:tcPr>
            <w:tcW w:w="7938" w:type="dxa"/>
            <w:gridSpan w:val="6"/>
            <w:vAlign w:val="center"/>
          </w:tcPr>
          <w:p w14:paraId="26133C8F" w14:textId="77777777" w:rsidR="0029104E" w:rsidRPr="00A068B0" w:rsidRDefault="0029104E" w:rsidP="00A068B0">
            <w:pPr>
              <w:spacing w:before="120" w:after="120"/>
              <w:rPr>
                <w:spacing w:val="0"/>
                <w:sz w:val="20"/>
              </w:rPr>
            </w:pPr>
          </w:p>
        </w:tc>
      </w:tr>
      <w:tr w:rsidR="0029104E" w:rsidRPr="003B2076" w14:paraId="2E58E0B4" w14:textId="77777777" w:rsidTr="000A6A63">
        <w:trPr>
          <w:trHeight w:val="397"/>
        </w:trPr>
        <w:tc>
          <w:tcPr>
            <w:tcW w:w="1984" w:type="dxa"/>
            <w:vAlign w:val="center"/>
          </w:tcPr>
          <w:p w14:paraId="6622457F" w14:textId="77777777" w:rsidR="0029104E" w:rsidRPr="00A068B0" w:rsidRDefault="0029104E" w:rsidP="00A068B0">
            <w:pPr>
              <w:spacing w:before="120" w:after="120"/>
              <w:rPr>
                <w:spacing w:val="0"/>
                <w:sz w:val="20"/>
              </w:rPr>
            </w:pPr>
            <w:r w:rsidRPr="00A068B0">
              <w:rPr>
                <w:spacing w:val="0"/>
                <w:sz w:val="20"/>
              </w:rPr>
              <w:t>Post Code</w:t>
            </w:r>
          </w:p>
        </w:tc>
        <w:tc>
          <w:tcPr>
            <w:tcW w:w="7938" w:type="dxa"/>
            <w:gridSpan w:val="6"/>
            <w:vAlign w:val="center"/>
          </w:tcPr>
          <w:p w14:paraId="4BD10FD3" w14:textId="77777777" w:rsidR="0029104E" w:rsidRPr="00A068B0" w:rsidRDefault="0029104E" w:rsidP="00A068B0">
            <w:pPr>
              <w:spacing w:before="120" w:after="120"/>
              <w:rPr>
                <w:spacing w:val="0"/>
                <w:sz w:val="20"/>
              </w:rPr>
            </w:pPr>
          </w:p>
        </w:tc>
      </w:tr>
      <w:tr w:rsidR="0029104E" w:rsidRPr="003B2076" w14:paraId="5BD127DD" w14:textId="77777777" w:rsidTr="000A6A63">
        <w:trPr>
          <w:trHeight w:val="397"/>
        </w:trPr>
        <w:tc>
          <w:tcPr>
            <w:tcW w:w="1984" w:type="dxa"/>
            <w:vAlign w:val="center"/>
          </w:tcPr>
          <w:p w14:paraId="22B12512" w14:textId="77777777" w:rsidR="0029104E" w:rsidRPr="00A068B0" w:rsidRDefault="0029104E" w:rsidP="00A068B0">
            <w:pPr>
              <w:spacing w:before="120" w:after="120"/>
              <w:jc w:val="left"/>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7938" w:type="dxa"/>
            <w:gridSpan w:val="6"/>
            <w:vAlign w:val="center"/>
          </w:tcPr>
          <w:p w14:paraId="00E7E88D" w14:textId="77777777" w:rsidR="0029104E" w:rsidRPr="00A068B0" w:rsidRDefault="0029104E" w:rsidP="00A068B0">
            <w:pPr>
              <w:spacing w:before="120" w:after="120"/>
              <w:rPr>
                <w:spacing w:val="0"/>
                <w:sz w:val="20"/>
              </w:rPr>
            </w:pPr>
          </w:p>
        </w:tc>
      </w:tr>
      <w:tr w:rsidR="0029104E" w:rsidRPr="003B2076" w14:paraId="785A1D85" w14:textId="77777777" w:rsidTr="000A6A63">
        <w:trPr>
          <w:trHeight w:val="397"/>
        </w:trPr>
        <w:tc>
          <w:tcPr>
            <w:tcW w:w="1984" w:type="dxa"/>
            <w:vAlign w:val="center"/>
          </w:tcPr>
          <w:p w14:paraId="01F31D6F" w14:textId="77777777" w:rsidR="0029104E" w:rsidRPr="00A068B0" w:rsidRDefault="0029104E" w:rsidP="00A068B0">
            <w:pPr>
              <w:spacing w:before="120" w:after="120"/>
              <w:rPr>
                <w:spacing w:val="0"/>
                <w:sz w:val="20"/>
              </w:rPr>
            </w:pPr>
            <w:r w:rsidRPr="00A068B0">
              <w:rPr>
                <w:spacing w:val="0"/>
                <w:sz w:val="20"/>
              </w:rPr>
              <w:t>Telephone number</w:t>
            </w:r>
          </w:p>
        </w:tc>
        <w:tc>
          <w:tcPr>
            <w:tcW w:w="7938" w:type="dxa"/>
            <w:gridSpan w:val="6"/>
            <w:vAlign w:val="center"/>
          </w:tcPr>
          <w:p w14:paraId="66BCE996" w14:textId="77777777" w:rsidR="0029104E" w:rsidRPr="00A068B0" w:rsidRDefault="0029104E" w:rsidP="00A068B0">
            <w:pPr>
              <w:spacing w:before="120" w:after="120"/>
              <w:rPr>
                <w:spacing w:val="0"/>
                <w:sz w:val="20"/>
              </w:rPr>
            </w:pPr>
          </w:p>
        </w:tc>
      </w:tr>
      <w:tr w:rsidR="0029104E" w:rsidRPr="003B2076" w14:paraId="6F34D0A1" w14:textId="77777777" w:rsidTr="000A6A63">
        <w:trPr>
          <w:trHeight w:val="397"/>
        </w:trPr>
        <w:tc>
          <w:tcPr>
            <w:tcW w:w="1984" w:type="dxa"/>
            <w:vAlign w:val="center"/>
          </w:tcPr>
          <w:p w14:paraId="342B7C17" w14:textId="77777777" w:rsidR="0029104E" w:rsidRPr="00A068B0" w:rsidRDefault="0029104E" w:rsidP="00A068B0">
            <w:pPr>
              <w:spacing w:before="120" w:after="120"/>
              <w:rPr>
                <w:spacing w:val="0"/>
                <w:sz w:val="20"/>
              </w:rPr>
            </w:pPr>
            <w:r w:rsidRPr="00A068B0">
              <w:rPr>
                <w:spacing w:val="0"/>
                <w:sz w:val="20"/>
              </w:rPr>
              <w:t>E-mail address</w:t>
            </w:r>
          </w:p>
        </w:tc>
        <w:tc>
          <w:tcPr>
            <w:tcW w:w="7938" w:type="dxa"/>
            <w:gridSpan w:val="6"/>
            <w:vAlign w:val="center"/>
          </w:tcPr>
          <w:p w14:paraId="0344531A" w14:textId="77777777" w:rsidR="0029104E" w:rsidRPr="00A068B0" w:rsidRDefault="0029104E" w:rsidP="00A068B0">
            <w:pPr>
              <w:spacing w:before="120" w:after="120"/>
              <w:rPr>
                <w:spacing w:val="0"/>
                <w:sz w:val="20"/>
              </w:rPr>
            </w:pPr>
          </w:p>
        </w:tc>
      </w:tr>
      <w:tr w:rsidR="0029104E" w:rsidRPr="003B2076" w14:paraId="7229289D" w14:textId="77777777" w:rsidTr="000A6A63">
        <w:trPr>
          <w:trHeight w:val="397"/>
        </w:trPr>
        <w:tc>
          <w:tcPr>
            <w:tcW w:w="9922" w:type="dxa"/>
            <w:gridSpan w:val="7"/>
            <w:shd w:val="clear" w:color="auto" w:fill="BFBFBF" w:themeFill="background1" w:themeFillShade="BF"/>
            <w:vAlign w:val="center"/>
          </w:tcPr>
          <w:p w14:paraId="3BA98A3D" w14:textId="77777777" w:rsidR="0029104E" w:rsidRPr="00A068B0" w:rsidRDefault="0029104E" w:rsidP="00A068B0">
            <w:pPr>
              <w:spacing w:before="120" w:after="120"/>
              <w:rPr>
                <w:spacing w:val="0"/>
                <w:sz w:val="20"/>
              </w:rPr>
            </w:pPr>
            <w:r w:rsidRPr="00A068B0">
              <w:rPr>
                <w:b/>
                <w:spacing w:val="0"/>
                <w:sz w:val="20"/>
              </w:rPr>
              <w:t>Installer Details:</w:t>
            </w:r>
          </w:p>
        </w:tc>
      </w:tr>
      <w:tr w:rsidR="0029104E" w:rsidRPr="003B2076" w14:paraId="0D45C2CB" w14:textId="77777777" w:rsidTr="000A6A63">
        <w:trPr>
          <w:trHeight w:val="397"/>
        </w:trPr>
        <w:tc>
          <w:tcPr>
            <w:tcW w:w="1984" w:type="dxa"/>
            <w:vAlign w:val="center"/>
          </w:tcPr>
          <w:p w14:paraId="300802CD" w14:textId="77777777" w:rsidR="0029104E" w:rsidRPr="00A068B0" w:rsidRDefault="0029104E" w:rsidP="00A068B0">
            <w:pPr>
              <w:spacing w:before="120" w:after="120"/>
              <w:rPr>
                <w:spacing w:val="0"/>
                <w:sz w:val="20"/>
              </w:rPr>
            </w:pPr>
            <w:r w:rsidRPr="00A068B0">
              <w:rPr>
                <w:b/>
                <w:spacing w:val="0"/>
                <w:sz w:val="20"/>
              </w:rPr>
              <w:t>Installer</w:t>
            </w:r>
          </w:p>
        </w:tc>
        <w:tc>
          <w:tcPr>
            <w:tcW w:w="7938" w:type="dxa"/>
            <w:gridSpan w:val="6"/>
            <w:vAlign w:val="center"/>
          </w:tcPr>
          <w:p w14:paraId="3E603E60" w14:textId="77777777" w:rsidR="0029104E" w:rsidRPr="00A068B0" w:rsidRDefault="0029104E" w:rsidP="00A068B0">
            <w:pPr>
              <w:spacing w:before="120" w:after="120"/>
              <w:rPr>
                <w:spacing w:val="0"/>
                <w:sz w:val="20"/>
              </w:rPr>
            </w:pPr>
          </w:p>
        </w:tc>
      </w:tr>
      <w:tr w:rsidR="0029104E" w:rsidRPr="003B2076" w14:paraId="2CCA5161" w14:textId="77777777" w:rsidTr="000A6A63">
        <w:trPr>
          <w:trHeight w:val="397"/>
        </w:trPr>
        <w:tc>
          <w:tcPr>
            <w:tcW w:w="1984" w:type="dxa"/>
            <w:vAlign w:val="center"/>
          </w:tcPr>
          <w:p w14:paraId="484E9806" w14:textId="77777777" w:rsidR="0029104E" w:rsidRPr="00A068B0" w:rsidRDefault="0029104E" w:rsidP="00A068B0">
            <w:pPr>
              <w:spacing w:before="120" w:after="120"/>
              <w:jc w:val="left"/>
              <w:rPr>
                <w:spacing w:val="0"/>
                <w:sz w:val="20"/>
              </w:rPr>
            </w:pPr>
            <w:r w:rsidRPr="00A068B0">
              <w:rPr>
                <w:spacing w:val="0"/>
                <w:sz w:val="20"/>
              </w:rPr>
              <w:t>Accreditation / Qualification</w:t>
            </w:r>
          </w:p>
        </w:tc>
        <w:tc>
          <w:tcPr>
            <w:tcW w:w="7938" w:type="dxa"/>
            <w:gridSpan w:val="6"/>
            <w:vAlign w:val="center"/>
          </w:tcPr>
          <w:p w14:paraId="0A2AF374" w14:textId="77777777" w:rsidR="0029104E" w:rsidRPr="00A068B0" w:rsidRDefault="0029104E" w:rsidP="00A068B0">
            <w:pPr>
              <w:spacing w:before="120" w:after="120"/>
              <w:rPr>
                <w:spacing w:val="0"/>
                <w:sz w:val="20"/>
              </w:rPr>
            </w:pPr>
          </w:p>
        </w:tc>
      </w:tr>
      <w:tr w:rsidR="0029104E" w:rsidRPr="003B2076" w14:paraId="1DFF7C46" w14:textId="77777777" w:rsidTr="000A6A63">
        <w:trPr>
          <w:trHeight w:val="397"/>
        </w:trPr>
        <w:tc>
          <w:tcPr>
            <w:tcW w:w="1984" w:type="dxa"/>
            <w:vAlign w:val="center"/>
          </w:tcPr>
          <w:p w14:paraId="68A0BE78" w14:textId="77777777" w:rsidR="0029104E" w:rsidRPr="00A068B0" w:rsidRDefault="0029104E" w:rsidP="00A068B0">
            <w:pPr>
              <w:spacing w:before="120" w:after="120"/>
              <w:rPr>
                <w:spacing w:val="0"/>
                <w:sz w:val="20"/>
              </w:rPr>
            </w:pPr>
            <w:r w:rsidRPr="00A068B0">
              <w:rPr>
                <w:spacing w:val="0"/>
                <w:sz w:val="20"/>
              </w:rPr>
              <w:t xml:space="preserve">Address </w:t>
            </w:r>
          </w:p>
        </w:tc>
        <w:tc>
          <w:tcPr>
            <w:tcW w:w="7938" w:type="dxa"/>
            <w:gridSpan w:val="6"/>
            <w:vAlign w:val="center"/>
          </w:tcPr>
          <w:p w14:paraId="79B7DF53" w14:textId="77777777" w:rsidR="0029104E" w:rsidRPr="00A068B0" w:rsidRDefault="0029104E" w:rsidP="00A068B0">
            <w:pPr>
              <w:spacing w:before="120" w:after="120"/>
              <w:rPr>
                <w:spacing w:val="0"/>
                <w:sz w:val="20"/>
              </w:rPr>
            </w:pPr>
          </w:p>
        </w:tc>
      </w:tr>
      <w:tr w:rsidR="0029104E" w:rsidRPr="003B2076" w14:paraId="3B50B070" w14:textId="77777777" w:rsidTr="000A6A63">
        <w:trPr>
          <w:trHeight w:val="397"/>
        </w:trPr>
        <w:tc>
          <w:tcPr>
            <w:tcW w:w="1984" w:type="dxa"/>
            <w:vAlign w:val="center"/>
          </w:tcPr>
          <w:p w14:paraId="6D4F4C7D" w14:textId="77777777" w:rsidR="0029104E" w:rsidRPr="00A068B0" w:rsidRDefault="0029104E" w:rsidP="00A068B0">
            <w:pPr>
              <w:spacing w:before="120" w:after="120"/>
              <w:rPr>
                <w:spacing w:val="0"/>
                <w:sz w:val="20"/>
              </w:rPr>
            </w:pPr>
            <w:r w:rsidRPr="00A068B0">
              <w:rPr>
                <w:spacing w:val="0"/>
                <w:sz w:val="20"/>
              </w:rPr>
              <w:t>Post Code</w:t>
            </w:r>
          </w:p>
        </w:tc>
        <w:tc>
          <w:tcPr>
            <w:tcW w:w="7938" w:type="dxa"/>
            <w:gridSpan w:val="6"/>
            <w:vAlign w:val="center"/>
          </w:tcPr>
          <w:p w14:paraId="1636470E" w14:textId="77777777" w:rsidR="0029104E" w:rsidRPr="00A068B0" w:rsidRDefault="0029104E" w:rsidP="00A068B0">
            <w:pPr>
              <w:spacing w:before="120" w:after="120"/>
              <w:rPr>
                <w:spacing w:val="0"/>
                <w:sz w:val="20"/>
              </w:rPr>
            </w:pPr>
          </w:p>
        </w:tc>
      </w:tr>
      <w:tr w:rsidR="0029104E" w:rsidRPr="003B2076" w14:paraId="67D0B4BB" w14:textId="77777777" w:rsidTr="000A6A63">
        <w:trPr>
          <w:trHeight w:val="397"/>
        </w:trPr>
        <w:tc>
          <w:tcPr>
            <w:tcW w:w="1984" w:type="dxa"/>
            <w:vAlign w:val="center"/>
          </w:tcPr>
          <w:p w14:paraId="218D960D" w14:textId="77777777" w:rsidR="0029104E" w:rsidRPr="00A068B0" w:rsidRDefault="0029104E" w:rsidP="00A068B0">
            <w:pPr>
              <w:spacing w:before="120" w:after="120"/>
              <w:rPr>
                <w:spacing w:val="0"/>
                <w:sz w:val="20"/>
              </w:rPr>
            </w:pPr>
            <w:r w:rsidRPr="00A068B0">
              <w:rPr>
                <w:spacing w:val="0"/>
                <w:sz w:val="20"/>
              </w:rPr>
              <w:t>Contact person</w:t>
            </w:r>
          </w:p>
        </w:tc>
        <w:tc>
          <w:tcPr>
            <w:tcW w:w="7938" w:type="dxa"/>
            <w:gridSpan w:val="6"/>
            <w:vAlign w:val="center"/>
          </w:tcPr>
          <w:p w14:paraId="4FC230A3" w14:textId="77777777" w:rsidR="0029104E" w:rsidRPr="00A068B0" w:rsidRDefault="0029104E" w:rsidP="00A068B0">
            <w:pPr>
              <w:spacing w:before="120" w:after="120"/>
              <w:rPr>
                <w:spacing w:val="0"/>
                <w:sz w:val="20"/>
              </w:rPr>
            </w:pPr>
          </w:p>
        </w:tc>
      </w:tr>
      <w:tr w:rsidR="0029104E" w:rsidRPr="003B2076" w14:paraId="0E900897" w14:textId="77777777" w:rsidTr="000A6A63">
        <w:trPr>
          <w:trHeight w:val="397"/>
        </w:trPr>
        <w:tc>
          <w:tcPr>
            <w:tcW w:w="1984" w:type="dxa"/>
            <w:vAlign w:val="center"/>
          </w:tcPr>
          <w:p w14:paraId="4CB249C4" w14:textId="77777777" w:rsidR="0029104E" w:rsidRPr="00A068B0" w:rsidRDefault="0029104E" w:rsidP="00A068B0">
            <w:pPr>
              <w:spacing w:before="120" w:after="120"/>
              <w:rPr>
                <w:spacing w:val="0"/>
                <w:sz w:val="20"/>
              </w:rPr>
            </w:pPr>
            <w:r w:rsidRPr="00A068B0">
              <w:rPr>
                <w:spacing w:val="0"/>
                <w:sz w:val="20"/>
              </w:rPr>
              <w:t>Telephone Number</w:t>
            </w:r>
          </w:p>
        </w:tc>
        <w:tc>
          <w:tcPr>
            <w:tcW w:w="7938" w:type="dxa"/>
            <w:gridSpan w:val="6"/>
            <w:vAlign w:val="center"/>
          </w:tcPr>
          <w:p w14:paraId="6EC4CA41" w14:textId="77777777" w:rsidR="0029104E" w:rsidRPr="00A068B0" w:rsidRDefault="0029104E" w:rsidP="00A068B0">
            <w:pPr>
              <w:spacing w:before="120" w:after="120"/>
              <w:rPr>
                <w:spacing w:val="0"/>
                <w:sz w:val="20"/>
              </w:rPr>
            </w:pPr>
          </w:p>
        </w:tc>
      </w:tr>
      <w:tr w:rsidR="0029104E" w:rsidRPr="003B2076" w14:paraId="2CF96DB7" w14:textId="77777777" w:rsidTr="000A6A63">
        <w:trPr>
          <w:trHeight w:val="397"/>
        </w:trPr>
        <w:tc>
          <w:tcPr>
            <w:tcW w:w="1984" w:type="dxa"/>
            <w:vAlign w:val="center"/>
          </w:tcPr>
          <w:p w14:paraId="46A64EC3" w14:textId="77777777" w:rsidR="0029104E" w:rsidRPr="00A068B0" w:rsidRDefault="0029104E" w:rsidP="00A068B0">
            <w:pPr>
              <w:spacing w:before="120" w:after="120"/>
              <w:rPr>
                <w:spacing w:val="0"/>
                <w:sz w:val="20"/>
              </w:rPr>
            </w:pPr>
            <w:r w:rsidRPr="00A068B0">
              <w:rPr>
                <w:spacing w:val="0"/>
                <w:sz w:val="20"/>
              </w:rPr>
              <w:t>E-mail address</w:t>
            </w:r>
          </w:p>
        </w:tc>
        <w:tc>
          <w:tcPr>
            <w:tcW w:w="7938" w:type="dxa"/>
            <w:gridSpan w:val="6"/>
            <w:vAlign w:val="center"/>
          </w:tcPr>
          <w:p w14:paraId="75287ABC" w14:textId="77777777" w:rsidR="0029104E" w:rsidRPr="00A068B0" w:rsidRDefault="0029104E" w:rsidP="00A068B0">
            <w:pPr>
              <w:spacing w:before="120" w:after="120"/>
              <w:rPr>
                <w:spacing w:val="0"/>
                <w:sz w:val="20"/>
              </w:rPr>
            </w:pPr>
          </w:p>
        </w:tc>
      </w:tr>
      <w:tr w:rsidR="0029104E" w:rsidRPr="003B2076" w14:paraId="3C0397BD" w14:textId="77777777" w:rsidTr="000A6A63">
        <w:tblPrEx>
          <w:tblLook w:val="01E0" w:firstRow="1" w:lastRow="1" w:firstColumn="1" w:lastColumn="1" w:noHBand="0" w:noVBand="0"/>
        </w:tblPrEx>
        <w:trPr>
          <w:trHeight w:val="493"/>
        </w:trPr>
        <w:tc>
          <w:tcPr>
            <w:tcW w:w="9922" w:type="dxa"/>
            <w:gridSpan w:val="7"/>
            <w:shd w:val="clear" w:color="auto" w:fill="CCCCCC"/>
          </w:tcPr>
          <w:p w14:paraId="77F2E336" w14:textId="77777777" w:rsidR="0029104E" w:rsidRPr="00A068B0" w:rsidRDefault="0029104E" w:rsidP="00A068B0">
            <w:pPr>
              <w:spacing w:before="120" w:after="120"/>
              <w:rPr>
                <w:b/>
                <w:spacing w:val="0"/>
                <w:sz w:val="20"/>
                <w:highlight w:val="lightGray"/>
              </w:rPr>
            </w:pPr>
            <w:r w:rsidRPr="00A068B0">
              <w:rPr>
                <w:b/>
                <w:spacing w:val="0"/>
                <w:sz w:val="20"/>
              </w:rPr>
              <w:t>Proposed Micro-generator Details:</w:t>
            </w:r>
          </w:p>
        </w:tc>
      </w:tr>
      <w:tr w:rsidR="00E540D5" w:rsidRPr="003B2076" w14:paraId="4712DF91" w14:textId="77777777" w:rsidTr="003760BA">
        <w:tblPrEx>
          <w:tblLook w:val="01E0" w:firstRow="1" w:lastRow="1" w:firstColumn="1" w:lastColumn="1" w:noHBand="0" w:noVBand="0"/>
        </w:tblPrEx>
        <w:tc>
          <w:tcPr>
            <w:tcW w:w="1984" w:type="dxa"/>
            <w:vMerge w:val="restart"/>
          </w:tcPr>
          <w:p w14:paraId="70E0F0B8" w14:textId="77777777" w:rsidR="00E540D5" w:rsidRPr="00A068B0" w:rsidRDefault="00E540D5" w:rsidP="000A6A63">
            <w:pPr>
              <w:rPr>
                <w:spacing w:val="0"/>
                <w:sz w:val="20"/>
              </w:rPr>
            </w:pPr>
            <w:r w:rsidRPr="00A068B0">
              <w:rPr>
                <w:spacing w:val="0"/>
                <w:sz w:val="20"/>
              </w:rPr>
              <w:t>Address</w:t>
            </w:r>
          </w:p>
        </w:tc>
        <w:tc>
          <w:tcPr>
            <w:tcW w:w="2438" w:type="dxa"/>
            <w:vMerge w:val="restart"/>
          </w:tcPr>
          <w:p w14:paraId="007FB27E" w14:textId="44802DBD" w:rsidR="00E540D5" w:rsidRPr="00A068B0" w:rsidRDefault="00E540D5" w:rsidP="003B7C17">
            <w:pPr>
              <w:jc w:val="left"/>
              <w:rPr>
                <w:spacing w:val="0"/>
                <w:sz w:val="20"/>
              </w:rPr>
            </w:pPr>
            <w:r w:rsidRPr="00A068B0">
              <w:rPr>
                <w:spacing w:val="0"/>
                <w:sz w:val="20"/>
              </w:rPr>
              <w:t>Post Code</w:t>
            </w:r>
          </w:p>
        </w:tc>
        <w:tc>
          <w:tcPr>
            <w:tcW w:w="1675" w:type="dxa"/>
            <w:vMerge w:val="restart"/>
          </w:tcPr>
          <w:p w14:paraId="3DEF31C3" w14:textId="77777777" w:rsidR="00E540D5" w:rsidRPr="00A068B0" w:rsidRDefault="00E540D5" w:rsidP="00A068B0">
            <w:pPr>
              <w:spacing w:before="120" w:after="120"/>
              <w:rPr>
                <w:spacing w:val="0"/>
                <w:sz w:val="20"/>
              </w:rPr>
            </w:pPr>
            <w:r w:rsidRPr="00A068B0">
              <w:rPr>
                <w:spacing w:val="0"/>
                <w:sz w:val="20"/>
              </w:rPr>
              <w:t>MPAN</w:t>
            </w:r>
          </w:p>
        </w:tc>
        <w:tc>
          <w:tcPr>
            <w:tcW w:w="1818" w:type="dxa"/>
            <w:gridSpan w:val="3"/>
          </w:tcPr>
          <w:p w14:paraId="1C54E334" w14:textId="7CAE6E86" w:rsidR="00E540D5" w:rsidRPr="00A068B0" w:rsidRDefault="00E540D5" w:rsidP="00A068B0">
            <w:pPr>
              <w:spacing w:before="120" w:after="120"/>
              <w:rPr>
                <w:spacing w:val="0"/>
                <w:sz w:val="20"/>
              </w:rPr>
            </w:pPr>
            <w:r w:rsidRPr="00A068B0">
              <w:rPr>
                <w:b/>
                <w:spacing w:val="0"/>
                <w:sz w:val="20"/>
              </w:rPr>
              <w:t>Micro-generator</w:t>
            </w:r>
            <w:r w:rsidRPr="00A068B0">
              <w:rPr>
                <w:spacing w:val="0"/>
                <w:sz w:val="20"/>
              </w:rPr>
              <w:t xml:space="preserve"> </w:t>
            </w:r>
            <w:r w:rsidRPr="00A068B0">
              <w:rPr>
                <w:b/>
                <w:spacing w:val="0"/>
                <w:sz w:val="20"/>
              </w:rPr>
              <w:t>Registered Capacity</w:t>
            </w:r>
            <w:r w:rsidRPr="00A068B0">
              <w:rPr>
                <w:spacing w:val="0"/>
                <w:sz w:val="20"/>
              </w:rPr>
              <w:t xml:space="preserve"> in kW at 230 V AC</w:t>
            </w:r>
          </w:p>
        </w:tc>
        <w:tc>
          <w:tcPr>
            <w:tcW w:w="2007" w:type="dxa"/>
            <w:vMerge w:val="restart"/>
          </w:tcPr>
          <w:p w14:paraId="7F9D0D44" w14:textId="77777777" w:rsidR="00E540D5" w:rsidRPr="005E2CFF" w:rsidRDefault="00E540D5" w:rsidP="00A068B0">
            <w:pPr>
              <w:spacing w:before="120" w:after="120"/>
              <w:rPr>
                <w:spacing w:val="0"/>
                <w:sz w:val="20"/>
              </w:rPr>
            </w:pPr>
            <w:proofErr w:type="gramStart"/>
            <w:r w:rsidRPr="005E2CFF">
              <w:rPr>
                <w:b/>
                <w:spacing w:val="0"/>
                <w:sz w:val="20"/>
              </w:rPr>
              <w:t>Manufacturer‘</w:t>
            </w:r>
            <w:proofErr w:type="gramEnd"/>
            <w:r w:rsidRPr="005E2CFF">
              <w:rPr>
                <w:b/>
                <w:spacing w:val="0"/>
                <w:sz w:val="20"/>
              </w:rPr>
              <w:t>s</w:t>
            </w:r>
            <w:r w:rsidRPr="005E2CFF">
              <w:rPr>
                <w:spacing w:val="0"/>
                <w:sz w:val="20"/>
              </w:rPr>
              <w:t xml:space="preserve"> Ref No (this number should be registered on the ENA </w:t>
            </w:r>
            <w:r w:rsidRPr="005E2CFF">
              <w:rPr>
                <w:b/>
                <w:spacing w:val="0"/>
                <w:sz w:val="20"/>
              </w:rPr>
              <w:t>Type Test Verification Report</w:t>
            </w:r>
            <w:r w:rsidRPr="005E2CFF">
              <w:rPr>
                <w:spacing w:val="0"/>
                <w:sz w:val="20"/>
              </w:rPr>
              <w:t xml:space="preserve"> Register as Product ID)</w:t>
            </w:r>
          </w:p>
        </w:tc>
      </w:tr>
      <w:tr w:rsidR="00E540D5" w:rsidRPr="003B2076" w14:paraId="28EF6C28" w14:textId="77777777" w:rsidTr="003760BA">
        <w:tblPrEx>
          <w:tblLook w:val="01E0" w:firstRow="1" w:lastRow="1" w:firstColumn="1" w:lastColumn="1" w:noHBand="0" w:noVBand="0"/>
        </w:tblPrEx>
        <w:tc>
          <w:tcPr>
            <w:tcW w:w="1984" w:type="dxa"/>
            <w:vMerge/>
          </w:tcPr>
          <w:p w14:paraId="3A178CE0" w14:textId="77777777" w:rsidR="00E540D5" w:rsidRPr="005E2CFF" w:rsidRDefault="00E540D5" w:rsidP="000A6A63">
            <w:pPr>
              <w:rPr>
                <w:spacing w:val="0"/>
                <w:sz w:val="20"/>
              </w:rPr>
            </w:pPr>
          </w:p>
        </w:tc>
        <w:tc>
          <w:tcPr>
            <w:tcW w:w="2438" w:type="dxa"/>
            <w:vMerge/>
          </w:tcPr>
          <w:p w14:paraId="348446FE" w14:textId="61BFFC8C" w:rsidR="00E540D5" w:rsidRPr="005E2CFF" w:rsidRDefault="00E540D5" w:rsidP="000A6A63">
            <w:pPr>
              <w:rPr>
                <w:spacing w:val="0"/>
                <w:sz w:val="20"/>
              </w:rPr>
            </w:pPr>
          </w:p>
        </w:tc>
        <w:tc>
          <w:tcPr>
            <w:tcW w:w="1675" w:type="dxa"/>
            <w:vMerge/>
          </w:tcPr>
          <w:p w14:paraId="51A43B0A" w14:textId="77777777" w:rsidR="00E540D5" w:rsidRPr="005E2CFF" w:rsidRDefault="00E540D5" w:rsidP="000A6A63">
            <w:pPr>
              <w:rPr>
                <w:spacing w:val="0"/>
                <w:sz w:val="20"/>
              </w:rPr>
            </w:pPr>
          </w:p>
        </w:tc>
        <w:tc>
          <w:tcPr>
            <w:tcW w:w="606" w:type="dxa"/>
          </w:tcPr>
          <w:p w14:paraId="2479D463" w14:textId="77777777" w:rsidR="00E540D5" w:rsidRPr="00A068B0" w:rsidRDefault="00E540D5" w:rsidP="000A6A63">
            <w:pPr>
              <w:rPr>
                <w:spacing w:val="0"/>
                <w:sz w:val="20"/>
              </w:rPr>
            </w:pPr>
            <w:r w:rsidRPr="00A068B0">
              <w:rPr>
                <w:spacing w:val="0"/>
                <w:sz w:val="20"/>
              </w:rPr>
              <w:t>PH1</w:t>
            </w:r>
          </w:p>
        </w:tc>
        <w:tc>
          <w:tcPr>
            <w:tcW w:w="606" w:type="dxa"/>
          </w:tcPr>
          <w:p w14:paraId="70D5A710" w14:textId="77777777" w:rsidR="00E540D5" w:rsidRPr="00A068B0" w:rsidRDefault="00E540D5" w:rsidP="000A6A63">
            <w:pPr>
              <w:rPr>
                <w:spacing w:val="0"/>
                <w:sz w:val="20"/>
              </w:rPr>
            </w:pPr>
            <w:r w:rsidRPr="00A068B0">
              <w:rPr>
                <w:spacing w:val="0"/>
                <w:sz w:val="20"/>
              </w:rPr>
              <w:t>PH2</w:t>
            </w:r>
          </w:p>
        </w:tc>
        <w:tc>
          <w:tcPr>
            <w:tcW w:w="606" w:type="dxa"/>
          </w:tcPr>
          <w:p w14:paraId="4F770D7E" w14:textId="77777777" w:rsidR="00E540D5" w:rsidRPr="00A068B0" w:rsidRDefault="00E540D5" w:rsidP="000A6A63">
            <w:pPr>
              <w:rPr>
                <w:spacing w:val="0"/>
                <w:sz w:val="20"/>
              </w:rPr>
            </w:pPr>
            <w:r w:rsidRPr="00A068B0">
              <w:rPr>
                <w:spacing w:val="0"/>
                <w:sz w:val="20"/>
              </w:rPr>
              <w:t>PH3</w:t>
            </w:r>
          </w:p>
        </w:tc>
        <w:tc>
          <w:tcPr>
            <w:tcW w:w="2007" w:type="dxa"/>
            <w:vMerge/>
          </w:tcPr>
          <w:p w14:paraId="254D7E35" w14:textId="77777777" w:rsidR="00E540D5" w:rsidRPr="00A068B0" w:rsidRDefault="00E540D5" w:rsidP="000A6A63">
            <w:pPr>
              <w:rPr>
                <w:spacing w:val="0"/>
                <w:sz w:val="20"/>
              </w:rPr>
            </w:pPr>
          </w:p>
        </w:tc>
      </w:tr>
      <w:tr w:rsidR="00E540D5" w:rsidRPr="003B2076" w14:paraId="3D92BA30" w14:textId="77777777" w:rsidTr="003760BA">
        <w:tblPrEx>
          <w:tblLook w:val="01E0" w:firstRow="1" w:lastRow="1" w:firstColumn="1" w:lastColumn="1" w:noHBand="0" w:noVBand="0"/>
        </w:tblPrEx>
        <w:tc>
          <w:tcPr>
            <w:tcW w:w="1984" w:type="dxa"/>
          </w:tcPr>
          <w:p w14:paraId="0414F727" w14:textId="77777777" w:rsidR="00E540D5" w:rsidRPr="00A068B0" w:rsidRDefault="00E540D5" w:rsidP="000A6A63">
            <w:pPr>
              <w:rPr>
                <w:spacing w:val="0"/>
                <w:sz w:val="20"/>
              </w:rPr>
            </w:pPr>
          </w:p>
        </w:tc>
        <w:tc>
          <w:tcPr>
            <w:tcW w:w="2438" w:type="dxa"/>
          </w:tcPr>
          <w:p w14:paraId="335A449F" w14:textId="05DB8177" w:rsidR="00E540D5" w:rsidRPr="00A068B0" w:rsidRDefault="00E540D5" w:rsidP="000A6A63">
            <w:pPr>
              <w:rPr>
                <w:spacing w:val="0"/>
                <w:sz w:val="20"/>
              </w:rPr>
            </w:pPr>
          </w:p>
        </w:tc>
        <w:tc>
          <w:tcPr>
            <w:tcW w:w="1675" w:type="dxa"/>
          </w:tcPr>
          <w:p w14:paraId="29075D1B" w14:textId="77777777" w:rsidR="00E540D5" w:rsidRPr="00A068B0" w:rsidRDefault="00E540D5" w:rsidP="000A6A63">
            <w:pPr>
              <w:rPr>
                <w:spacing w:val="0"/>
                <w:sz w:val="20"/>
              </w:rPr>
            </w:pPr>
          </w:p>
        </w:tc>
        <w:tc>
          <w:tcPr>
            <w:tcW w:w="606" w:type="dxa"/>
          </w:tcPr>
          <w:p w14:paraId="1A8BAA61" w14:textId="77777777" w:rsidR="00E540D5" w:rsidRPr="00A068B0" w:rsidRDefault="00E540D5" w:rsidP="000A6A63">
            <w:pPr>
              <w:rPr>
                <w:spacing w:val="0"/>
                <w:sz w:val="20"/>
              </w:rPr>
            </w:pPr>
          </w:p>
        </w:tc>
        <w:tc>
          <w:tcPr>
            <w:tcW w:w="606" w:type="dxa"/>
          </w:tcPr>
          <w:p w14:paraId="7B140F58" w14:textId="77777777" w:rsidR="00E540D5" w:rsidRPr="00A068B0" w:rsidRDefault="00E540D5" w:rsidP="000A6A63">
            <w:pPr>
              <w:rPr>
                <w:spacing w:val="0"/>
                <w:sz w:val="20"/>
              </w:rPr>
            </w:pPr>
          </w:p>
        </w:tc>
        <w:tc>
          <w:tcPr>
            <w:tcW w:w="606" w:type="dxa"/>
          </w:tcPr>
          <w:p w14:paraId="4B9DA771" w14:textId="77777777" w:rsidR="00E540D5" w:rsidRPr="00A068B0" w:rsidRDefault="00E540D5" w:rsidP="000A6A63">
            <w:pPr>
              <w:rPr>
                <w:spacing w:val="0"/>
                <w:sz w:val="20"/>
              </w:rPr>
            </w:pPr>
          </w:p>
        </w:tc>
        <w:tc>
          <w:tcPr>
            <w:tcW w:w="2007" w:type="dxa"/>
          </w:tcPr>
          <w:p w14:paraId="7A2D7948" w14:textId="77777777" w:rsidR="00E540D5" w:rsidRPr="00A068B0" w:rsidRDefault="00E540D5" w:rsidP="000A6A63">
            <w:pPr>
              <w:rPr>
                <w:spacing w:val="0"/>
                <w:sz w:val="20"/>
              </w:rPr>
            </w:pPr>
          </w:p>
        </w:tc>
      </w:tr>
      <w:tr w:rsidR="00E540D5" w:rsidRPr="003B2076" w14:paraId="28DC2715" w14:textId="77777777" w:rsidTr="003760BA">
        <w:tblPrEx>
          <w:tblLook w:val="01E0" w:firstRow="1" w:lastRow="1" w:firstColumn="1" w:lastColumn="1" w:noHBand="0" w:noVBand="0"/>
        </w:tblPrEx>
        <w:tc>
          <w:tcPr>
            <w:tcW w:w="1984" w:type="dxa"/>
          </w:tcPr>
          <w:p w14:paraId="40FDA72B" w14:textId="77777777" w:rsidR="00E540D5" w:rsidRPr="00A068B0" w:rsidRDefault="00E540D5" w:rsidP="000A6A63">
            <w:pPr>
              <w:rPr>
                <w:spacing w:val="0"/>
                <w:sz w:val="20"/>
              </w:rPr>
            </w:pPr>
          </w:p>
        </w:tc>
        <w:tc>
          <w:tcPr>
            <w:tcW w:w="2438" w:type="dxa"/>
          </w:tcPr>
          <w:p w14:paraId="5E02ED64" w14:textId="13B8EA31" w:rsidR="00E540D5" w:rsidRPr="00A068B0" w:rsidRDefault="00E540D5" w:rsidP="000A6A63">
            <w:pPr>
              <w:rPr>
                <w:spacing w:val="0"/>
                <w:sz w:val="20"/>
              </w:rPr>
            </w:pPr>
          </w:p>
        </w:tc>
        <w:tc>
          <w:tcPr>
            <w:tcW w:w="1675" w:type="dxa"/>
          </w:tcPr>
          <w:p w14:paraId="315A0E30" w14:textId="77777777" w:rsidR="00E540D5" w:rsidRPr="00A068B0" w:rsidRDefault="00E540D5" w:rsidP="000A6A63">
            <w:pPr>
              <w:rPr>
                <w:spacing w:val="0"/>
                <w:sz w:val="20"/>
              </w:rPr>
            </w:pPr>
          </w:p>
        </w:tc>
        <w:tc>
          <w:tcPr>
            <w:tcW w:w="606" w:type="dxa"/>
          </w:tcPr>
          <w:p w14:paraId="66DF20C0" w14:textId="77777777" w:rsidR="00E540D5" w:rsidRPr="00A068B0" w:rsidRDefault="00E540D5" w:rsidP="000A6A63">
            <w:pPr>
              <w:rPr>
                <w:spacing w:val="0"/>
                <w:sz w:val="20"/>
              </w:rPr>
            </w:pPr>
          </w:p>
        </w:tc>
        <w:tc>
          <w:tcPr>
            <w:tcW w:w="606" w:type="dxa"/>
          </w:tcPr>
          <w:p w14:paraId="18F8535F" w14:textId="77777777" w:rsidR="00E540D5" w:rsidRPr="00A068B0" w:rsidRDefault="00E540D5" w:rsidP="000A6A63">
            <w:pPr>
              <w:rPr>
                <w:spacing w:val="0"/>
                <w:sz w:val="20"/>
              </w:rPr>
            </w:pPr>
          </w:p>
        </w:tc>
        <w:tc>
          <w:tcPr>
            <w:tcW w:w="606" w:type="dxa"/>
          </w:tcPr>
          <w:p w14:paraId="09A33364" w14:textId="77777777" w:rsidR="00E540D5" w:rsidRPr="00A068B0" w:rsidRDefault="00E540D5" w:rsidP="000A6A63">
            <w:pPr>
              <w:rPr>
                <w:spacing w:val="0"/>
                <w:sz w:val="20"/>
              </w:rPr>
            </w:pPr>
          </w:p>
        </w:tc>
        <w:tc>
          <w:tcPr>
            <w:tcW w:w="2007" w:type="dxa"/>
          </w:tcPr>
          <w:p w14:paraId="54F72891" w14:textId="77777777" w:rsidR="00E540D5" w:rsidRPr="00A068B0" w:rsidRDefault="00E540D5" w:rsidP="000A6A63">
            <w:pPr>
              <w:rPr>
                <w:spacing w:val="0"/>
                <w:sz w:val="20"/>
              </w:rPr>
            </w:pPr>
          </w:p>
        </w:tc>
      </w:tr>
      <w:tr w:rsidR="00E540D5" w:rsidRPr="003B2076" w14:paraId="06248673" w14:textId="77777777" w:rsidTr="003760BA">
        <w:tblPrEx>
          <w:tblLook w:val="01E0" w:firstRow="1" w:lastRow="1" w:firstColumn="1" w:lastColumn="1" w:noHBand="0" w:noVBand="0"/>
        </w:tblPrEx>
        <w:tc>
          <w:tcPr>
            <w:tcW w:w="1984" w:type="dxa"/>
          </w:tcPr>
          <w:p w14:paraId="20D41364" w14:textId="77777777" w:rsidR="00E540D5" w:rsidRPr="00A068B0" w:rsidRDefault="00E540D5" w:rsidP="000A6A63">
            <w:pPr>
              <w:rPr>
                <w:spacing w:val="0"/>
                <w:sz w:val="20"/>
              </w:rPr>
            </w:pPr>
          </w:p>
          <w:p w14:paraId="02F8B71A" w14:textId="77777777" w:rsidR="00E540D5" w:rsidRPr="00A068B0" w:rsidRDefault="00E540D5" w:rsidP="000A6A63">
            <w:pPr>
              <w:rPr>
                <w:spacing w:val="0"/>
                <w:sz w:val="20"/>
              </w:rPr>
            </w:pPr>
          </w:p>
        </w:tc>
        <w:tc>
          <w:tcPr>
            <w:tcW w:w="2438" w:type="dxa"/>
          </w:tcPr>
          <w:p w14:paraId="1A9516C5" w14:textId="5CB0CE20" w:rsidR="00E540D5" w:rsidRPr="00A068B0" w:rsidRDefault="00E540D5" w:rsidP="000A6A63">
            <w:pPr>
              <w:rPr>
                <w:spacing w:val="0"/>
                <w:sz w:val="20"/>
              </w:rPr>
            </w:pPr>
          </w:p>
        </w:tc>
        <w:tc>
          <w:tcPr>
            <w:tcW w:w="1675" w:type="dxa"/>
          </w:tcPr>
          <w:p w14:paraId="6497517E" w14:textId="77777777" w:rsidR="00E540D5" w:rsidRPr="00A068B0" w:rsidRDefault="00E540D5" w:rsidP="000A6A63">
            <w:pPr>
              <w:rPr>
                <w:spacing w:val="0"/>
                <w:sz w:val="20"/>
              </w:rPr>
            </w:pPr>
          </w:p>
        </w:tc>
        <w:tc>
          <w:tcPr>
            <w:tcW w:w="606" w:type="dxa"/>
          </w:tcPr>
          <w:p w14:paraId="1C1E3C05" w14:textId="77777777" w:rsidR="00E540D5" w:rsidRPr="00A068B0" w:rsidRDefault="00E540D5" w:rsidP="000A6A63">
            <w:pPr>
              <w:rPr>
                <w:spacing w:val="0"/>
                <w:sz w:val="20"/>
              </w:rPr>
            </w:pPr>
          </w:p>
        </w:tc>
        <w:tc>
          <w:tcPr>
            <w:tcW w:w="606" w:type="dxa"/>
          </w:tcPr>
          <w:p w14:paraId="4EF15F36" w14:textId="77777777" w:rsidR="00E540D5" w:rsidRPr="00A068B0" w:rsidRDefault="00E540D5" w:rsidP="000A6A63">
            <w:pPr>
              <w:rPr>
                <w:spacing w:val="0"/>
                <w:sz w:val="20"/>
              </w:rPr>
            </w:pPr>
          </w:p>
        </w:tc>
        <w:tc>
          <w:tcPr>
            <w:tcW w:w="606" w:type="dxa"/>
          </w:tcPr>
          <w:p w14:paraId="1CDE7AD4" w14:textId="77777777" w:rsidR="00E540D5" w:rsidRPr="00A068B0" w:rsidRDefault="00E540D5" w:rsidP="000A6A63">
            <w:pPr>
              <w:rPr>
                <w:spacing w:val="0"/>
                <w:sz w:val="20"/>
              </w:rPr>
            </w:pPr>
          </w:p>
        </w:tc>
        <w:tc>
          <w:tcPr>
            <w:tcW w:w="2007" w:type="dxa"/>
          </w:tcPr>
          <w:p w14:paraId="1E1AD32F" w14:textId="77777777" w:rsidR="00E540D5" w:rsidRPr="00A068B0" w:rsidRDefault="00E540D5" w:rsidP="000A6A63">
            <w:pPr>
              <w:rPr>
                <w:spacing w:val="0"/>
                <w:sz w:val="20"/>
              </w:rPr>
            </w:pPr>
          </w:p>
        </w:tc>
      </w:tr>
      <w:tr w:rsidR="00E540D5" w:rsidRPr="003B2076" w14:paraId="28F0AB59" w14:textId="77777777" w:rsidTr="003760BA">
        <w:tblPrEx>
          <w:tblLook w:val="01E0" w:firstRow="1" w:lastRow="1" w:firstColumn="1" w:lastColumn="1" w:noHBand="0" w:noVBand="0"/>
        </w:tblPrEx>
        <w:tc>
          <w:tcPr>
            <w:tcW w:w="1984" w:type="dxa"/>
          </w:tcPr>
          <w:p w14:paraId="42468B1F" w14:textId="77777777" w:rsidR="00E540D5" w:rsidRPr="00A068B0" w:rsidRDefault="00E540D5" w:rsidP="000A6A63">
            <w:pPr>
              <w:rPr>
                <w:spacing w:val="0"/>
                <w:sz w:val="20"/>
              </w:rPr>
            </w:pPr>
          </w:p>
        </w:tc>
        <w:tc>
          <w:tcPr>
            <w:tcW w:w="2438" w:type="dxa"/>
          </w:tcPr>
          <w:p w14:paraId="2753F795" w14:textId="227943F3" w:rsidR="00E540D5" w:rsidRPr="00A068B0" w:rsidRDefault="00E540D5" w:rsidP="000A6A63">
            <w:pPr>
              <w:rPr>
                <w:spacing w:val="0"/>
                <w:sz w:val="20"/>
              </w:rPr>
            </w:pPr>
          </w:p>
        </w:tc>
        <w:tc>
          <w:tcPr>
            <w:tcW w:w="1675" w:type="dxa"/>
          </w:tcPr>
          <w:p w14:paraId="5B4DE85E" w14:textId="77777777" w:rsidR="00E540D5" w:rsidRPr="00A068B0" w:rsidRDefault="00E540D5" w:rsidP="000A6A63">
            <w:pPr>
              <w:rPr>
                <w:spacing w:val="0"/>
                <w:sz w:val="20"/>
              </w:rPr>
            </w:pPr>
          </w:p>
        </w:tc>
        <w:tc>
          <w:tcPr>
            <w:tcW w:w="606" w:type="dxa"/>
          </w:tcPr>
          <w:p w14:paraId="56D844CD" w14:textId="77777777" w:rsidR="00E540D5" w:rsidRPr="00A068B0" w:rsidRDefault="00E540D5" w:rsidP="000A6A63">
            <w:pPr>
              <w:rPr>
                <w:spacing w:val="0"/>
                <w:sz w:val="20"/>
              </w:rPr>
            </w:pPr>
          </w:p>
        </w:tc>
        <w:tc>
          <w:tcPr>
            <w:tcW w:w="606" w:type="dxa"/>
          </w:tcPr>
          <w:p w14:paraId="41D44078" w14:textId="77777777" w:rsidR="00E540D5" w:rsidRPr="00A068B0" w:rsidRDefault="00E540D5" w:rsidP="000A6A63">
            <w:pPr>
              <w:rPr>
                <w:spacing w:val="0"/>
                <w:sz w:val="20"/>
              </w:rPr>
            </w:pPr>
          </w:p>
        </w:tc>
        <w:tc>
          <w:tcPr>
            <w:tcW w:w="606" w:type="dxa"/>
          </w:tcPr>
          <w:p w14:paraId="06BA06D3" w14:textId="77777777" w:rsidR="00E540D5" w:rsidRPr="00A068B0" w:rsidRDefault="00E540D5" w:rsidP="000A6A63">
            <w:pPr>
              <w:rPr>
                <w:spacing w:val="0"/>
                <w:sz w:val="20"/>
              </w:rPr>
            </w:pPr>
          </w:p>
        </w:tc>
        <w:tc>
          <w:tcPr>
            <w:tcW w:w="2007" w:type="dxa"/>
          </w:tcPr>
          <w:p w14:paraId="29A48E37" w14:textId="77777777" w:rsidR="00E540D5" w:rsidRPr="00A068B0" w:rsidRDefault="00E540D5" w:rsidP="000A6A63">
            <w:pPr>
              <w:rPr>
                <w:spacing w:val="0"/>
                <w:sz w:val="20"/>
              </w:rPr>
            </w:pPr>
          </w:p>
        </w:tc>
      </w:tr>
      <w:tr w:rsidR="00E540D5" w:rsidRPr="003B2076" w14:paraId="7819A62A" w14:textId="77777777" w:rsidTr="003760BA">
        <w:tblPrEx>
          <w:tblLook w:val="01E0" w:firstRow="1" w:lastRow="1" w:firstColumn="1" w:lastColumn="1" w:noHBand="0" w:noVBand="0"/>
        </w:tblPrEx>
        <w:tc>
          <w:tcPr>
            <w:tcW w:w="1984" w:type="dxa"/>
          </w:tcPr>
          <w:p w14:paraId="33EA473B" w14:textId="77777777" w:rsidR="00E540D5" w:rsidRPr="00A068B0" w:rsidRDefault="00E540D5" w:rsidP="000A6A63">
            <w:pPr>
              <w:rPr>
                <w:spacing w:val="0"/>
                <w:sz w:val="20"/>
              </w:rPr>
            </w:pPr>
          </w:p>
        </w:tc>
        <w:tc>
          <w:tcPr>
            <w:tcW w:w="2438" w:type="dxa"/>
          </w:tcPr>
          <w:p w14:paraId="3DBB6A5D" w14:textId="4F7236D6" w:rsidR="00E540D5" w:rsidRPr="00A068B0" w:rsidRDefault="00E540D5" w:rsidP="000A6A63">
            <w:pPr>
              <w:rPr>
                <w:spacing w:val="0"/>
                <w:sz w:val="20"/>
              </w:rPr>
            </w:pPr>
          </w:p>
        </w:tc>
        <w:tc>
          <w:tcPr>
            <w:tcW w:w="1675" w:type="dxa"/>
          </w:tcPr>
          <w:p w14:paraId="59EC5A02" w14:textId="77777777" w:rsidR="00E540D5" w:rsidRPr="00A068B0" w:rsidRDefault="00E540D5" w:rsidP="000A6A63">
            <w:pPr>
              <w:rPr>
                <w:spacing w:val="0"/>
                <w:sz w:val="20"/>
              </w:rPr>
            </w:pPr>
          </w:p>
        </w:tc>
        <w:tc>
          <w:tcPr>
            <w:tcW w:w="606" w:type="dxa"/>
          </w:tcPr>
          <w:p w14:paraId="5B45F1F7" w14:textId="77777777" w:rsidR="00E540D5" w:rsidRPr="00A068B0" w:rsidRDefault="00E540D5" w:rsidP="000A6A63">
            <w:pPr>
              <w:rPr>
                <w:spacing w:val="0"/>
                <w:sz w:val="20"/>
              </w:rPr>
            </w:pPr>
          </w:p>
        </w:tc>
        <w:tc>
          <w:tcPr>
            <w:tcW w:w="606" w:type="dxa"/>
          </w:tcPr>
          <w:p w14:paraId="25607882" w14:textId="77777777" w:rsidR="00E540D5" w:rsidRPr="00A068B0" w:rsidRDefault="00E540D5" w:rsidP="000A6A63">
            <w:pPr>
              <w:rPr>
                <w:spacing w:val="0"/>
                <w:sz w:val="20"/>
              </w:rPr>
            </w:pPr>
          </w:p>
        </w:tc>
        <w:tc>
          <w:tcPr>
            <w:tcW w:w="606" w:type="dxa"/>
          </w:tcPr>
          <w:p w14:paraId="00FBDCA9" w14:textId="77777777" w:rsidR="00E540D5" w:rsidRPr="00A068B0" w:rsidRDefault="00E540D5" w:rsidP="000A6A63">
            <w:pPr>
              <w:rPr>
                <w:spacing w:val="0"/>
                <w:sz w:val="20"/>
              </w:rPr>
            </w:pPr>
          </w:p>
        </w:tc>
        <w:tc>
          <w:tcPr>
            <w:tcW w:w="2007" w:type="dxa"/>
          </w:tcPr>
          <w:p w14:paraId="594CF32B" w14:textId="77777777" w:rsidR="00E540D5" w:rsidRPr="00A068B0" w:rsidRDefault="00E540D5" w:rsidP="000A6A63">
            <w:pPr>
              <w:rPr>
                <w:spacing w:val="0"/>
                <w:sz w:val="20"/>
              </w:rPr>
            </w:pPr>
          </w:p>
        </w:tc>
      </w:tr>
      <w:tr w:rsidR="00E540D5" w:rsidRPr="003B2076" w14:paraId="18B15F03" w14:textId="77777777" w:rsidTr="003760BA">
        <w:tblPrEx>
          <w:tblLook w:val="01E0" w:firstRow="1" w:lastRow="1" w:firstColumn="1" w:lastColumn="1" w:noHBand="0" w:noVBand="0"/>
        </w:tblPrEx>
        <w:tc>
          <w:tcPr>
            <w:tcW w:w="1984" w:type="dxa"/>
          </w:tcPr>
          <w:p w14:paraId="0B0893FE" w14:textId="77777777" w:rsidR="00E540D5" w:rsidRPr="00A068B0" w:rsidRDefault="00E540D5" w:rsidP="000A6A63">
            <w:pPr>
              <w:rPr>
                <w:spacing w:val="0"/>
                <w:sz w:val="20"/>
              </w:rPr>
            </w:pPr>
          </w:p>
        </w:tc>
        <w:tc>
          <w:tcPr>
            <w:tcW w:w="2438" w:type="dxa"/>
          </w:tcPr>
          <w:p w14:paraId="63223F21" w14:textId="7EE91C67" w:rsidR="00E540D5" w:rsidRPr="00A068B0" w:rsidRDefault="00E540D5" w:rsidP="000A6A63">
            <w:pPr>
              <w:rPr>
                <w:spacing w:val="0"/>
                <w:sz w:val="20"/>
              </w:rPr>
            </w:pPr>
          </w:p>
        </w:tc>
        <w:tc>
          <w:tcPr>
            <w:tcW w:w="1675" w:type="dxa"/>
          </w:tcPr>
          <w:p w14:paraId="33DCB63F" w14:textId="77777777" w:rsidR="00E540D5" w:rsidRPr="00A068B0" w:rsidRDefault="00E540D5" w:rsidP="000A6A63">
            <w:pPr>
              <w:rPr>
                <w:spacing w:val="0"/>
                <w:sz w:val="20"/>
              </w:rPr>
            </w:pPr>
          </w:p>
        </w:tc>
        <w:tc>
          <w:tcPr>
            <w:tcW w:w="606" w:type="dxa"/>
          </w:tcPr>
          <w:p w14:paraId="35485FE3" w14:textId="77777777" w:rsidR="00E540D5" w:rsidRPr="00A068B0" w:rsidRDefault="00E540D5" w:rsidP="000A6A63">
            <w:pPr>
              <w:rPr>
                <w:spacing w:val="0"/>
                <w:sz w:val="20"/>
              </w:rPr>
            </w:pPr>
          </w:p>
        </w:tc>
        <w:tc>
          <w:tcPr>
            <w:tcW w:w="606" w:type="dxa"/>
          </w:tcPr>
          <w:p w14:paraId="34934881" w14:textId="77777777" w:rsidR="00E540D5" w:rsidRPr="00A068B0" w:rsidRDefault="00E540D5" w:rsidP="000A6A63">
            <w:pPr>
              <w:rPr>
                <w:spacing w:val="0"/>
                <w:sz w:val="20"/>
              </w:rPr>
            </w:pPr>
          </w:p>
        </w:tc>
        <w:tc>
          <w:tcPr>
            <w:tcW w:w="606" w:type="dxa"/>
          </w:tcPr>
          <w:p w14:paraId="115149D1" w14:textId="77777777" w:rsidR="00E540D5" w:rsidRPr="00A068B0" w:rsidRDefault="00E540D5" w:rsidP="000A6A63">
            <w:pPr>
              <w:rPr>
                <w:spacing w:val="0"/>
                <w:sz w:val="20"/>
              </w:rPr>
            </w:pPr>
          </w:p>
        </w:tc>
        <w:tc>
          <w:tcPr>
            <w:tcW w:w="2007" w:type="dxa"/>
          </w:tcPr>
          <w:p w14:paraId="76899F4E" w14:textId="77777777" w:rsidR="00E540D5" w:rsidRPr="00A068B0" w:rsidRDefault="00E540D5" w:rsidP="000A6A63">
            <w:pPr>
              <w:rPr>
                <w:spacing w:val="0"/>
                <w:sz w:val="20"/>
              </w:rPr>
            </w:pPr>
          </w:p>
        </w:tc>
      </w:tr>
      <w:tr w:rsidR="00E540D5" w:rsidRPr="003B2076" w14:paraId="47BC9688" w14:textId="77777777" w:rsidTr="003760BA">
        <w:tblPrEx>
          <w:tblLook w:val="01E0" w:firstRow="1" w:lastRow="1" w:firstColumn="1" w:lastColumn="1" w:noHBand="0" w:noVBand="0"/>
        </w:tblPrEx>
        <w:tc>
          <w:tcPr>
            <w:tcW w:w="1984" w:type="dxa"/>
          </w:tcPr>
          <w:p w14:paraId="6796AA50" w14:textId="77777777" w:rsidR="00E540D5" w:rsidRPr="00A068B0" w:rsidRDefault="00E540D5" w:rsidP="000A6A63">
            <w:pPr>
              <w:rPr>
                <w:spacing w:val="0"/>
                <w:sz w:val="20"/>
              </w:rPr>
            </w:pPr>
          </w:p>
        </w:tc>
        <w:tc>
          <w:tcPr>
            <w:tcW w:w="2438" w:type="dxa"/>
          </w:tcPr>
          <w:p w14:paraId="1A10B00F" w14:textId="381FEB8E" w:rsidR="00E540D5" w:rsidRPr="00A068B0" w:rsidRDefault="00E540D5" w:rsidP="000A6A63">
            <w:pPr>
              <w:rPr>
                <w:spacing w:val="0"/>
                <w:sz w:val="20"/>
              </w:rPr>
            </w:pPr>
          </w:p>
        </w:tc>
        <w:tc>
          <w:tcPr>
            <w:tcW w:w="1675" w:type="dxa"/>
          </w:tcPr>
          <w:p w14:paraId="0D3EDFA2" w14:textId="77777777" w:rsidR="00E540D5" w:rsidRPr="00A068B0" w:rsidRDefault="00E540D5" w:rsidP="000A6A63">
            <w:pPr>
              <w:rPr>
                <w:spacing w:val="0"/>
                <w:sz w:val="20"/>
              </w:rPr>
            </w:pPr>
          </w:p>
        </w:tc>
        <w:tc>
          <w:tcPr>
            <w:tcW w:w="606" w:type="dxa"/>
          </w:tcPr>
          <w:p w14:paraId="4015F576" w14:textId="77777777" w:rsidR="00E540D5" w:rsidRPr="00A068B0" w:rsidRDefault="00E540D5" w:rsidP="000A6A63">
            <w:pPr>
              <w:rPr>
                <w:spacing w:val="0"/>
                <w:sz w:val="20"/>
              </w:rPr>
            </w:pPr>
          </w:p>
        </w:tc>
        <w:tc>
          <w:tcPr>
            <w:tcW w:w="606" w:type="dxa"/>
          </w:tcPr>
          <w:p w14:paraId="25767EC5" w14:textId="77777777" w:rsidR="00E540D5" w:rsidRPr="00A068B0" w:rsidRDefault="00E540D5" w:rsidP="000A6A63">
            <w:pPr>
              <w:rPr>
                <w:spacing w:val="0"/>
                <w:sz w:val="20"/>
              </w:rPr>
            </w:pPr>
          </w:p>
        </w:tc>
        <w:tc>
          <w:tcPr>
            <w:tcW w:w="606" w:type="dxa"/>
          </w:tcPr>
          <w:p w14:paraId="4DEA094F" w14:textId="77777777" w:rsidR="00E540D5" w:rsidRPr="00A068B0" w:rsidRDefault="00E540D5" w:rsidP="000A6A63">
            <w:pPr>
              <w:rPr>
                <w:spacing w:val="0"/>
                <w:sz w:val="20"/>
              </w:rPr>
            </w:pPr>
          </w:p>
        </w:tc>
        <w:tc>
          <w:tcPr>
            <w:tcW w:w="2007" w:type="dxa"/>
          </w:tcPr>
          <w:p w14:paraId="2673E8F4" w14:textId="77777777" w:rsidR="00E540D5" w:rsidRPr="00A068B0" w:rsidRDefault="00E540D5" w:rsidP="000A6A63">
            <w:pPr>
              <w:rPr>
                <w:spacing w:val="0"/>
                <w:sz w:val="20"/>
              </w:rPr>
            </w:pPr>
          </w:p>
        </w:tc>
      </w:tr>
      <w:tr w:rsidR="00E540D5" w:rsidRPr="003B2076" w14:paraId="34B6F931" w14:textId="77777777" w:rsidTr="003760BA">
        <w:tblPrEx>
          <w:tblLook w:val="01E0" w:firstRow="1" w:lastRow="1" w:firstColumn="1" w:lastColumn="1" w:noHBand="0" w:noVBand="0"/>
        </w:tblPrEx>
        <w:tc>
          <w:tcPr>
            <w:tcW w:w="1984" w:type="dxa"/>
          </w:tcPr>
          <w:p w14:paraId="28E7BA99" w14:textId="77777777" w:rsidR="00E540D5" w:rsidRPr="00A068B0" w:rsidRDefault="00E540D5" w:rsidP="000A6A63">
            <w:pPr>
              <w:rPr>
                <w:spacing w:val="0"/>
                <w:sz w:val="20"/>
              </w:rPr>
            </w:pPr>
          </w:p>
        </w:tc>
        <w:tc>
          <w:tcPr>
            <w:tcW w:w="2438" w:type="dxa"/>
          </w:tcPr>
          <w:p w14:paraId="5CEE353B" w14:textId="158539A1" w:rsidR="00E540D5" w:rsidRPr="00A068B0" w:rsidRDefault="00E540D5" w:rsidP="000A6A63">
            <w:pPr>
              <w:rPr>
                <w:spacing w:val="0"/>
                <w:sz w:val="20"/>
              </w:rPr>
            </w:pPr>
          </w:p>
        </w:tc>
        <w:tc>
          <w:tcPr>
            <w:tcW w:w="1675" w:type="dxa"/>
          </w:tcPr>
          <w:p w14:paraId="397CF45F" w14:textId="77777777" w:rsidR="00E540D5" w:rsidRPr="00A068B0" w:rsidRDefault="00E540D5" w:rsidP="000A6A63">
            <w:pPr>
              <w:rPr>
                <w:spacing w:val="0"/>
                <w:sz w:val="20"/>
              </w:rPr>
            </w:pPr>
          </w:p>
        </w:tc>
        <w:tc>
          <w:tcPr>
            <w:tcW w:w="606" w:type="dxa"/>
          </w:tcPr>
          <w:p w14:paraId="09B7B57C" w14:textId="77777777" w:rsidR="00E540D5" w:rsidRPr="00A068B0" w:rsidRDefault="00E540D5" w:rsidP="000A6A63">
            <w:pPr>
              <w:rPr>
                <w:spacing w:val="0"/>
                <w:sz w:val="20"/>
              </w:rPr>
            </w:pPr>
          </w:p>
        </w:tc>
        <w:tc>
          <w:tcPr>
            <w:tcW w:w="606" w:type="dxa"/>
          </w:tcPr>
          <w:p w14:paraId="67BA08C5" w14:textId="77777777" w:rsidR="00E540D5" w:rsidRPr="00A068B0" w:rsidRDefault="00E540D5" w:rsidP="000A6A63">
            <w:pPr>
              <w:rPr>
                <w:spacing w:val="0"/>
                <w:sz w:val="20"/>
              </w:rPr>
            </w:pPr>
          </w:p>
        </w:tc>
        <w:tc>
          <w:tcPr>
            <w:tcW w:w="606" w:type="dxa"/>
          </w:tcPr>
          <w:p w14:paraId="66EF6CA5" w14:textId="77777777" w:rsidR="00E540D5" w:rsidRPr="00A068B0" w:rsidRDefault="00E540D5" w:rsidP="000A6A63">
            <w:pPr>
              <w:rPr>
                <w:spacing w:val="0"/>
                <w:sz w:val="20"/>
              </w:rPr>
            </w:pPr>
          </w:p>
        </w:tc>
        <w:tc>
          <w:tcPr>
            <w:tcW w:w="2007" w:type="dxa"/>
          </w:tcPr>
          <w:p w14:paraId="0A27D22F" w14:textId="77777777" w:rsidR="00E540D5" w:rsidRPr="00A068B0" w:rsidRDefault="00E540D5" w:rsidP="000A6A63">
            <w:pPr>
              <w:rPr>
                <w:spacing w:val="0"/>
                <w:sz w:val="20"/>
              </w:rPr>
            </w:pPr>
          </w:p>
        </w:tc>
      </w:tr>
      <w:tr w:rsidR="00E540D5" w:rsidRPr="003B2076" w14:paraId="0DFF188C" w14:textId="77777777" w:rsidTr="003760BA">
        <w:tblPrEx>
          <w:tblLook w:val="01E0" w:firstRow="1" w:lastRow="1" w:firstColumn="1" w:lastColumn="1" w:noHBand="0" w:noVBand="0"/>
        </w:tblPrEx>
        <w:tc>
          <w:tcPr>
            <w:tcW w:w="1984" w:type="dxa"/>
          </w:tcPr>
          <w:p w14:paraId="6A829567" w14:textId="77777777" w:rsidR="00E540D5" w:rsidRPr="00A068B0" w:rsidRDefault="00E540D5" w:rsidP="000A6A63">
            <w:pPr>
              <w:rPr>
                <w:spacing w:val="0"/>
                <w:sz w:val="20"/>
              </w:rPr>
            </w:pPr>
          </w:p>
        </w:tc>
        <w:tc>
          <w:tcPr>
            <w:tcW w:w="2438" w:type="dxa"/>
          </w:tcPr>
          <w:p w14:paraId="2EAA90FF" w14:textId="2F338F13" w:rsidR="00E540D5" w:rsidRPr="00A068B0" w:rsidRDefault="00E540D5" w:rsidP="000A6A63">
            <w:pPr>
              <w:rPr>
                <w:spacing w:val="0"/>
                <w:sz w:val="20"/>
              </w:rPr>
            </w:pPr>
          </w:p>
        </w:tc>
        <w:tc>
          <w:tcPr>
            <w:tcW w:w="1675" w:type="dxa"/>
          </w:tcPr>
          <w:p w14:paraId="608954C9" w14:textId="77777777" w:rsidR="00E540D5" w:rsidRPr="00A068B0" w:rsidRDefault="00E540D5" w:rsidP="000A6A63">
            <w:pPr>
              <w:rPr>
                <w:spacing w:val="0"/>
                <w:sz w:val="20"/>
              </w:rPr>
            </w:pPr>
          </w:p>
        </w:tc>
        <w:tc>
          <w:tcPr>
            <w:tcW w:w="606" w:type="dxa"/>
          </w:tcPr>
          <w:p w14:paraId="0F868E2C" w14:textId="77777777" w:rsidR="00E540D5" w:rsidRPr="00A068B0" w:rsidRDefault="00E540D5" w:rsidP="000A6A63">
            <w:pPr>
              <w:rPr>
                <w:spacing w:val="0"/>
                <w:sz w:val="20"/>
              </w:rPr>
            </w:pPr>
          </w:p>
        </w:tc>
        <w:tc>
          <w:tcPr>
            <w:tcW w:w="606" w:type="dxa"/>
          </w:tcPr>
          <w:p w14:paraId="3808D7B8" w14:textId="77777777" w:rsidR="00E540D5" w:rsidRPr="00A068B0" w:rsidRDefault="00E540D5" w:rsidP="000A6A63">
            <w:pPr>
              <w:rPr>
                <w:spacing w:val="0"/>
                <w:sz w:val="20"/>
              </w:rPr>
            </w:pPr>
          </w:p>
        </w:tc>
        <w:tc>
          <w:tcPr>
            <w:tcW w:w="606" w:type="dxa"/>
          </w:tcPr>
          <w:p w14:paraId="46488E5A" w14:textId="77777777" w:rsidR="00E540D5" w:rsidRPr="00A068B0" w:rsidRDefault="00E540D5" w:rsidP="000A6A63">
            <w:pPr>
              <w:rPr>
                <w:spacing w:val="0"/>
                <w:sz w:val="20"/>
              </w:rPr>
            </w:pPr>
          </w:p>
        </w:tc>
        <w:tc>
          <w:tcPr>
            <w:tcW w:w="2007" w:type="dxa"/>
          </w:tcPr>
          <w:p w14:paraId="6889EABC" w14:textId="77777777" w:rsidR="00E540D5" w:rsidRPr="00A068B0" w:rsidRDefault="00E540D5" w:rsidP="000A6A63">
            <w:pPr>
              <w:rPr>
                <w:spacing w:val="0"/>
                <w:sz w:val="20"/>
              </w:rPr>
            </w:pPr>
          </w:p>
        </w:tc>
      </w:tr>
      <w:tr w:rsidR="00E540D5" w:rsidRPr="003B2076" w14:paraId="52F00029" w14:textId="77777777" w:rsidTr="003760BA">
        <w:tblPrEx>
          <w:tblLook w:val="01E0" w:firstRow="1" w:lastRow="1" w:firstColumn="1" w:lastColumn="1" w:noHBand="0" w:noVBand="0"/>
        </w:tblPrEx>
        <w:tc>
          <w:tcPr>
            <w:tcW w:w="1984" w:type="dxa"/>
          </w:tcPr>
          <w:p w14:paraId="0E5D7C11" w14:textId="77777777" w:rsidR="00E540D5" w:rsidRPr="00A068B0" w:rsidRDefault="00E540D5" w:rsidP="000A6A63">
            <w:pPr>
              <w:rPr>
                <w:spacing w:val="0"/>
                <w:sz w:val="20"/>
              </w:rPr>
            </w:pPr>
          </w:p>
        </w:tc>
        <w:tc>
          <w:tcPr>
            <w:tcW w:w="2438" w:type="dxa"/>
          </w:tcPr>
          <w:p w14:paraId="336D5D69" w14:textId="6438FE9E" w:rsidR="00E540D5" w:rsidRPr="00A068B0" w:rsidRDefault="00E540D5" w:rsidP="000A6A63">
            <w:pPr>
              <w:rPr>
                <w:spacing w:val="0"/>
                <w:sz w:val="20"/>
              </w:rPr>
            </w:pPr>
          </w:p>
        </w:tc>
        <w:tc>
          <w:tcPr>
            <w:tcW w:w="1675" w:type="dxa"/>
          </w:tcPr>
          <w:p w14:paraId="05A558B2" w14:textId="77777777" w:rsidR="00E540D5" w:rsidRPr="00A068B0" w:rsidRDefault="00E540D5" w:rsidP="000A6A63">
            <w:pPr>
              <w:rPr>
                <w:spacing w:val="0"/>
                <w:sz w:val="20"/>
              </w:rPr>
            </w:pPr>
          </w:p>
        </w:tc>
        <w:tc>
          <w:tcPr>
            <w:tcW w:w="606" w:type="dxa"/>
          </w:tcPr>
          <w:p w14:paraId="33484615" w14:textId="77777777" w:rsidR="00E540D5" w:rsidRPr="00A068B0" w:rsidRDefault="00E540D5" w:rsidP="000A6A63">
            <w:pPr>
              <w:rPr>
                <w:spacing w:val="0"/>
                <w:sz w:val="20"/>
              </w:rPr>
            </w:pPr>
          </w:p>
        </w:tc>
        <w:tc>
          <w:tcPr>
            <w:tcW w:w="606" w:type="dxa"/>
          </w:tcPr>
          <w:p w14:paraId="76B56DEA" w14:textId="77777777" w:rsidR="00E540D5" w:rsidRPr="00A068B0" w:rsidRDefault="00E540D5" w:rsidP="000A6A63">
            <w:pPr>
              <w:rPr>
                <w:spacing w:val="0"/>
                <w:sz w:val="20"/>
              </w:rPr>
            </w:pPr>
          </w:p>
        </w:tc>
        <w:tc>
          <w:tcPr>
            <w:tcW w:w="606" w:type="dxa"/>
          </w:tcPr>
          <w:p w14:paraId="2946A57E" w14:textId="77777777" w:rsidR="00E540D5" w:rsidRPr="00A068B0" w:rsidRDefault="00E540D5" w:rsidP="000A6A63">
            <w:pPr>
              <w:rPr>
                <w:spacing w:val="0"/>
                <w:sz w:val="20"/>
              </w:rPr>
            </w:pPr>
          </w:p>
        </w:tc>
        <w:tc>
          <w:tcPr>
            <w:tcW w:w="2007" w:type="dxa"/>
          </w:tcPr>
          <w:p w14:paraId="16479370" w14:textId="77777777" w:rsidR="00E540D5" w:rsidRPr="00A068B0" w:rsidRDefault="00E540D5" w:rsidP="000A6A63">
            <w:pPr>
              <w:rPr>
                <w:spacing w:val="0"/>
                <w:sz w:val="20"/>
              </w:rPr>
            </w:pPr>
          </w:p>
        </w:tc>
      </w:tr>
      <w:tr w:rsidR="0029104E" w:rsidRPr="003B2076" w14:paraId="53673FAE" w14:textId="77777777" w:rsidTr="000A6A63">
        <w:tblPrEx>
          <w:tblLook w:val="01E0" w:firstRow="1" w:lastRow="1" w:firstColumn="1" w:lastColumn="1" w:noHBand="0" w:noVBand="0"/>
        </w:tblPrEx>
        <w:tc>
          <w:tcPr>
            <w:tcW w:w="9922" w:type="dxa"/>
            <w:gridSpan w:val="7"/>
          </w:tcPr>
          <w:p w14:paraId="5C4301E1" w14:textId="77777777" w:rsidR="0029104E" w:rsidRPr="00A068B0" w:rsidRDefault="0029104E" w:rsidP="00A068B0">
            <w:pPr>
              <w:spacing w:before="120" w:after="120"/>
              <w:rPr>
                <w:spacing w:val="0"/>
                <w:sz w:val="20"/>
                <w:szCs w:val="18"/>
              </w:rPr>
            </w:pPr>
            <w:r w:rsidRPr="00A068B0">
              <w:rPr>
                <w:rFonts w:eastAsia="Batang"/>
                <w:spacing w:val="0"/>
                <w:sz w:val="20"/>
                <w:szCs w:val="18"/>
              </w:rPr>
              <w:t xml:space="preserve">Use continuation sheet where more than 10 </w:t>
            </w:r>
            <w:r w:rsidRPr="00A068B0">
              <w:rPr>
                <w:rFonts w:eastAsia="Batang"/>
                <w:b/>
                <w:spacing w:val="0"/>
                <w:sz w:val="20"/>
                <w:szCs w:val="18"/>
              </w:rPr>
              <w:t>Micro-generator</w:t>
            </w:r>
            <w:r w:rsidRPr="00A068B0">
              <w:rPr>
                <w:rFonts w:eastAsia="Batang"/>
                <w:spacing w:val="0"/>
                <w:sz w:val="20"/>
                <w:szCs w:val="18"/>
              </w:rPr>
              <w:t>s are to be installed</w:t>
            </w:r>
            <w:r w:rsidRPr="00A068B0">
              <w:rPr>
                <w:spacing w:val="0"/>
                <w:sz w:val="20"/>
                <w:szCs w:val="18"/>
              </w:rPr>
              <w:t>.</w:t>
            </w:r>
          </w:p>
          <w:p w14:paraId="11ABFE8A" w14:textId="5758D066" w:rsidR="0029104E" w:rsidRPr="00A068B0" w:rsidRDefault="0029104E" w:rsidP="00A068B0">
            <w:pPr>
              <w:spacing w:before="120" w:after="120"/>
              <w:rPr>
                <w:spacing w:val="0"/>
                <w:sz w:val="20"/>
                <w:szCs w:val="18"/>
              </w:rPr>
            </w:pPr>
            <w:r w:rsidRPr="00A068B0">
              <w:rPr>
                <w:spacing w:val="0"/>
                <w:sz w:val="20"/>
                <w:szCs w:val="18"/>
              </w:rPr>
              <w:t xml:space="preserve">Please include an electronic map with the location of each </w:t>
            </w:r>
            <w:del w:id="73" w:author="Mike Kay" w:date="2018-09-25T16:28:00Z">
              <w:r w:rsidR="006137BC" w:rsidDel="006137BC">
                <w:rPr>
                  <w:spacing w:val="0"/>
                  <w:sz w:val="20"/>
                  <w:szCs w:val="18"/>
                </w:rPr>
                <w:delText xml:space="preserve">property </w:delText>
              </w:r>
            </w:del>
            <w:ins w:id="74" w:author="Mike Kay" w:date="2018-09-25T16:28:00Z">
              <w:r w:rsidR="006137BC">
                <w:rPr>
                  <w:spacing w:val="0"/>
                  <w:sz w:val="20"/>
                  <w:szCs w:val="18"/>
                </w:rPr>
                <w:t xml:space="preserve">premises </w:t>
              </w:r>
            </w:ins>
            <w:bookmarkStart w:id="75" w:name="_GoBack"/>
            <w:bookmarkEnd w:id="75"/>
            <w:r w:rsidRPr="00A068B0">
              <w:rPr>
                <w:spacing w:val="0"/>
                <w:sz w:val="20"/>
                <w:szCs w:val="18"/>
              </w:rPr>
              <w:t>highlighted in red.</w:t>
            </w:r>
          </w:p>
          <w:p w14:paraId="0E50B9E5" w14:textId="56AD3FE4" w:rsidR="0029104E" w:rsidRPr="00A068B0" w:rsidRDefault="0029104E" w:rsidP="00A068B0">
            <w:pPr>
              <w:spacing w:before="120" w:after="120"/>
              <w:rPr>
                <w:spacing w:val="0"/>
                <w:sz w:val="20"/>
                <w:szCs w:val="18"/>
              </w:rPr>
            </w:pPr>
            <w:r w:rsidRPr="00A068B0">
              <w:rPr>
                <w:spacing w:val="0"/>
                <w:sz w:val="20"/>
                <w:szCs w:val="18"/>
              </w:rPr>
              <w:t xml:space="preserve">Record </w:t>
            </w:r>
            <w:r w:rsidRPr="00A068B0">
              <w:rPr>
                <w:b/>
                <w:spacing w:val="0"/>
                <w:sz w:val="20"/>
                <w:szCs w:val="18"/>
              </w:rPr>
              <w:t>Micro-generator</w:t>
            </w:r>
            <w:r w:rsidRPr="00A068B0">
              <w:rPr>
                <w:spacing w:val="0"/>
                <w:sz w:val="20"/>
                <w:szCs w:val="18"/>
              </w:rPr>
              <w:t xml:space="preserve"> </w:t>
            </w:r>
            <w:r w:rsidRPr="00A068B0">
              <w:rPr>
                <w:b/>
                <w:spacing w:val="0"/>
                <w:sz w:val="20"/>
                <w:lang w:eastAsia="en-GB"/>
              </w:rPr>
              <w:t>Registered Capacity</w:t>
            </w:r>
            <w:r w:rsidRPr="00A068B0" w:rsidDel="00AF66AD">
              <w:rPr>
                <w:spacing w:val="0"/>
                <w:sz w:val="20"/>
                <w:szCs w:val="18"/>
              </w:rPr>
              <w:t xml:space="preserve"> </w:t>
            </w:r>
            <w:r w:rsidRPr="00A068B0">
              <w:rPr>
                <w:spacing w:val="0"/>
                <w:sz w:val="20"/>
                <w:szCs w:val="18"/>
              </w:rPr>
              <w:t>in kW at 230</w:t>
            </w:r>
            <w:r w:rsidR="004314BC" w:rsidRPr="00A068B0">
              <w:rPr>
                <w:spacing w:val="0"/>
                <w:sz w:val="20"/>
                <w:szCs w:val="18"/>
              </w:rPr>
              <w:t xml:space="preserve"> </w:t>
            </w:r>
            <w:r w:rsidRPr="00A068B0">
              <w:rPr>
                <w:spacing w:val="0"/>
                <w:sz w:val="20"/>
                <w:szCs w:val="18"/>
              </w:rPr>
              <w:t xml:space="preserve">V AC, to one decimal place, under PH1 for single phase supplies and under the relevant phase for two and three phase supplies. For </w:t>
            </w:r>
            <w:proofErr w:type="gramStart"/>
            <w:r w:rsidRPr="00A068B0">
              <w:rPr>
                <w:spacing w:val="0"/>
                <w:sz w:val="20"/>
                <w:szCs w:val="18"/>
              </w:rPr>
              <w:t>example</w:t>
            </w:r>
            <w:proofErr w:type="gramEnd"/>
            <w:r w:rsidRPr="00A068B0">
              <w:rPr>
                <w:spacing w:val="0"/>
                <w:sz w:val="20"/>
                <w:szCs w:val="18"/>
              </w:rPr>
              <w:t xml:space="preserve"> 2.8</w:t>
            </w:r>
            <w:r w:rsidR="004314BC" w:rsidRPr="00A068B0">
              <w:rPr>
                <w:spacing w:val="0"/>
                <w:sz w:val="20"/>
                <w:szCs w:val="18"/>
              </w:rPr>
              <w:t xml:space="preserve"> </w:t>
            </w:r>
            <w:r w:rsidRPr="00A068B0">
              <w:rPr>
                <w:spacing w:val="0"/>
                <w:sz w:val="20"/>
                <w:szCs w:val="18"/>
              </w:rPr>
              <w:t>kW.</w:t>
            </w:r>
          </w:p>
          <w:p w14:paraId="49F83DCA" w14:textId="1283B344" w:rsidR="00752498" w:rsidRPr="00A068B0" w:rsidRDefault="0029104E" w:rsidP="00A068B0">
            <w:pPr>
              <w:spacing w:before="120" w:after="120"/>
              <w:rPr>
                <w:spacing w:val="0"/>
                <w:sz w:val="20"/>
                <w:szCs w:val="18"/>
              </w:rPr>
            </w:pPr>
            <w:r w:rsidRPr="00A068B0">
              <w:rPr>
                <w:spacing w:val="0"/>
                <w:sz w:val="20"/>
                <w:szCs w:val="18"/>
              </w:rPr>
              <w:t xml:space="preserve">Detail on a separate sheet if there are any proposals to limit export to a lower figure than that of the </w:t>
            </w:r>
            <w:r w:rsidRPr="00A068B0">
              <w:rPr>
                <w:b/>
                <w:spacing w:val="0"/>
                <w:sz w:val="20"/>
                <w:szCs w:val="18"/>
              </w:rPr>
              <w:t>Micro-generator.</w:t>
            </w:r>
          </w:p>
        </w:tc>
      </w:tr>
    </w:tbl>
    <w:p w14:paraId="3B02D31F" w14:textId="77777777" w:rsidR="0029104E" w:rsidRPr="003B2076" w:rsidRDefault="0029104E" w:rsidP="0029104E">
      <w:pPr>
        <w:rPr>
          <w:rFonts w:eastAsia="Batang"/>
          <w:sz w:val="18"/>
          <w:szCs w:val="18"/>
        </w:rPr>
      </w:pPr>
    </w:p>
    <w:p w14:paraId="766A2F17" w14:textId="77777777" w:rsidR="0029104E" w:rsidRPr="00A068B0" w:rsidRDefault="0029104E" w:rsidP="0029104E">
      <w:pPr>
        <w:rPr>
          <w:sz w:val="20"/>
        </w:rPr>
      </w:pPr>
      <w:r w:rsidRPr="003B207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104"/>
        <w:gridCol w:w="349"/>
        <w:gridCol w:w="209"/>
        <w:gridCol w:w="911"/>
        <w:gridCol w:w="675"/>
        <w:gridCol w:w="946"/>
        <w:gridCol w:w="776"/>
        <w:gridCol w:w="667"/>
        <w:gridCol w:w="667"/>
        <w:gridCol w:w="671"/>
        <w:gridCol w:w="874"/>
      </w:tblGrid>
      <w:tr w:rsidR="0029104E" w:rsidRPr="003B2076" w14:paraId="3F3DA22F" w14:textId="77777777" w:rsidTr="000A6A63">
        <w:tc>
          <w:tcPr>
            <w:tcW w:w="5000" w:type="pct"/>
            <w:gridSpan w:val="12"/>
            <w:shd w:val="clear" w:color="auto" w:fill="DBE5F1" w:themeFill="accent1" w:themeFillTint="33"/>
          </w:tcPr>
          <w:p w14:paraId="629D7599" w14:textId="77777777" w:rsidR="0029104E" w:rsidRPr="00A068B0" w:rsidRDefault="0029104E" w:rsidP="00A068B0">
            <w:pPr>
              <w:spacing w:before="120" w:after="120"/>
              <w:jc w:val="center"/>
              <w:rPr>
                <w:b/>
                <w:spacing w:val="0"/>
                <w:sz w:val="28"/>
              </w:rPr>
            </w:pPr>
            <w:r w:rsidRPr="00A068B0">
              <w:rPr>
                <w:b/>
                <w:spacing w:val="0"/>
                <w:sz w:val="28"/>
              </w:rPr>
              <w:lastRenderedPageBreak/>
              <w:t xml:space="preserve">Form B: Installation Document for connection under G98 </w:t>
            </w:r>
          </w:p>
          <w:p w14:paraId="4DB54C51" w14:textId="6B93A08F" w:rsidR="0029104E" w:rsidRPr="003B2076" w:rsidRDefault="0029104E" w:rsidP="00A068B0">
            <w:pPr>
              <w:pStyle w:val="CommentText"/>
              <w:spacing w:before="120" w:after="120"/>
              <w:rPr>
                <w:lang w:val="en-GB"/>
              </w:rPr>
            </w:pPr>
            <w:r w:rsidRPr="003B2076">
              <w:rPr>
                <w:rFonts w:ascii="Arial" w:hAnsi="Arial" w:cs="Arial"/>
              </w:rPr>
              <w:t xml:space="preserve">Please complete and provide this document for </w:t>
            </w:r>
            <w:r w:rsidR="00B24B16" w:rsidRPr="003B2076">
              <w:rPr>
                <w:rFonts w:ascii="Arial" w:hAnsi="Arial" w:cs="Arial"/>
                <w:lang w:val="en-GB"/>
              </w:rPr>
              <w:t>each</w:t>
            </w:r>
            <w:r w:rsidR="00E67FF8" w:rsidRPr="003B2076">
              <w:rPr>
                <w:rFonts w:ascii="Arial" w:hAnsi="Arial" w:cs="Arial"/>
                <w:lang w:val="en-GB"/>
              </w:rPr>
              <w:t xml:space="preserve"> </w:t>
            </w:r>
            <w:r w:rsidRPr="003B2076">
              <w:rPr>
                <w:rFonts w:ascii="Arial" w:hAnsi="Arial" w:cs="Arial"/>
              </w:rPr>
              <w:t>premises</w:t>
            </w:r>
            <w:r w:rsidRPr="003B2076">
              <w:rPr>
                <w:rFonts w:ascii="Arial" w:hAnsi="Arial" w:cs="Arial"/>
                <w:lang w:val="en-GB"/>
              </w:rPr>
              <w:t>,</w:t>
            </w:r>
            <w:r w:rsidRPr="003B2076">
              <w:rPr>
                <w:rFonts w:ascii="Arial" w:hAnsi="Arial" w:cs="Arial"/>
              </w:rPr>
              <w:t xml:space="preserve"> once </w:t>
            </w:r>
            <w:r w:rsidR="00B24B16" w:rsidRPr="00A068B0">
              <w:rPr>
                <w:rFonts w:ascii="Arial" w:hAnsi="Arial" w:cs="Arial"/>
                <w:b/>
                <w:lang w:val="en-GB"/>
              </w:rPr>
              <w:t>Micro-generator</w:t>
            </w:r>
            <w:r w:rsidR="00B24B16" w:rsidRPr="003B2076">
              <w:rPr>
                <w:rFonts w:ascii="Arial" w:hAnsi="Arial" w:cs="Arial"/>
                <w:lang w:val="en-GB"/>
              </w:rPr>
              <w:t xml:space="preserve"> </w:t>
            </w:r>
            <w:r w:rsidRPr="003B2076">
              <w:rPr>
                <w:rFonts w:ascii="Arial" w:hAnsi="Arial" w:cs="Arial"/>
              </w:rPr>
              <w:t>installation is complete</w:t>
            </w:r>
            <w:r w:rsidR="00B24B16" w:rsidRPr="003B2076">
              <w:rPr>
                <w:rFonts w:ascii="Arial" w:hAnsi="Arial" w:cs="Arial"/>
                <w:lang w:val="en-GB"/>
              </w:rPr>
              <w:t>.</w:t>
            </w:r>
            <w:r w:rsidRPr="003B2076">
              <w:rPr>
                <w:rFonts w:ascii="Arial" w:hAnsi="Arial" w:cs="Arial"/>
              </w:rPr>
              <w:t xml:space="preserve"> </w:t>
            </w:r>
          </w:p>
        </w:tc>
      </w:tr>
      <w:tr w:rsidR="0029104E" w:rsidRPr="003B2076" w14:paraId="3DA3A20F" w14:textId="77777777" w:rsidTr="000A6A63">
        <w:tc>
          <w:tcPr>
            <w:tcW w:w="5000" w:type="pct"/>
            <w:gridSpan w:val="12"/>
            <w:tcBorders>
              <w:bottom w:val="single" w:sz="4" w:space="0" w:color="auto"/>
            </w:tcBorders>
            <w:shd w:val="clear" w:color="auto" w:fill="auto"/>
          </w:tcPr>
          <w:p w14:paraId="3A83A7FC" w14:textId="77777777" w:rsidR="0029104E" w:rsidRPr="00A068B0" w:rsidRDefault="0029104E" w:rsidP="00A068B0">
            <w:pPr>
              <w:spacing w:before="120" w:after="120"/>
              <w:rPr>
                <w:spacing w:val="0"/>
                <w:sz w:val="24"/>
              </w:rPr>
            </w:pPr>
            <w:r w:rsidRPr="00A068B0">
              <w:rPr>
                <w:spacing w:val="0"/>
              </w:rPr>
              <w:t xml:space="preserve">To </w:t>
            </w:r>
            <w:r w:rsidRPr="00A068B0">
              <w:rPr>
                <w:spacing w:val="0"/>
              </w:rPr>
              <w:tab/>
              <w:t xml:space="preserve">ABC electricity distribution                             </w:t>
            </w:r>
            <w:r w:rsidRPr="00A068B0">
              <w:rPr>
                <w:b/>
                <w:spacing w:val="0"/>
              </w:rPr>
              <w:t>DNO</w:t>
            </w:r>
            <w:r w:rsidRPr="00A068B0">
              <w:rPr>
                <w:spacing w:val="0"/>
              </w:rPr>
              <w:t xml:space="preserve"> </w:t>
            </w:r>
          </w:p>
          <w:p w14:paraId="67D05040" w14:textId="77777777" w:rsidR="0029104E" w:rsidRPr="00A068B0" w:rsidRDefault="0029104E" w:rsidP="00A068B0">
            <w:pPr>
              <w:spacing w:before="120" w:after="120"/>
              <w:rPr>
                <w:spacing w:val="0"/>
                <w:sz w:val="24"/>
              </w:rPr>
            </w:pPr>
            <w:r w:rsidRPr="00A068B0">
              <w:rPr>
                <w:spacing w:val="0"/>
              </w:rPr>
              <w:t>99 West St, Imaginary Town, ZZ99 9AA        abced@wxyz.com</w:t>
            </w:r>
          </w:p>
        </w:tc>
      </w:tr>
      <w:tr w:rsidR="0029104E" w:rsidRPr="003B2076" w14:paraId="3DB1E2D3" w14:textId="77777777" w:rsidTr="000A6A63">
        <w:trPr>
          <w:trHeight w:val="429"/>
        </w:trPr>
        <w:tc>
          <w:tcPr>
            <w:tcW w:w="5000" w:type="pct"/>
            <w:gridSpan w:val="12"/>
            <w:shd w:val="pct20" w:color="auto" w:fill="auto"/>
            <w:vAlign w:val="center"/>
          </w:tcPr>
          <w:p w14:paraId="498CE820" w14:textId="77777777" w:rsidR="0029104E" w:rsidRPr="00A068B0" w:rsidRDefault="0029104E" w:rsidP="00A068B0">
            <w:pPr>
              <w:spacing w:before="120" w:after="120"/>
              <w:rPr>
                <w:spacing w:val="0"/>
                <w:sz w:val="20"/>
              </w:rPr>
            </w:pPr>
            <w:r w:rsidRPr="00A068B0">
              <w:rPr>
                <w:b/>
                <w:spacing w:val="0"/>
                <w:sz w:val="20"/>
              </w:rPr>
              <w:t>Customer Details:</w:t>
            </w:r>
          </w:p>
        </w:tc>
      </w:tr>
      <w:tr w:rsidR="0029104E" w:rsidRPr="003B2076" w14:paraId="04EC5A36" w14:textId="77777777" w:rsidTr="00A068B0">
        <w:trPr>
          <w:trHeight w:val="340"/>
        </w:trPr>
        <w:tc>
          <w:tcPr>
            <w:tcW w:w="1539" w:type="pct"/>
            <w:gridSpan w:val="3"/>
            <w:shd w:val="clear" w:color="auto" w:fill="auto"/>
            <w:vAlign w:val="center"/>
          </w:tcPr>
          <w:p w14:paraId="6C579244" w14:textId="4B4E5482" w:rsidR="0029104E" w:rsidRPr="00A068B0" w:rsidRDefault="0029104E" w:rsidP="00F011FB">
            <w:pPr>
              <w:spacing w:before="120" w:after="120"/>
              <w:jc w:val="left"/>
              <w:rPr>
                <w:spacing w:val="0"/>
                <w:sz w:val="20"/>
              </w:rPr>
            </w:pPr>
            <w:r w:rsidRPr="00A068B0">
              <w:rPr>
                <w:b/>
                <w:spacing w:val="0"/>
                <w:sz w:val="20"/>
              </w:rPr>
              <w:t>Customer</w:t>
            </w:r>
            <w:r w:rsidRPr="00A068B0">
              <w:rPr>
                <w:spacing w:val="0"/>
                <w:sz w:val="20"/>
              </w:rPr>
              <w:t xml:space="preserve"> (name)</w:t>
            </w:r>
          </w:p>
        </w:tc>
        <w:tc>
          <w:tcPr>
            <w:tcW w:w="3461" w:type="pct"/>
            <w:gridSpan w:val="9"/>
            <w:shd w:val="clear" w:color="auto" w:fill="auto"/>
          </w:tcPr>
          <w:p w14:paraId="76931DD5" w14:textId="77777777" w:rsidR="0029104E" w:rsidRPr="00A068B0" w:rsidRDefault="0029104E" w:rsidP="00A068B0">
            <w:pPr>
              <w:spacing w:before="120" w:after="120"/>
              <w:rPr>
                <w:spacing w:val="0"/>
              </w:rPr>
            </w:pPr>
          </w:p>
        </w:tc>
      </w:tr>
      <w:tr w:rsidR="0029104E" w:rsidRPr="003B2076" w14:paraId="22070D2E" w14:textId="77777777" w:rsidTr="00A068B0">
        <w:trPr>
          <w:trHeight w:val="340"/>
        </w:trPr>
        <w:tc>
          <w:tcPr>
            <w:tcW w:w="1539" w:type="pct"/>
            <w:gridSpan w:val="3"/>
            <w:shd w:val="clear" w:color="auto" w:fill="auto"/>
            <w:vAlign w:val="center"/>
          </w:tcPr>
          <w:p w14:paraId="7A4D7765" w14:textId="77777777" w:rsidR="0029104E" w:rsidRPr="00A068B0" w:rsidRDefault="0029104E" w:rsidP="00A068B0">
            <w:pPr>
              <w:spacing w:before="120" w:after="120"/>
              <w:rPr>
                <w:spacing w:val="0"/>
                <w:sz w:val="20"/>
              </w:rPr>
            </w:pPr>
            <w:r w:rsidRPr="00A068B0">
              <w:rPr>
                <w:spacing w:val="0"/>
                <w:sz w:val="20"/>
              </w:rPr>
              <w:t>Address</w:t>
            </w:r>
          </w:p>
        </w:tc>
        <w:tc>
          <w:tcPr>
            <w:tcW w:w="3461" w:type="pct"/>
            <w:gridSpan w:val="9"/>
            <w:shd w:val="clear" w:color="auto" w:fill="auto"/>
          </w:tcPr>
          <w:p w14:paraId="08EA5D39" w14:textId="77777777" w:rsidR="0029104E" w:rsidRPr="00A068B0" w:rsidRDefault="0029104E" w:rsidP="00A068B0">
            <w:pPr>
              <w:spacing w:before="120" w:after="120"/>
              <w:rPr>
                <w:spacing w:val="0"/>
              </w:rPr>
            </w:pPr>
          </w:p>
        </w:tc>
      </w:tr>
      <w:tr w:rsidR="0029104E" w:rsidRPr="003B2076" w14:paraId="258327BE" w14:textId="77777777" w:rsidTr="00A068B0">
        <w:trPr>
          <w:trHeight w:val="340"/>
        </w:trPr>
        <w:tc>
          <w:tcPr>
            <w:tcW w:w="1539" w:type="pct"/>
            <w:gridSpan w:val="3"/>
            <w:shd w:val="clear" w:color="auto" w:fill="auto"/>
            <w:vAlign w:val="center"/>
          </w:tcPr>
          <w:p w14:paraId="03915D67" w14:textId="77777777" w:rsidR="0029104E" w:rsidRPr="00A068B0" w:rsidRDefault="0029104E" w:rsidP="00A068B0">
            <w:pPr>
              <w:spacing w:before="120" w:after="120"/>
              <w:rPr>
                <w:spacing w:val="0"/>
                <w:sz w:val="20"/>
              </w:rPr>
            </w:pPr>
            <w:r w:rsidRPr="00A068B0">
              <w:rPr>
                <w:spacing w:val="0"/>
                <w:sz w:val="20"/>
              </w:rPr>
              <w:t>Post Code</w:t>
            </w:r>
          </w:p>
        </w:tc>
        <w:tc>
          <w:tcPr>
            <w:tcW w:w="3461" w:type="pct"/>
            <w:gridSpan w:val="9"/>
            <w:shd w:val="clear" w:color="auto" w:fill="auto"/>
          </w:tcPr>
          <w:p w14:paraId="7AB8FB07" w14:textId="77777777" w:rsidR="0029104E" w:rsidRPr="00A068B0" w:rsidRDefault="0029104E" w:rsidP="00A068B0">
            <w:pPr>
              <w:spacing w:before="120" w:after="120"/>
              <w:rPr>
                <w:spacing w:val="0"/>
              </w:rPr>
            </w:pPr>
          </w:p>
        </w:tc>
      </w:tr>
      <w:tr w:rsidR="0029104E" w:rsidRPr="003B2076" w14:paraId="5A3FF831" w14:textId="77777777" w:rsidTr="00A068B0">
        <w:trPr>
          <w:trHeight w:val="340"/>
        </w:trPr>
        <w:tc>
          <w:tcPr>
            <w:tcW w:w="1539" w:type="pct"/>
            <w:gridSpan w:val="3"/>
            <w:shd w:val="clear" w:color="auto" w:fill="auto"/>
            <w:vAlign w:val="center"/>
          </w:tcPr>
          <w:p w14:paraId="33986297" w14:textId="77777777" w:rsidR="0029104E" w:rsidRPr="00A068B0" w:rsidRDefault="0029104E" w:rsidP="00A068B0">
            <w:pPr>
              <w:spacing w:before="120" w:after="120"/>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3461" w:type="pct"/>
            <w:gridSpan w:val="9"/>
            <w:shd w:val="clear" w:color="auto" w:fill="auto"/>
          </w:tcPr>
          <w:p w14:paraId="780B0807" w14:textId="77777777" w:rsidR="0029104E" w:rsidRPr="00A068B0" w:rsidRDefault="0029104E" w:rsidP="00A068B0">
            <w:pPr>
              <w:spacing w:before="120" w:after="120"/>
              <w:rPr>
                <w:spacing w:val="0"/>
              </w:rPr>
            </w:pPr>
          </w:p>
        </w:tc>
      </w:tr>
      <w:tr w:rsidR="0029104E" w:rsidRPr="003B2076" w14:paraId="440C0E8C" w14:textId="77777777" w:rsidTr="00A068B0">
        <w:trPr>
          <w:trHeight w:val="340"/>
        </w:trPr>
        <w:tc>
          <w:tcPr>
            <w:tcW w:w="1539" w:type="pct"/>
            <w:gridSpan w:val="3"/>
            <w:shd w:val="clear" w:color="auto" w:fill="auto"/>
            <w:vAlign w:val="center"/>
          </w:tcPr>
          <w:p w14:paraId="63214F2F" w14:textId="77777777" w:rsidR="0029104E" w:rsidRPr="00A068B0" w:rsidRDefault="0029104E" w:rsidP="00A068B0">
            <w:pPr>
              <w:spacing w:before="120" w:after="120"/>
              <w:rPr>
                <w:spacing w:val="0"/>
                <w:sz w:val="20"/>
              </w:rPr>
            </w:pPr>
            <w:r w:rsidRPr="00A068B0">
              <w:rPr>
                <w:spacing w:val="0"/>
                <w:sz w:val="20"/>
              </w:rPr>
              <w:t>Telephone number</w:t>
            </w:r>
          </w:p>
        </w:tc>
        <w:tc>
          <w:tcPr>
            <w:tcW w:w="3461" w:type="pct"/>
            <w:gridSpan w:val="9"/>
            <w:shd w:val="clear" w:color="auto" w:fill="auto"/>
          </w:tcPr>
          <w:p w14:paraId="0FE7A0AF" w14:textId="77777777" w:rsidR="0029104E" w:rsidRPr="00A068B0" w:rsidRDefault="0029104E" w:rsidP="00A068B0">
            <w:pPr>
              <w:spacing w:before="120" w:after="120"/>
              <w:rPr>
                <w:spacing w:val="0"/>
              </w:rPr>
            </w:pPr>
          </w:p>
        </w:tc>
      </w:tr>
      <w:tr w:rsidR="0029104E" w:rsidRPr="003B2076" w14:paraId="3448E8E9" w14:textId="77777777" w:rsidTr="00A068B0">
        <w:trPr>
          <w:trHeight w:val="340"/>
        </w:trPr>
        <w:tc>
          <w:tcPr>
            <w:tcW w:w="1539" w:type="pct"/>
            <w:gridSpan w:val="3"/>
            <w:shd w:val="clear" w:color="auto" w:fill="auto"/>
            <w:vAlign w:val="center"/>
          </w:tcPr>
          <w:p w14:paraId="1D96FACF" w14:textId="77777777" w:rsidR="0029104E" w:rsidRPr="00A068B0" w:rsidRDefault="0029104E" w:rsidP="00A068B0">
            <w:pPr>
              <w:spacing w:before="120" w:after="120"/>
              <w:rPr>
                <w:spacing w:val="0"/>
                <w:sz w:val="20"/>
              </w:rPr>
            </w:pPr>
            <w:r w:rsidRPr="00A068B0">
              <w:rPr>
                <w:spacing w:val="0"/>
                <w:sz w:val="20"/>
              </w:rPr>
              <w:t>E-mail address</w:t>
            </w:r>
          </w:p>
        </w:tc>
        <w:tc>
          <w:tcPr>
            <w:tcW w:w="3461" w:type="pct"/>
            <w:gridSpan w:val="9"/>
            <w:shd w:val="clear" w:color="auto" w:fill="auto"/>
          </w:tcPr>
          <w:p w14:paraId="4420AAE5" w14:textId="77777777" w:rsidR="0029104E" w:rsidRPr="00A068B0" w:rsidRDefault="0029104E" w:rsidP="00A068B0">
            <w:pPr>
              <w:spacing w:before="120" w:after="120"/>
              <w:rPr>
                <w:spacing w:val="0"/>
              </w:rPr>
            </w:pPr>
          </w:p>
        </w:tc>
      </w:tr>
      <w:tr w:rsidR="0029104E" w:rsidRPr="003B2076" w14:paraId="21D405F0" w14:textId="77777777" w:rsidTr="00A068B0">
        <w:trPr>
          <w:trHeight w:val="340"/>
        </w:trPr>
        <w:tc>
          <w:tcPr>
            <w:tcW w:w="1539" w:type="pct"/>
            <w:gridSpan w:val="3"/>
            <w:shd w:val="clear" w:color="auto" w:fill="auto"/>
          </w:tcPr>
          <w:p w14:paraId="1FB384AE" w14:textId="77777777" w:rsidR="0029104E" w:rsidRPr="00A068B0" w:rsidRDefault="0029104E" w:rsidP="00A068B0">
            <w:pPr>
              <w:spacing w:before="120" w:after="120"/>
              <w:rPr>
                <w:spacing w:val="0"/>
                <w:sz w:val="20"/>
              </w:rPr>
            </w:pPr>
            <w:r w:rsidRPr="00A068B0">
              <w:rPr>
                <w:b/>
                <w:spacing w:val="0"/>
                <w:sz w:val="20"/>
              </w:rPr>
              <w:t>Customer</w:t>
            </w:r>
            <w:r w:rsidRPr="00A068B0">
              <w:rPr>
                <w:spacing w:val="0"/>
                <w:sz w:val="20"/>
              </w:rPr>
              <w:t xml:space="preserve"> signature</w:t>
            </w:r>
          </w:p>
        </w:tc>
        <w:tc>
          <w:tcPr>
            <w:tcW w:w="3461" w:type="pct"/>
            <w:gridSpan w:val="9"/>
            <w:shd w:val="clear" w:color="auto" w:fill="auto"/>
          </w:tcPr>
          <w:p w14:paraId="44F5B957" w14:textId="77777777" w:rsidR="0029104E" w:rsidRPr="00A068B0" w:rsidRDefault="0029104E" w:rsidP="00A068B0">
            <w:pPr>
              <w:spacing w:before="120" w:after="120"/>
              <w:rPr>
                <w:spacing w:val="0"/>
              </w:rPr>
            </w:pPr>
          </w:p>
        </w:tc>
      </w:tr>
      <w:tr w:rsidR="0029104E" w:rsidRPr="003B2076" w14:paraId="0C85BD64" w14:textId="77777777" w:rsidTr="000A6A63">
        <w:trPr>
          <w:trHeight w:val="340"/>
        </w:trPr>
        <w:tc>
          <w:tcPr>
            <w:tcW w:w="5000" w:type="pct"/>
            <w:gridSpan w:val="12"/>
            <w:shd w:val="clear" w:color="auto" w:fill="BFBFBF" w:themeFill="background1" w:themeFillShade="BF"/>
            <w:vAlign w:val="center"/>
          </w:tcPr>
          <w:p w14:paraId="5DF49F07" w14:textId="77777777" w:rsidR="0029104E" w:rsidRPr="00A068B0" w:rsidRDefault="0029104E" w:rsidP="00A068B0">
            <w:pPr>
              <w:spacing w:before="120" w:after="120"/>
              <w:rPr>
                <w:spacing w:val="0"/>
              </w:rPr>
            </w:pPr>
            <w:r w:rsidRPr="00A068B0">
              <w:rPr>
                <w:b/>
                <w:spacing w:val="0"/>
                <w:sz w:val="20"/>
              </w:rPr>
              <w:t>Installer Details:</w:t>
            </w:r>
          </w:p>
        </w:tc>
      </w:tr>
      <w:tr w:rsidR="0029104E" w:rsidRPr="003B2076" w14:paraId="257BC0A8" w14:textId="77777777" w:rsidTr="00A068B0">
        <w:trPr>
          <w:trHeight w:val="340"/>
        </w:trPr>
        <w:tc>
          <w:tcPr>
            <w:tcW w:w="1539" w:type="pct"/>
            <w:gridSpan w:val="3"/>
            <w:shd w:val="clear" w:color="auto" w:fill="auto"/>
            <w:vAlign w:val="center"/>
          </w:tcPr>
          <w:p w14:paraId="01BF63BF" w14:textId="77777777" w:rsidR="0029104E" w:rsidRPr="00A068B0" w:rsidRDefault="0029104E" w:rsidP="00A068B0">
            <w:pPr>
              <w:spacing w:before="120" w:after="120"/>
              <w:rPr>
                <w:b/>
                <w:spacing w:val="0"/>
                <w:sz w:val="20"/>
              </w:rPr>
            </w:pPr>
            <w:r w:rsidRPr="00A068B0">
              <w:rPr>
                <w:b/>
                <w:spacing w:val="0"/>
                <w:sz w:val="20"/>
              </w:rPr>
              <w:t>Installer</w:t>
            </w:r>
          </w:p>
        </w:tc>
        <w:tc>
          <w:tcPr>
            <w:tcW w:w="3461" w:type="pct"/>
            <w:gridSpan w:val="9"/>
            <w:shd w:val="clear" w:color="auto" w:fill="auto"/>
          </w:tcPr>
          <w:p w14:paraId="266255A1" w14:textId="77777777" w:rsidR="0029104E" w:rsidRPr="00A068B0" w:rsidRDefault="0029104E" w:rsidP="00A068B0">
            <w:pPr>
              <w:spacing w:before="120" w:after="120"/>
              <w:rPr>
                <w:spacing w:val="0"/>
              </w:rPr>
            </w:pPr>
          </w:p>
        </w:tc>
      </w:tr>
      <w:tr w:rsidR="0029104E" w:rsidRPr="003B2076" w14:paraId="337F987E" w14:textId="77777777" w:rsidTr="00A068B0">
        <w:trPr>
          <w:trHeight w:val="340"/>
        </w:trPr>
        <w:tc>
          <w:tcPr>
            <w:tcW w:w="1539" w:type="pct"/>
            <w:gridSpan w:val="3"/>
            <w:shd w:val="clear" w:color="auto" w:fill="auto"/>
            <w:vAlign w:val="center"/>
          </w:tcPr>
          <w:p w14:paraId="179ABC3C" w14:textId="77777777" w:rsidR="0029104E" w:rsidRPr="00A068B0" w:rsidRDefault="0029104E" w:rsidP="00A068B0">
            <w:pPr>
              <w:spacing w:before="120" w:after="120"/>
              <w:rPr>
                <w:b/>
                <w:spacing w:val="0"/>
                <w:sz w:val="20"/>
              </w:rPr>
            </w:pPr>
            <w:r w:rsidRPr="00A068B0">
              <w:rPr>
                <w:spacing w:val="0"/>
                <w:sz w:val="20"/>
              </w:rPr>
              <w:t>Accreditation / Qualification</w:t>
            </w:r>
          </w:p>
        </w:tc>
        <w:tc>
          <w:tcPr>
            <w:tcW w:w="3461" w:type="pct"/>
            <w:gridSpan w:val="9"/>
            <w:shd w:val="clear" w:color="auto" w:fill="auto"/>
          </w:tcPr>
          <w:p w14:paraId="2633FD0D" w14:textId="77777777" w:rsidR="0029104E" w:rsidRPr="00A068B0" w:rsidRDefault="0029104E" w:rsidP="00A068B0">
            <w:pPr>
              <w:spacing w:before="120" w:after="120"/>
              <w:rPr>
                <w:spacing w:val="0"/>
              </w:rPr>
            </w:pPr>
          </w:p>
        </w:tc>
      </w:tr>
      <w:tr w:rsidR="0029104E" w:rsidRPr="003B2076" w14:paraId="038AB8BE" w14:textId="77777777" w:rsidTr="00A068B0">
        <w:trPr>
          <w:trHeight w:val="340"/>
        </w:trPr>
        <w:tc>
          <w:tcPr>
            <w:tcW w:w="1539" w:type="pct"/>
            <w:gridSpan w:val="3"/>
            <w:shd w:val="clear" w:color="auto" w:fill="auto"/>
            <w:vAlign w:val="center"/>
          </w:tcPr>
          <w:p w14:paraId="4109D92A" w14:textId="77777777" w:rsidR="0029104E" w:rsidRPr="00A068B0" w:rsidRDefault="0029104E" w:rsidP="00A068B0">
            <w:pPr>
              <w:spacing w:before="120" w:after="120"/>
              <w:rPr>
                <w:b/>
                <w:spacing w:val="0"/>
                <w:sz w:val="20"/>
              </w:rPr>
            </w:pPr>
            <w:r w:rsidRPr="00A068B0">
              <w:rPr>
                <w:spacing w:val="0"/>
                <w:sz w:val="20"/>
              </w:rPr>
              <w:t xml:space="preserve">Address </w:t>
            </w:r>
          </w:p>
        </w:tc>
        <w:tc>
          <w:tcPr>
            <w:tcW w:w="3461" w:type="pct"/>
            <w:gridSpan w:val="9"/>
            <w:shd w:val="clear" w:color="auto" w:fill="auto"/>
          </w:tcPr>
          <w:p w14:paraId="31DCED5C" w14:textId="77777777" w:rsidR="0029104E" w:rsidRPr="00A068B0" w:rsidRDefault="0029104E" w:rsidP="00A068B0">
            <w:pPr>
              <w:spacing w:before="120" w:after="120"/>
              <w:rPr>
                <w:spacing w:val="0"/>
              </w:rPr>
            </w:pPr>
          </w:p>
        </w:tc>
      </w:tr>
      <w:tr w:rsidR="0029104E" w:rsidRPr="003B2076" w14:paraId="7F2D8786" w14:textId="77777777" w:rsidTr="00A068B0">
        <w:trPr>
          <w:trHeight w:val="340"/>
        </w:trPr>
        <w:tc>
          <w:tcPr>
            <w:tcW w:w="1539" w:type="pct"/>
            <w:gridSpan w:val="3"/>
            <w:shd w:val="clear" w:color="auto" w:fill="auto"/>
            <w:vAlign w:val="center"/>
          </w:tcPr>
          <w:p w14:paraId="7BDE0E16" w14:textId="77777777" w:rsidR="0029104E" w:rsidRPr="00A068B0" w:rsidRDefault="0029104E" w:rsidP="00A068B0">
            <w:pPr>
              <w:spacing w:before="120" w:after="120"/>
              <w:rPr>
                <w:b/>
                <w:spacing w:val="0"/>
                <w:sz w:val="20"/>
              </w:rPr>
            </w:pPr>
            <w:r w:rsidRPr="00A068B0">
              <w:rPr>
                <w:spacing w:val="0"/>
                <w:sz w:val="20"/>
              </w:rPr>
              <w:t>Post Code</w:t>
            </w:r>
          </w:p>
        </w:tc>
        <w:tc>
          <w:tcPr>
            <w:tcW w:w="3461" w:type="pct"/>
            <w:gridSpan w:val="9"/>
            <w:shd w:val="clear" w:color="auto" w:fill="auto"/>
          </w:tcPr>
          <w:p w14:paraId="10CF639F" w14:textId="77777777" w:rsidR="0029104E" w:rsidRPr="00A068B0" w:rsidRDefault="0029104E" w:rsidP="00A068B0">
            <w:pPr>
              <w:spacing w:before="120" w:after="120"/>
              <w:rPr>
                <w:spacing w:val="0"/>
              </w:rPr>
            </w:pPr>
          </w:p>
        </w:tc>
      </w:tr>
      <w:tr w:rsidR="0029104E" w:rsidRPr="003B2076" w14:paraId="5DF3F3AD" w14:textId="77777777" w:rsidTr="00A068B0">
        <w:trPr>
          <w:trHeight w:val="340"/>
        </w:trPr>
        <w:tc>
          <w:tcPr>
            <w:tcW w:w="1539" w:type="pct"/>
            <w:gridSpan w:val="3"/>
            <w:shd w:val="clear" w:color="auto" w:fill="auto"/>
            <w:vAlign w:val="center"/>
          </w:tcPr>
          <w:p w14:paraId="10B52BCC" w14:textId="77777777" w:rsidR="0029104E" w:rsidRPr="00A068B0" w:rsidRDefault="0029104E" w:rsidP="00A068B0">
            <w:pPr>
              <w:spacing w:before="120" w:after="120"/>
              <w:rPr>
                <w:b/>
                <w:spacing w:val="0"/>
                <w:sz w:val="20"/>
              </w:rPr>
            </w:pPr>
            <w:r w:rsidRPr="00A068B0">
              <w:rPr>
                <w:spacing w:val="0"/>
                <w:sz w:val="20"/>
              </w:rPr>
              <w:t>Contact person</w:t>
            </w:r>
          </w:p>
        </w:tc>
        <w:tc>
          <w:tcPr>
            <w:tcW w:w="3461" w:type="pct"/>
            <w:gridSpan w:val="9"/>
            <w:shd w:val="clear" w:color="auto" w:fill="auto"/>
          </w:tcPr>
          <w:p w14:paraId="115DFE5D" w14:textId="77777777" w:rsidR="0029104E" w:rsidRPr="00A068B0" w:rsidRDefault="0029104E" w:rsidP="00A068B0">
            <w:pPr>
              <w:spacing w:before="120" w:after="120"/>
              <w:rPr>
                <w:spacing w:val="0"/>
              </w:rPr>
            </w:pPr>
          </w:p>
        </w:tc>
      </w:tr>
      <w:tr w:rsidR="0029104E" w:rsidRPr="003B2076" w14:paraId="6AD5AE17" w14:textId="77777777" w:rsidTr="00A068B0">
        <w:trPr>
          <w:trHeight w:val="340"/>
        </w:trPr>
        <w:tc>
          <w:tcPr>
            <w:tcW w:w="1539" w:type="pct"/>
            <w:gridSpan w:val="3"/>
            <w:shd w:val="clear" w:color="auto" w:fill="auto"/>
            <w:vAlign w:val="center"/>
          </w:tcPr>
          <w:p w14:paraId="72D80F08" w14:textId="77777777" w:rsidR="0029104E" w:rsidRPr="00A068B0" w:rsidRDefault="0029104E" w:rsidP="00A068B0">
            <w:pPr>
              <w:spacing w:before="120" w:after="120"/>
              <w:rPr>
                <w:b/>
                <w:spacing w:val="0"/>
                <w:sz w:val="20"/>
              </w:rPr>
            </w:pPr>
            <w:r w:rsidRPr="00A068B0">
              <w:rPr>
                <w:spacing w:val="0"/>
                <w:sz w:val="20"/>
              </w:rPr>
              <w:t>Telephone Number</w:t>
            </w:r>
          </w:p>
        </w:tc>
        <w:tc>
          <w:tcPr>
            <w:tcW w:w="3461" w:type="pct"/>
            <w:gridSpan w:val="9"/>
            <w:shd w:val="clear" w:color="auto" w:fill="auto"/>
          </w:tcPr>
          <w:p w14:paraId="65C5A848" w14:textId="77777777" w:rsidR="0029104E" w:rsidRPr="00A068B0" w:rsidRDefault="0029104E" w:rsidP="00A068B0">
            <w:pPr>
              <w:spacing w:before="120" w:after="120"/>
              <w:rPr>
                <w:spacing w:val="0"/>
              </w:rPr>
            </w:pPr>
          </w:p>
        </w:tc>
      </w:tr>
      <w:tr w:rsidR="0029104E" w:rsidRPr="003B2076" w14:paraId="6E4454FF" w14:textId="77777777" w:rsidTr="00A068B0">
        <w:trPr>
          <w:trHeight w:val="340"/>
        </w:trPr>
        <w:tc>
          <w:tcPr>
            <w:tcW w:w="1539" w:type="pct"/>
            <w:gridSpan w:val="3"/>
            <w:shd w:val="clear" w:color="auto" w:fill="auto"/>
            <w:vAlign w:val="center"/>
          </w:tcPr>
          <w:p w14:paraId="2284A3B1" w14:textId="77777777" w:rsidR="0029104E" w:rsidRPr="00A068B0" w:rsidRDefault="0029104E" w:rsidP="00A068B0">
            <w:pPr>
              <w:spacing w:before="120" w:after="120"/>
              <w:rPr>
                <w:b/>
                <w:spacing w:val="0"/>
                <w:sz w:val="20"/>
              </w:rPr>
            </w:pPr>
            <w:r w:rsidRPr="00A068B0">
              <w:rPr>
                <w:spacing w:val="0"/>
                <w:sz w:val="20"/>
              </w:rPr>
              <w:t>E-mail address</w:t>
            </w:r>
          </w:p>
        </w:tc>
        <w:tc>
          <w:tcPr>
            <w:tcW w:w="3461" w:type="pct"/>
            <w:gridSpan w:val="9"/>
            <w:shd w:val="clear" w:color="auto" w:fill="auto"/>
          </w:tcPr>
          <w:p w14:paraId="5588702D" w14:textId="77777777" w:rsidR="0029104E" w:rsidRPr="00A068B0" w:rsidRDefault="0029104E" w:rsidP="00A068B0">
            <w:pPr>
              <w:spacing w:before="120" w:after="120"/>
              <w:rPr>
                <w:spacing w:val="0"/>
              </w:rPr>
            </w:pPr>
          </w:p>
        </w:tc>
      </w:tr>
      <w:tr w:rsidR="0029104E" w:rsidRPr="003B2076" w14:paraId="49749715" w14:textId="77777777" w:rsidTr="00A068B0">
        <w:trPr>
          <w:trHeight w:val="340"/>
        </w:trPr>
        <w:tc>
          <w:tcPr>
            <w:tcW w:w="1539" w:type="pct"/>
            <w:gridSpan w:val="3"/>
            <w:shd w:val="clear" w:color="auto" w:fill="auto"/>
          </w:tcPr>
          <w:p w14:paraId="4E7DB4FE" w14:textId="77777777" w:rsidR="0029104E" w:rsidRPr="00A068B0" w:rsidRDefault="0029104E" w:rsidP="00A068B0">
            <w:pPr>
              <w:spacing w:before="120" w:after="120"/>
              <w:rPr>
                <w:b/>
                <w:spacing w:val="0"/>
                <w:sz w:val="20"/>
              </w:rPr>
            </w:pPr>
            <w:r w:rsidRPr="00A068B0">
              <w:rPr>
                <w:b/>
                <w:spacing w:val="0"/>
                <w:sz w:val="20"/>
              </w:rPr>
              <w:t>Installer</w:t>
            </w:r>
            <w:r w:rsidRPr="00A068B0">
              <w:rPr>
                <w:spacing w:val="0"/>
                <w:sz w:val="20"/>
              </w:rPr>
              <w:t xml:space="preserve"> signature</w:t>
            </w:r>
          </w:p>
        </w:tc>
        <w:tc>
          <w:tcPr>
            <w:tcW w:w="3461" w:type="pct"/>
            <w:gridSpan w:val="9"/>
            <w:shd w:val="clear" w:color="auto" w:fill="auto"/>
          </w:tcPr>
          <w:p w14:paraId="479565F1" w14:textId="77777777" w:rsidR="0029104E" w:rsidRPr="00A068B0" w:rsidRDefault="0029104E" w:rsidP="00A068B0">
            <w:pPr>
              <w:spacing w:before="120" w:after="120"/>
              <w:rPr>
                <w:spacing w:val="0"/>
              </w:rPr>
            </w:pPr>
          </w:p>
        </w:tc>
      </w:tr>
      <w:tr w:rsidR="0029104E" w:rsidRPr="003B2076" w14:paraId="37D10AA6" w14:textId="77777777" w:rsidTr="000A6A63">
        <w:tc>
          <w:tcPr>
            <w:tcW w:w="5000" w:type="pct"/>
            <w:gridSpan w:val="12"/>
            <w:shd w:val="pct20" w:color="auto" w:fill="auto"/>
          </w:tcPr>
          <w:p w14:paraId="18D4D3E1" w14:textId="77777777" w:rsidR="0029104E" w:rsidRPr="00A068B0" w:rsidRDefault="0029104E" w:rsidP="00A068B0">
            <w:pPr>
              <w:spacing w:before="120" w:after="120"/>
              <w:rPr>
                <w:b/>
                <w:spacing w:val="0"/>
                <w:sz w:val="20"/>
              </w:rPr>
            </w:pPr>
            <w:r w:rsidRPr="00A068B0">
              <w:rPr>
                <w:b/>
                <w:spacing w:val="0"/>
                <w:sz w:val="20"/>
              </w:rPr>
              <w:t>Installation details</w:t>
            </w:r>
          </w:p>
        </w:tc>
      </w:tr>
      <w:tr w:rsidR="0029104E" w:rsidRPr="003B2076" w14:paraId="3D435655" w14:textId="77777777" w:rsidTr="00A068B0">
        <w:tc>
          <w:tcPr>
            <w:tcW w:w="2510" w:type="pct"/>
            <w:gridSpan w:val="6"/>
            <w:shd w:val="clear" w:color="auto" w:fill="auto"/>
          </w:tcPr>
          <w:p w14:paraId="2BAFAE1A" w14:textId="663F1EDC" w:rsidR="0029104E" w:rsidRPr="00A068B0" w:rsidRDefault="0029104E" w:rsidP="00A068B0">
            <w:pPr>
              <w:spacing w:before="120" w:after="120"/>
              <w:rPr>
                <w:spacing w:val="0"/>
                <w:sz w:val="20"/>
              </w:rPr>
            </w:pPr>
            <w:r w:rsidRPr="00A068B0">
              <w:rPr>
                <w:spacing w:val="0"/>
                <w:sz w:val="20"/>
              </w:rPr>
              <w:t>Address</w:t>
            </w:r>
          </w:p>
        </w:tc>
        <w:tc>
          <w:tcPr>
            <w:tcW w:w="2490" w:type="pct"/>
            <w:gridSpan w:val="6"/>
            <w:shd w:val="clear" w:color="auto" w:fill="auto"/>
          </w:tcPr>
          <w:p w14:paraId="0DB6EA33" w14:textId="77777777" w:rsidR="0029104E" w:rsidRPr="00A068B0" w:rsidRDefault="0029104E" w:rsidP="00A068B0">
            <w:pPr>
              <w:spacing w:before="120" w:after="120"/>
              <w:rPr>
                <w:spacing w:val="0"/>
                <w:sz w:val="20"/>
              </w:rPr>
            </w:pPr>
          </w:p>
        </w:tc>
      </w:tr>
      <w:tr w:rsidR="00DF659F" w:rsidRPr="003B2076" w14:paraId="74F0D079" w14:textId="77777777" w:rsidTr="00A068B0">
        <w:tc>
          <w:tcPr>
            <w:tcW w:w="2510" w:type="pct"/>
            <w:gridSpan w:val="6"/>
            <w:shd w:val="clear" w:color="auto" w:fill="auto"/>
          </w:tcPr>
          <w:p w14:paraId="3FED9EB7" w14:textId="17668A25" w:rsidR="00DF659F" w:rsidRPr="00A068B0" w:rsidRDefault="00DF659F" w:rsidP="00A068B0">
            <w:pPr>
              <w:spacing w:before="120" w:after="120"/>
              <w:rPr>
                <w:spacing w:val="0"/>
                <w:sz w:val="20"/>
              </w:rPr>
            </w:pPr>
            <w:r w:rsidRPr="00A068B0">
              <w:rPr>
                <w:spacing w:val="0"/>
                <w:sz w:val="20"/>
              </w:rPr>
              <w:t>Post Code</w:t>
            </w:r>
          </w:p>
        </w:tc>
        <w:tc>
          <w:tcPr>
            <w:tcW w:w="2490" w:type="pct"/>
            <w:gridSpan w:val="6"/>
            <w:shd w:val="clear" w:color="auto" w:fill="auto"/>
          </w:tcPr>
          <w:p w14:paraId="19EEB05E" w14:textId="77777777" w:rsidR="00DF659F" w:rsidRPr="00A068B0" w:rsidRDefault="00DF659F" w:rsidP="00A068B0">
            <w:pPr>
              <w:spacing w:before="120" w:after="120"/>
              <w:rPr>
                <w:spacing w:val="0"/>
                <w:sz w:val="20"/>
              </w:rPr>
            </w:pPr>
          </w:p>
        </w:tc>
      </w:tr>
      <w:tr w:rsidR="00DF659F" w:rsidRPr="003B2076" w14:paraId="3568D6F6" w14:textId="77777777" w:rsidTr="00A068B0">
        <w:tc>
          <w:tcPr>
            <w:tcW w:w="2510" w:type="pct"/>
            <w:gridSpan w:val="6"/>
            <w:shd w:val="clear" w:color="auto" w:fill="auto"/>
          </w:tcPr>
          <w:p w14:paraId="7603E36D" w14:textId="6D275D52" w:rsidR="00DF659F" w:rsidRPr="00A068B0" w:rsidRDefault="00DF659F" w:rsidP="00A068B0">
            <w:pPr>
              <w:spacing w:before="120" w:after="120"/>
              <w:rPr>
                <w:spacing w:val="0"/>
                <w:sz w:val="20"/>
              </w:rPr>
            </w:pPr>
            <w:r w:rsidRPr="00A068B0">
              <w:rPr>
                <w:spacing w:val="0"/>
                <w:sz w:val="20"/>
              </w:rPr>
              <w:t>MPAN(s)</w:t>
            </w:r>
          </w:p>
        </w:tc>
        <w:tc>
          <w:tcPr>
            <w:tcW w:w="2490" w:type="pct"/>
            <w:gridSpan w:val="6"/>
            <w:shd w:val="clear" w:color="auto" w:fill="auto"/>
          </w:tcPr>
          <w:p w14:paraId="0E38D5A5" w14:textId="77777777" w:rsidR="00DF659F" w:rsidRPr="00A068B0" w:rsidRDefault="00DF659F" w:rsidP="00A068B0">
            <w:pPr>
              <w:spacing w:before="120" w:after="120"/>
              <w:rPr>
                <w:spacing w:val="0"/>
                <w:sz w:val="20"/>
              </w:rPr>
            </w:pPr>
          </w:p>
        </w:tc>
      </w:tr>
      <w:tr w:rsidR="0029104E" w:rsidRPr="003B2076" w14:paraId="40066BAF" w14:textId="77777777" w:rsidTr="00A068B0">
        <w:trPr>
          <w:trHeight w:val="340"/>
        </w:trPr>
        <w:tc>
          <w:tcPr>
            <w:tcW w:w="2510" w:type="pct"/>
            <w:gridSpan w:val="6"/>
            <w:shd w:val="clear" w:color="auto" w:fill="auto"/>
          </w:tcPr>
          <w:p w14:paraId="5B53D05F" w14:textId="77777777" w:rsidR="0029104E" w:rsidRPr="00A068B0" w:rsidRDefault="0029104E" w:rsidP="00A068B0">
            <w:pPr>
              <w:spacing w:before="120" w:after="120"/>
              <w:rPr>
                <w:spacing w:val="0"/>
                <w:sz w:val="20"/>
              </w:rPr>
            </w:pPr>
            <w:r w:rsidRPr="00A068B0">
              <w:rPr>
                <w:spacing w:val="0"/>
                <w:sz w:val="20"/>
              </w:rPr>
              <w:t xml:space="preserve">Location within </w:t>
            </w:r>
            <w:r w:rsidRPr="00A068B0">
              <w:rPr>
                <w:b/>
                <w:spacing w:val="0"/>
                <w:sz w:val="20"/>
              </w:rPr>
              <w:t>Customer’s</w:t>
            </w:r>
            <w:r w:rsidRPr="00A068B0">
              <w:rPr>
                <w:spacing w:val="0"/>
                <w:sz w:val="20"/>
              </w:rPr>
              <w:t xml:space="preserve"> </w:t>
            </w:r>
            <w:r w:rsidRPr="00A068B0">
              <w:rPr>
                <w:b/>
                <w:spacing w:val="0"/>
                <w:sz w:val="20"/>
              </w:rPr>
              <w:t>Installation</w:t>
            </w:r>
          </w:p>
        </w:tc>
        <w:tc>
          <w:tcPr>
            <w:tcW w:w="2490" w:type="pct"/>
            <w:gridSpan w:val="6"/>
            <w:shd w:val="clear" w:color="auto" w:fill="auto"/>
          </w:tcPr>
          <w:p w14:paraId="396DB004" w14:textId="77777777" w:rsidR="0029104E" w:rsidRPr="00A068B0" w:rsidRDefault="0029104E" w:rsidP="00A068B0">
            <w:pPr>
              <w:spacing w:before="120" w:after="120"/>
              <w:rPr>
                <w:spacing w:val="0"/>
                <w:sz w:val="20"/>
              </w:rPr>
            </w:pPr>
          </w:p>
        </w:tc>
      </w:tr>
      <w:tr w:rsidR="0029104E" w:rsidRPr="003B2076" w14:paraId="6013DAC6" w14:textId="77777777" w:rsidTr="00A068B0">
        <w:trPr>
          <w:trHeight w:val="340"/>
        </w:trPr>
        <w:tc>
          <w:tcPr>
            <w:tcW w:w="2510" w:type="pct"/>
            <w:gridSpan w:val="6"/>
            <w:shd w:val="clear" w:color="auto" w:fill="auto"/>
          </w:tcPr>
          <w:p w14:paraId="515DF76F" w14:textId="77777777" w:rsidR="0029104E" w:rsidRPr="00A068B0" w:rsidRDefault="0029104E" w:rsidP="00A068B0">
            <w:pPr>
              <w:spacing w:before="120" w:after="120"/>
              <w:rPr>
                <w:spacing w:val="0"/>
                <w:sz w:val="20"/>
              </w:rPr>
            </w:pPr>
            <w:r w:rsidRPr="00A068B0">
              <w:rPr>
                <w:spacing w:val="0"/>
                <w:sz w:val="20"/>
              </w:rPr>
              <w:lastRenderedPageBreak/>
              <w:t>Location of Lockable Isolation Switch</w:t>
            </w:r>
          </w:p>
        </w:tc>
        <w:tc>
          <w:tcPr>
            <w:tcW w:w="2490" w:type="pct"/>
            <w:gridSpan w:val="6"/>
            <w:shd w:val="clear" w:color="auto" w:fill="auto"/>
          </w:tcPr>
          <w:p w14:paraId="1CEA3584" w14:textId="77777777" w:rsidR="0029104E" w:rsidRPr="00A068B0" w:rsidRDefault="0029104E" w:rsidP="00A068B0">
            <w:pPr>
              <w:spacing w:before="120" w:after="120"/>
              <w:rPr>
                <w:spacing w:val="0"/>
                <w:sz w:val="20"/>
              </w:rPr>
            </w:pPr>
          </w:p>
        </w:tc>
      </w:tr>
      <w:tr w:rsidR="0029104E" w:rsidRPr="003B2076" w14:paraId="08E83AF7" w14:textId="77777777" w:rsidTr="000A6A63">
        <w:trPr>
          <w:trHeight w:val="340"/>
        </w:trPr>
        <w:tc>
          <w:tcPr>
            <w:tcW w:w="5000" w:type="pct"/>
            <w:gridSpan w:val="12"/>
            <w:shd w:val="clear" w:color="auto" w:fill="D9D9D9" w:themeFill="background1" w:themeFillShade="D9"/>
          </w:tcPr>
          <w:p w14:paraId="74BCC541" w14:textId="7F73C966" w:rsidR="0029104E" w:rsidRPr="00A068B0" w:rsidRDefault="0029104E" w:rsidP="00A068B0">
            <w:pPr>
              <w:spacing w:before="120" w:after="120"/>
              <w:rPr>
                <w:spacing w:val="0"/>
                <w:sz w:val="20"/>
              </w:rPr>
            </w:pPr>
            <w:r w:rsidRPr="00A068B0">
              <w:rPr>
                <w:b/>
                <w:spacing w:val="0"/>
                <w:sz w:val="20"/>
              </w:rPr>
              <w:t>Details of Micro-generator</w:t>
            </w:r>
          </w:p>
        </w:tc>
      </w:tr>
      <w:tr w:rsidR="0029104E" w:rsidRPr="003B2076" w14:paraId="351ADBBB" w14:textId="77777777" w:rsidTr="00A068B0">
        <w:trPr>
          <w:trHeight w:val="340"/>
        </w:trPr>
        <w:tc>
          <w:tcPr>
            <w:tcW w:w="2510" w:type="pct"/>
            <w:gridSpan w:val="6"/>
            <w:shd w:val="clear" w:color="auto" w:fill="auto"/>
            <w:vAlign w:val="center"/>
          </w:tcPr>
          <w:p w14:paraId="502ABC05" w14:textId="77777777" w:rsidR="0029104E" w:rsidRPr="00A068B0" w:rsidRDefault="0029104E" w:rsidP="00A068B0">
            <w:pPr>
              <w:spacing w:before="120" w:after="120"/>
              <w:rPr>
                <w:spacing w:val="0"/>
                <w:sz w:val="20"/>
              </w:rPr>
            </w:pPr>
            <w:r w:rsidRPr="00A068B0">
              <w:rPr>
                <w:b/>
                <w:spacing w:val="0"/>
                <w:sz w:val="20"/>
              </w:rPr>
              <w:t>Manufacturer</w:t>
            </w:r>
            <w:r w:rsidRPr="00A068B0">
              <w:rPr>
                <w:spacing w:val="0"/>
                <w:sz w:val="20"/>
              </w:rPr>
              <w:t xml:space="preserve"> / Reference</w:t>
            </w:r>
          </w:p>
        </w:tc>
        <w:tc>
          <w:tcPr>
            <w:tcW w:w="2490" w:type="pct"/>
            <w:gridSpan w:val="6"/>
            <w:shd w:val="clear" w:color="auto" w:fill="auto"/>
          </w:tcPr>
          <w:p w14:paraId="127BDEB1" w14:textId="77777777" w:rsidR="0029104E" w:rsidRPr="00A068B0" w:rsidRDefault="0029104E" w:rsidP="00A068B0">
            <w:pPr>
              <w:spacing w:before="120" w:after="120"/>
              <w:rPr>
                <w:spacing w:val="0"/>
                <w:sz w:val="20"/>
              </w:rPr>
            </w:pPr>
          </w:p>
        </w:tc>
      </w:tr>
      <w:tr w:rsidR="0029104E" w:rsidRPr="003B2076" w14:paraId="71732789" w14:textId="77777777" w:rsidTr="00A068B0">
        <w:trPr>
          <w:trHeight w:val="340"/>
        </w:trPr>
        <w:tc>
          <w:tcPr>
            <w:tcW w:w="2510" w:type="pct"/>
            <w:gridSpan w:val="6"/>
            <w:shd w:val="clear" w:color="auto" w:fill="auto"/>
            <w:vAlign w:val="center"/>
          </w:tcPr>
          <w:p w14:paraId="626C6DF2" w14:textId="77777777" w:rsidR="0029104E" w:rsidRPr="00A068B0" w:rsidRDefault="0029104E" w:rsidP="00A068B0">
            <w:pPr>
              <w:spacing w:before="120" w:after="120"/>
              <w:rPr>
                <w:spacing w:val="0"/>
                <w:sz w:val="20"/>
              </w:rPr>
            </w:pPr>
            <w:r w:rsidRPr="00A068B0">
              <w:rPr>
                <w:spacing w:val="0"/>
                <w:sz w:val="20"/>
              </w:rPr>
              <w:t>Date of Installation</w:t>
            </w:r>
          </w:p>
        </w:tc>
        <w:tc>
          <w:tcPr>
            <w:tcW w:w="2490" w:type="pct"/>
            <w:gridSpan w:val="6"/>
            <w:shd w:val="clear" w:color="auto" w:fill="auto"/>
          </w:tcPr>
          <w:p w14:paraId="74C2D505" w14:textId="77777777" w:rsidR="0029104E" w:rsidRPr="00A068B0" w:rsidRDefault="0029104E" w:rsidP="00A068B0">
            <w:pPr>
              <w:spacing w:before="120" w:after="120"/>
              <w:rPr>
                <w:spacing w:val="0"/>
                <w:sz w:val="20"/>
              </w:rPr>
            </w:pPr>
          </w:p>
        </w:tc>
      </w:tr>
      <w:tr w:rsidR="0029104E" w:rsidRPr="003B2076" w14:paraId="6DD6BDFD" w14:textId="77777777" w:rsidTr="00A068B0">
        <w:trPr>
          <w:trHeight w:val="340"/>
        </w:trPr>
        <w:tc>
          <w:tcPr>
            <w:tcW w:w="2510" w:type="pct"/>
            <w:gridSpan w:val="6"/>
            <w:shd w:val="clear" w:color="auto" w:fill="auto"/>
            <w:vAlign w:val="center"/>
          </w:tcPr>
          <w:p w14:paraId="69C0A362" w14:textId="77777777" w:rsidR="0029104E" w:rsidRPr="00A068B0" w:rsidRDefault="0029104E" w:rsidP="00A068B0">
            <w:pPr>
              <w:spacing w:before="120" w:after="120"/>
              <w:rPr>
                <w:spacing w:val="0"/>
                <w:sz w:val="20"/>
              </w:rPr>
            </w:pPr>
            <w:r w:rsidRPr="00A068B0">
              <w:rPr>
                <w:spacing w:val="0"/>
                <w:sz w:val="20"/>
              </w:rPr>
              <w:t>Primary Energy source</w:t>
            </w:r>
          </w:p>
        </w:tc>
        <w:tc>
          <w:tcPr>
            <w:tcW w:w="2490" w:type="pct"/>
            <w:gridSpan w:val="6"/>
            <w:shd w:val="clear" w:color="auto" w:fill="auto"/>
          </w:tcPr>
          <w:p w14:paraId="1E48E71B" w14:textId="77777777" w:rsidR="0029104E" w:rsidRPr="00A068B0" w:rsidRDefault="0029104E" w:rsidP="00A068B0">
            <w:pPr>
              <w:spacing w:before="120" w:after="120"/>
              <w:rPr>
                <w:spacing w:val="0"/>
                <w:sz w:val="20"/>
              </w:rPr>
            </w:pPr>
          </w:p>
        </w:tc>
      </w:tr>
      <w:tr w:rsidR="0029104E" w:rsidRPr="003B2076" w14:paraId="59FBDC39" w14:textId="77777777" w:rsidTr="00A068B0">
        <w:trPr>
          <w:trHeight w:val="340"/>
        </w:trPr>
        <w:tc>
          <w:tcPr>
            <w:tcW w:w="2510" w:type="pct"/>
            <w:gridSpan w:val="6"/>
            <w:shd w:val="clear" w:color="auto" w:fill="auto"/>
            <w:vAlign w:val="center"/>
          </w:tcPr>
          <w:p w14:paraId="6243822D" w14:textId="77777777" w:rsidR="0029104E" w:rsidRPr="00A068B0" w:rsidRDefault="0029104E" w:rsidP="00A068B0">
            <w:pPr>
              <w:spacing w:before="120" w:after="120"/>
              <w:rPr>
                <w:spacing w:val="0"/>
                <w:sz w:val="20"/>
              </w:rPr>
            </w:pPr>
            <w:r w:rsidRPr="00A068B0">
              <w:rPr>
                <w:spacing w:val="0"/>
                <w:sz w:val="20"/>
              </w:rPr>
              <w:t>Power Factor</w:t>
            </w:r>
          </w:p>
        </w:tc>
        <w:tc>
          <w:tcPr>
            <w:tcW w:w="2490" w:type="pct"/>
            <w:gridSpan w:val="6"/>
            <w:shd w:val="clear" w:color="auto" w:fill="auto"/>
          </w:tcPr>
          <w:p w14:paraId="52E5EE82" w14:textId="77777777" w:rsidR="0029104E" w:rsidRPr="00A068B0" w:rsidRDefault="0029104E" w:rsidP="00A068B0">
            <w:pPr>
              <w:spacing w:before="120" w:after="120"/>
              <w:rPr>
                <w:spacing w:val="0"/>
                <w:sz w:val="20"/>
              </w:rPr>
            </w:pPr>
          </w:p>
        </w:tc>
      </w:tr>
      <w:tr w:rsidR="0029104E" w:rsidRPr="003B2076" w14:paraId="6D04395D" w14:textId="77777777" w:rsidTr="00A068B0">
        <w:trPr>
          <w:trHeight w:val="340"/>
        </w:trPr>
        <w:tc>
          <w:tcPr>
            <w:tcW w:w="2510" w:type="pct"/>
            <w:gridSpan w:val="6"/>
            <w:shd w:val="clear" w:color="auto" w:fill="auto"/>
            <w:vAlign w:val="center"/>
          </w:tcPr>
          <w:p w14:paraId="2E3C5F3C" w14:textId="77777777" w:rsidR="0029104E" w:rsidRPr="00A068B0" w:rsidRDefault="0029104E" w:rsidP="00A068B0">
            <w:pPr>
              <w:spacing w:before="120" w:after="120"/>
              <w:rPr>
                <w:spacing w:val="0"/>
                <w:sz w:val="20"/>
              </w:rPr>
            </w:pPr>
            <w:r w:rsidRPr="00A068B0">
              <w:rPr>
                <w:b/>
                <w:spacing w:val="0"/>
                <w:sz w:val="20"/>
              </w:rPr>
              <w:t>Manufacturer</w:t>
            </w:r>
            <w:r w:rsidRPr="00A068B0">
              <w:rPr>
                <w:spacing w:val="0"/>
                <w:sz w:val="20"/>
              </w:rPr>
              <w:t>’s reference number</w:t>
            </w:r>
          </w:p>
        </w:tc>
        <w:tc>
          <w:tcPr>
            <w:tcW w:w="2490" w:type="pct"/>
            <w:gridSpan w:val="6"/>
            <w:shd w:val="clear" w:color="auto" w:fill="auto"/>
          </w:tcPr>
          <w:p w14:paraId="5D1E432F" w14:textId="77777777" w:rsidR="0029104E" w:rsidRPr="00A068B0" w:rsidRDefault="0029104E" w:rsidP="00A068B0">
            <w:pPr>
              <w:spacing w:before="120" w:after="120"/>
              <w:rPr>
                <w:spacing w:val="0"/>
                <w:sz w:val="20"/>
              </w:rPr>
            </w:pPr>
          </w:p>
        </w:tc>
      </w:tr>
      <w:tr w:rsidR="0029104E" w:rsidRPr="003B2076" w14:paraId="2FCC9047" w14:textId="77777777" w:rsidTr="00A068B0">
        <w:trPr>
          <w:trHeight w:val="340"/>
        </w:trPr>
        <w:tc>
          <w:tcPr>
            <w:tcW w:w="2510" w:type="pct"/>
            <w:gridSpan w:val="6"/>
            <w:shd w:val="clear" w:color="auto" w:fill="auto"/>
            <w:vAlign w:val="center"/>
          </w:tcPr>
          <w:p w14:paraId="56199613" w14:textId="77777777" w:rsidR="0029104E" w:rsidRPr="00A068B0" w:rsidRDefault="0029104E" w:rsidP="00A068B0">
            <w:pPr>
              <w:spacing w:before="120" w:after="120"/>
              <w:jc w:val="left"/>
              <w:rPr>
                <w:spacing w:val="0"/>
                <w:sz w:val="20"/>
              </w:rPr>
            </w:pPr>
            <w:r w:rsidRPr="00A068B0">
              <w:rPr>
                <w:spacing w:val="0"/>
                <w:sz w:val="20"/>
              </w:rPr>
              <w:t>Emerging technology classification (if applicable)</w:t>
            </w:r>
          </w:p>
        </w:tc>
        <w:tc>
          <w:tcPr>
            <w:tcW w:w="2490" w:type="pct"/>
            <w:gridSpan w:val="6"/>
            <w:shd w:val="clear" w:color="auto" w:fill="auto"/>
          </w:tcPr>
          <w:p w14:paraId="2E9F4952" w14:textId="77777777" w:rsidR="0029104E" w:rsidRPr="00A068B0" w:rsidRDefault="0029104E" w:rsidP="00A068B0">
            <w:pPr>
              <w:spacing w:before="120" w:after="120"/>
              <w:rPr>
                <w:spacing w:val="0"/>
                <w:sz w:val="20"/>
              </w:rPr>
            </w:pPr>
          </w:p>
        </w:tc>
      </w:tr>
      <w:tr w:rsidR="0029104E" w:rsidRPr="003B2076" w14:paraId="10B1564B" w14:textId="77777777" w:rsidTr="00A068B0">
        <w:trPr>
          <w:trHeight w:val="340"/>
        </w:trPr>
        <w:tc>
          <w:tcPr>
            <w:tcW w:w="753" w:type="pct"/>
            <w:vMerge w:val="restart"/>
            <w:shd w:val="clear" w:color="auto" w:fill="auto"/>
            <w:vAlign w:val="center"/>
          </w:tcPr>
          <w:p w14:paraId="55C7C431" w14:textId="77777777" w:rsidR="0029104E" w:rsidRPr="00A068B0" w:rsidRDefault="0029104E" w:rsidP="00A068B0">
            <w:pPr>
              <w:spacing w:before="120" w:after="120"/>
              <w:jc w:val="center"/>
              <w:rPr>
                <w:spacing w:val="0"/>
                <w:sz w:val="20"/>
              </w:rPr>
            </w:pPr>
            <w:r w:rsidRPr="00A068B0">
              <w:rPr>
                <w:b/>
                <w:spacing w:val="0"/>
                <w:sz w:val="20"/>
              </w:rPr>
              <w:t>Micro-generator</w:t>
            </w:r>
            <w:r w:rsidRPr="00A068B0">
              <w:rPr>
                <w:spacing w:val="0"/>
                <w:sz w:val="20"/>
              </w:rPr>
              <w:t xml:space="preserve"> </w:t>
            </w:r>
            <w:r w:rsidRPr="00A068B0">
              <w:rPr>
                <w:b/>
                <w:spacing w:val="0"/>
                <w:sz w:val="20"/>
              </w:rPr>
              <w:t>Registered Capacity</w:t>
            </w:r>
            <w:r w:rsidRPr="00A068B0">
              <w:rPr>
                <w:spacing w:val="0"/>
                <w:sz w:val="20"/>
              </w:rPr>
              <w:t xml:space="preserve"> in kW</w:t>
            </w:r>
          </w:p>
        </w:tc>
        <w:tc>
          <w:tcPr>
            <w:tcW w:w="1757" w:type="pct"/>
            <w:gridSpan w:val="5"/>
            <w:shd w:val="clear" w:color="auto" w:fill="auto"/>
            <w:vAlign w:val="center"/>
          </w:tcPr>
          <w:p w14:paraId="6BBE61D1" w14:textId="77777777" w:rsidR="0029104E" w:rsidRPr="00A068B0" w:rsidRDefault="0029104E" w:rsidP="00A068B0">
            <w:pPr>
              <w:spacing w:before="120" w:after="120"/>
              <w:rPr>
                <w:spacing w:val="0"/>
                <w:sz w:val="20"/>
              </w:rPr>
            </w:pPr>
            <w:r w:rsidRPr="00A068B0">
              <w:rPr>
                <w:spacing w:val="0"/>
                <w:sz w:val="20"/>
              </w:rPr>
              <w:t>3-Phase Units</w:t>
            </w:r>
          </w:p>
        </w:tc>
        <w:tc>
          <w:tcPr>
            <w:tcW w:w="2490" w:type="pct"/>
            <w:gridSpan w:val="6"/>
            <w:shd w:val="clear" w:color="auto" w:fill="auto"/>
          </w:tcPr>
          <w:p w14:paraId="01BB7CDA" w14:textId="77777777" w:rsidR="0029104E" w:rsidRPr="00A068B0" w:rsidRDefault="0029104E" w:rsidP="00A068B0">
            <w:pPr>
              <w:spacing w:before="120" w:after="120"/>
              <w:rPr>
                <w:spacing w:val="0"/>
                <w:sz w:val="20"/>
              </w:rPr>
            </w:pPr>
          </w:p>
        </w:tc>
      </w:tr>
      <w:tr w:rsidR="0029104E" w:rsidRPr="003B2076" w14:paraId="50B71DF0" w14:textId="77777777" w:rsidTr="00A068B0">
        <w:trPr>
          <w:trHeight w:val="340"/>
        </w:trPr>
        <w:tc>
          <w:tcPr>
            <w:tcW w:w="753" w:type="pct"/>
            <w:vMerge/>
            <w:shd w:val="clear" w:color="auto" w:fill="auto"/>
            <w:vAlign w:val="center"/>
          </w:tcPr>
          <w:p w14:paraId="7E483D55" w14:textId="77777777" w:rsidR="0029104E" w:rsidRPr="00A068B0" w:rsidRDefault="0029104E" w:rsidP="00A068B0">
            <w:pPr>
              <w:spacing w:before="120" w:after="120"/>
              <w:rPr>
                <w:spacing w:val="0"/>
                <w:sz w:val="20"/>
              </w:rPr>
            </w:pPr>
          </w:p>
        </w:tc>
        <w:tc>
          <w:tcPr>
            <w:tcW w:w="899" w:type="pct"/>
            <w:gridSpan w:val="3"/>
            <w:vMerge w:val="restart"/>
            <w:shd w:val="clear" w:color="auto" w:fill="auto"/>
            <w:vAlign w:val="center"/>
          </w:tcPr>
          <w:p w14:paraId="3465DEAA" w14:textId="77777777" w:rsidR="0029104E" w:rsidRPr="00A068B0" w:rsidRDefault="0029104E" w:rsidP="00A068B0">
            <w:pPr>
              <w:spacing w:before="120" w:after="120"/>
              <w:rPr>
                <w:spacing w:val="0"/>
                <w:sz w:val="20"/>
              </w:rPr>
            </w:pPr>
            <w:r w:rsidRPr="00A068B0">
              <w:rPr>
                <w:spacing w:val="0"/>
                <w:sz w:val="20"/>
              </w:rPr>
              <w:t>Single Phase Units</w:t>
            </w:r>
          </w:p>
        </w:tc>
        <w:tc>
          <w:tcPr>
            <w:tcW w:w="858" w:type="pct"/>
            <w:gridSpan w:val="2"/>
            <w:shd w:val="clear" w:color="auto" w:fill="auto"/>
          </w:tcPr>
          <w:p w14:paraId="431BF21B" w14:textId="77777777" w:rsidR="0029104E" w:rsidRPr="00A068B0" w:rsidRDefault="0029104E" w:rsidP="00A068B0">
            <w:pPr>
              <w:spacing w:before="120" w:after="120"/>
              <w:rPr>
                <w:spacing w:val="0"/>
                <w:sz w:val="20"/>
              </w:rPr>
            </w:pPr>
            <w:r w:rsidRPr="00A068B0">
              <w:rPr>
                <w:spacing w:val="0"/>
                <w:sz w:val="20"/>
              </w:rPr>
              <w:t>PH1</w:t>
            </w:r>
          </w:p>
        </w:tc>
        <w:tc>
          <w:tcPr>
            <w:tcW w:w="2490" w:type="pct"/>
            <w:gridSpan w:val="6"/>
            <w:shd w:val="clear" w:color="auto" w:fill="auto"/>
          </w:tcPr>
          <w:p w14:paraId="2223C130" w14:textId="77777777" w:rsidR="0029104E" w:rsidRPr="00A068B0" w:rsidRDefault="0029104E" w:rsidP="00A068B0">
            <w:pPr>
              <w:spacing w:before="120" w:after="120"/>
              <w:rPr>
                <w:spacing w:val="0"/>
                <w:sz w:val="20"/>
              </w:rPr>
            </w:pPr>
          </w:p>
        </w:tc>
      </w:tr>
      <w:tr w:rsidR="0029104E" w:rsidRPr="003B2076" w14:paraId="78A81162" w14:textId="77777777" w:rsidTr="00A068B0">
        <w:trPr>
          <w:trHeight w:val="340"/>
        </w:trPr>
        <w:tc>
          <w:tcPr>
            <w:tcW w:w="753" w:type="pct"/>
            <w:vMerge/>
            <w:shd w:val="clear" w:color="auto" w:fill="auto"/>
            <w:vAlign w:val="center"/>
          </w:tcPr>
          <w:p w14:paraId="1C044F50" w14:textId="77777777" w:rsidR="0029104E" w:rsidRPr="00A068B0" w:rsidRDefault="0029104E" w:rsidP="00A068B0">
            <w:pPr>
              <w:spacing w:before="120" w:after="120"/>
              <w:rPr>
                <w:spacing w:val="0"/>
                <w:sz w:val="20"/>
              </w:rPr>
            </w:pPr>
          </w:p>
        </w:tc>
        <w:tc>
          <w:tcPr>
            <w:tcW w:w="899" w:type="pct"/>
            <w:gridSpan w:val="3"/>
            <w:vMerge/>
            <w:shd w:val="clear" w:color="auto" w:fill="auto"/>
            <w:vAlign w:val="center"/>
          </w:tcPr>
          <w:p w14:paraId="6C6382B5" w14:textId="77777777" w:rsidR="0029104E" w:rsidRPr="00A068B0" w:rsidRDefault="0029104E" w:rsidP="00A068B0">
            <w:pPr>
              <w:spacing w:before="120" w:after="120"/>
              <w:rPr>
                <w:spacing w:val="0"/>
                <w:sz w:val="20"/>
              </w:rPr>
            </w:pPr>
          </w:p>
        </w:tc>
        <w:tc>
          <w:tcPr>
            <w:tcW w:w="858" w:type="pct"/>
            <w:gridSpan w:val="2"/>
            <w:shd w:val="clear" w:color="auto" w:fill="auto"/>
          </w:tcPr>
          <w:p w14:paraId="409A4101" w14:textId="77777777" w:rsidR="0029104E" w:rsidRPr="00A068B0" w:rsidRDefault="0029104E" w:rsidP="00A068B0">
            <w:pPr>
              <w:spacing w:before="120" w:after="120"/>
              <w:rPr>
                <w:spacing w:val="0"/>
                <w:sz w:val="20"/>
              </w:rPr>
            </w:pPr>
            <w:r w:rsidRPr="00A068B0">
              <w:rPr>
                <w:spacing w:val="0"/>
                <w:sz w:val="20"/>
              </w:rPr>
              <w:t>PH2</w:t>
            </w:r>
          </w:p>
        </w:tc>
        <w:tc>
          <w:tcPr>
            <w:tcW w:w="2490" w:type="pct"/>
            <w:gridSpan w:val="6"/>
            <w:shd w:val="clear" w:color="auto" w:fill="auto"/>
          </w:tcPr>
          <w:p w14:paraId="78BCA8E3" w14:textId="77777777" w:rsidR="0029104E" w:rsidRPr="00A068B0" w:rsidRDefault="0029104E" w:rsidP="00A068B0">
            <w:pPr>
              <w:spacing w:before="120" w:after="120"/>
              <w:rPr>
                <w:spacing w:val="0"/>
                <w:sz w:val="20"/>
              </w:rPr>
            </w:pPr>
          </w:p>
        </w:tc>
      </w:tr>
      <w:tr w:rsidR="0029104E" w:rsidRPr="003B2076" w14:paraId="632FB95C" w14:textId="77777777" w:rsidTr="00A068B0">
        <w:trPr>
          <w:trHeight w:val="340"/>
        </w:trPr>
        <w:tc>
          <w:tcPr>
            <w:tcW w:w="753" w:type="pct"/>
            <w:vMerge/>
            <w:shd w:val="clear" w:color="auto" w:fill="auto"/>
            <w:vAlign w:val="center"/>
          </w:tcPr>
          <w:p w14:paraId="62AFE5CB" w14:textId="77777777" w:rsidR="0029104E" w:rsidRPr="00A068B0" w:rsidRDefault="0029104E" w:rsidP="00A068B0">
            <w:pPr>
              <w:spacing w:before="120" w:after="120"/>
              <w:rPr>
                <w:spacing w:val="0"/>
                <w:sz w:val="20"/>
              </w:rPr>
            </w:pPr>
          </w:p>
        </w:tc>
        <w:tc>
          <w:tcPr>
            <w:tcW w:w="899" w:type="pct"/>
            <w:gridSpan w:val="3"/>
            <w:vMerge/>
            <w:shd w:val="clear" w:color="auto" w:fill="auto"/>
            <w:vAlign w:val="center"/>
          </w:tcPr>
          <w:p w14:paraId="110F8D11" w14:textId="77777777" w:rsidR="0029104E" w:rsidRPr="00A068B0" w:rsidRDefault="0029104E" w:rsidP="00A068B0">
            <w:pPr>
              <w:spacing w:before="120" w:after="120"/>
              <w:rPr>
                <w:spacing w:val="0"/>
                <w:sz w:val="20"/>
              </w:rPr>
            </w:pPr>
          </w:p>
        </w:tc>
        <w:tc>
          <w:tcPr>
            <w:tcW w:w="858" w:type="pct"/>
            <w:gridSpan w:val="2"/>
            <w:shd w:val="clear" w:color="auto" w:fill="auto"/>
          </w:tcPr>
          <w:p w14:paraId="1CA3835E" w14:textId="77777777" w:rsidR="0029104E" w:rsidRPr="00A068B0" w:rsidRDefault="0029104E" w:rsidP="00A068B0">
            <w:pPr>
              <w:spacing w:before="120" w:after="120"/>
              <w:rPr>
                <w:spacing w:val="0"/>
                <w:sz w:val="20"/>
              </w:rPr>
            </w:pPr>
            <w:r w:rsidRPr="00A068B0">
              <w:rPr>
                <w:spacing w:val="0"/>
                <w:sz w:val="20"/>
              </w:rPr>
              <w:t>PH3</w:t>
            </w:r>
          </w:p>
        </w:tc>
        <w:tc>
          <w:tcPr>
            <w:tcW w:w="2490" w:type="pct"/>
            <w:gridSpan w:val="6"/>
            <w:shd w:val="clear" w:color="auto" w:fill="auto"/>
          </w:tcPr>
          <w:p w14:paraId="47F37DD9" w14:textId="77777777" w:rsidR="0029104E" w:rsidRPr="00A068B0" w:rsidRDefault="0029104E" w:rsidP="00A068B0">
            <w:pPr>
              <w:spacing w:before="120" w:after="120"/>
              <w:rPr>
                <w:spacing w:val="0"/>
                <w:sz w:val="20"/>
              </w:rPr>
            </w:pPr>
          </w:p>
        </w:tc>
      </w:tr>
      <w:tr w:rsidR="0029104E" w:rsidRPr="003B2076" w14:paraId="0B8D4DCF" w14:textId="77777777" w:rsidTr="000A6A63">
        <w:trPr>
          <w:trHeight w:val="340"/>
        </w:trPr>
        <w:tc>
          <w:tcPr>
            <w:tcW w:w="5000" w:type="pct"/>
            <w:gridSpan w:val="12"/>
            <w:shd w:val="clear" w:color="auto" w:fill="D9D9D9" w:themeFill="background1" w:themeFillShade="D9"/>
            <w:vAlign w:val="center"/>
          </w:tcPr>
          <w:p w14:paraId="38E6DBDC" w14:textId="77777777" w:rsidR="0029104E" w:rsidRPr="00A068B0" w:rsidRDefault="0029104E" w:rsidP="00A068B0">
            <w:pPr>
              <w:spacing w:before="120" w:after="120"/>
              <w:rPr>
                <w:spacing w:val="0"/>
              </w:rPr>
            </w:pPr>
            <w:r w:rsidRPr="00A068B0">
              <w:rPr>
                <w:b/>
                <w:spacing w:val="0"/>
                <w:sz w:val="20"/>
              </w:rPr>
              <w:t>Declaration – to be completed by Installer for Micro-generators Tested to EREC G98</w:t>
            </w:r>
          </w:p>
        </w:tc>
      </w:tr>
      <w:tr w:rsidR="0029104E" w:rsidRPr="003B2076" w14:paraId="4D2BD6A4" w14:textId="77777777" w:rsidTr="000A6A63">
        <w:trPr>
          <w:trHeight w:val="340"/>
        </w:trPr>
        <w:tc>
          <w:tcPr>
            <w:tcW w:w="5000" w:type="pct"/>
            <w:gridSpan w:val="12"/>
            <w:shd w:val="clear" w:color="auto" w:fill="auto"/>
            <w:vAlign w:val="center"/>
          </w:tcPr>
          <w:p w14:paraId="46EEAB3B" w14:textId="1E8FC793" w:rsidR="0029104E" w:rsidRPr="00A068B0" w:rsidRDefault="0029104E" w:rsidP="00A068B0">
            <w:pPr>
              <w:spacing w:before="120" w:after="120"/>
              <w:rPr>
                <w:spacing w:val="0"/>
              </w:rPr>
            </w:pPr>
            <w:r w:rsidRPr="00A068B0">
              <w:rPr>
                <w:spacing w:val="0"/>
                <w:sz w:val="20"/>
              </w:rPr>
              <w:t xml:space="preserve">I declare that the relevant </w:t>
            </w:r>
            <w:r w:rsidRPr="00A068B0">
              <w:rPr>
                <w:b/>
                <w:spacing w:val="0"/>
                <w:sz w:val="20"/>
              </w:rPr>
              <w:t>Micro-generators</w:t>
            </w:r>
            <w:r w:rsidRPr="00A068B0">
              <w:rPr>
                <w:spacing w:val="0"/>
                <w:sz w:val="20"/>
              </w:rPr>
              <w:t xml:space="preserve"> and the installation which together form a </w:t>
            </w:r>
            <w:r w:rsidRPr="00A068B0">
              <w:rPr>
                <w:b/>
                <w:spacing w:val="0"/>
                <w:sz w:val="20"/>
              </w:rPr>
              <w:t>Micro-generating Plant</w:t>
            </w:r>
            <w:r w:rsidRPr="00A068B0">
              <w:rPr>
                <w:spacing w:val="0"/>
                <w:sz w:val="20"/>
              </w:rPr>
              <w:t xml:space="preserve"> within the scope of EREC G98 at the above address, </w:t>
            </w:r>
            <w:r w:rsidR="00C52A0F" w:rsidRPr="00A068B0">
              <w:rPr>
                <w:spacing w:val="0"/>
                <w:sz w:val="20"/>
              </w:rPr>
              <w:t>conform to</w:t>
            </w:r>
            <w:r w:rsidRPr="00A068B0">
              <w:rPr>
                <w:spacing w:val="0"/>
                <w:sz w:val="20"/>
              </w:rPr>
              <w:t xml:space="preserve"> the requirements of EREC G98.  This declaration</w:t>
            </w:r>
            <w:r w:rsidR="00C75EB7" w:rsidRPr="00A068B0">
              <w:rPr>
                <w:spacing w:val="0"/>
                <w:sz w:val="20"/>
              </w:rPr>
              <w:t xml:space="preserve"> of compliance</w:t>
            </w:r>
            <w:r w:rsidRPr="00A068B0">
              <w:rPr>
                <w:spacing w:val="0"/>
                <w:sz w:val="20"/>
              </w:rPr>
              <w:t xml:space="preserve"> is confined to </w:t>
            </w:r>
            <w:r w:rsidRPr="00A068B0">
              <w:rPr>
                <w:b/>
                <w:spacing w:val="0"/>
                <w:sz w:val="20"/>
              </w:rPr>
              <w:t>Micro-generating Plant</w:t>
            </w:r>
            <w:r w:rsidRPr="00A068B0">
              <w:rPr>
                <w:spacing w:val="0"/>
                <w:sz w:val="20"/>
              </w:rPr>
              <w:t xml:space="preserve"> tested to EREC G98</w:t>
            </w:r>
            <w:r w:rsidR="00FA2339" w:rsidRPr="00A068B0">
              <w:rPr>
                <w:spacing w:val="0"/>
                <w:sz w:val="20"/>
              </w:rPr>
              <w:t xml:space="preserve"> or EREC G83 as applicable at the time of commissioning.</w:t>
            </w:r>
            <w:r w:rsidR="00FA2339" w:rsidRPr="00A068B0" w:rsidDel="00FA2339">
              <w:rPr>
                <w:spacing w:val="0"/>
                <w:sz w:val="20"/>
              </w:rPr>
              <w:t xml:space="preserve"> </w:t>
            </w:r>
          </w:p>
        </w:tc>
      </w:tr>
      <w:tr w:rsidR="0029104E" w:rsidRPr="003B2076" w14:paraId="310D0436" w14:textId="77777777" w:rsidTr="00A068B0">
        <w:trPr>
          <w:trHeight w:val="340"/>
        </w:trPr>
        <w:tc>
          <w:tcPr>
            <w:tcW w:w="2510" w:type="pct"/>
            <w:gridSpan w:val="6"/>
            <w:shd w:val="clear" w:color="auto" w:fill="auto"/>
            <w:vAlign w:val="center"/>
          </w:tcPr>
          <w:p w14:paraId="25D6341C" w14:textId="77777777" w:rsidR="0029104E" w:rsidRPr="00A068B0" w:rsidRDefault="0029104E" w:rsidP="00A068B0">
            <w:pPr>
              <w:spacing w:before="120" w:after="120"/>
              <w:rPr>
                <w:spacing w:val="0"/>
                <w:sz w:val="20"/>
              </w:rPr>
            </w:pPr>
            <w:r w:rsidRPr="00A068B0">
              <w:rPr>
                <w:spacing w:val="0"/>
                <w:sz w:val="20"/>
              </w:rPr>
              <w:t>Signature:</w:t>
            </w:r>
          </w:p>
          <w:p w14:paraId="2599EA8B" w14:textId="77777777" w:rsidR="0029104E" w:rsidRPr="00A068B0" w:rsidRDefault="0029104E" w:rsidP="00A068B0">
            <w:pPr>
              <w:spacing w:before="120" w:after="120"/>
              <w:rPr>
                <w:spacing w:val="0"/>
                <w:sz w:val="20"/>
              </w:rPr>
            </w:pPr>
          </w:p>
        </w:tc>
        <w:tc>
          <w:tcPr>
            <w:tcW w:w="2490" w:type="pct"/>
            <w:gridSpan w:val="6"/>
            <w:shd w:val="clear" w:color="auto" w:fill="auto"/>
          </w:tcPr>
          <w:p w14:paraId="1CC79E34" w14:textId="77777777" w:rsidR="0029104E" w:rsidRPr="00A068B0" w:rsidRDefault="0029104E" w:rsidP="00A068B0">
            <w:pPr>
              <w:spacing w:before="120" w:after="120"/>
              <w:rPr>
                <w:spacing w:val="0"/>
              </w:rPr>
            </w:pPr>
            <w:r w:rsidRPr="00A068B0">
              <w:rPr>
                <w:spacing w:val="0"/>
                <w:sz w:val="20"/>
              </w:rPr>
              <w:t>Date:</w:t>
            </w:r>
          </w:p>
        </w:tc>
      </w:tr>
      <w:tr w:rsidR="0029104E" w:rsidRPr="003B2076" w14:paraId="28950C36" w14:textId="77777777" w:rsidTr="000A6A63">
        <w:trPr>
          <w:trHeight w:val="340"/>
        </w:trPr>
        <w:tc>
          <w:tcPr>
            <w:tcW w:w="5000" w:type="pct"/>
            <w:gridSpan w:val="12"/>
            <w:shd w:val="pct20" w:color="auto" w:fill="auto"/>
          </w:tcPr>
          <w:p w14:paraId="5B6764DB" w14:textId="77777777" w:rsidR="0029104E" w:rsidRPr="00A068B0" w:rsidRDefault="0029104E" w:rsidP="00A068B0">
            <w:pPr>
              <w:spacing w:before="120" w:after="120"/>
              <w:rPr>
                <w:spacing w:val="0"/>
              </w:rPr>
            </w:pPr>
            <w:r w:rsidRPr="00A068B0">
              <w:rPr>
                <w:b/>
                <w:spacing w:val="0"/>
                <w:sz w:val="20"/>
              </w:rPr>
              <w:t xml:space="preserve">Summary details of Micro-generators - </w:t>
            </w:r>
            <w:r w:rsidRPr="00A068B0">
              <w:rPr>
                <w:spacing w:val="0"/>
                <w:sz w:val="20"/>
              </w:rPr>
              <w:t xml:space="preserve">where multiple </w:t>
            </w:r>
            <w:r w:rsidRPr="00A068B0">
              <w:rPr>
                <w:b/>
                <w:spacing w:val="0"/>
                <w:sz w:val="20"/>
              </w:rPr>
              <w:t>Micro-generators</w:t>
            </w:r>
            <w:r w:rsidRPr="00A068B0">
              <w:rPr>
                <w:spacing w:val="0"/>
                <w:sz w:val="20"/>
              </w:rPr>
              <w:t xml:space="preserve"> will exist within one premises.</w:t>
            </w:r>
          </w:p>
        </w:tc>
      </w:tr>
      <w:tr w:rsidR="004803A3" w:rsidRPr="003B2076" w14:paraId="55721C9F" w14:textId="77777777" w:rsidTr="00A068B0">
        <w:trPr>
          <w:trHeight w:val="345"/>
        </w:trPr>
        <w:tc>
          <w:tcPr>
            <w:tcW w:w="753" w:type="pct"/>
            <w:vMerge w:val="restart"/>
            <w:shd w:val="clear" w:color="auto" w:fill="auto"/>
          </w:tcPr>
          <w:p w14:paraId="7902479C" w14:textId="607C7404" w:rsidR="004803A3" w:rsidRPr="00A068B0" w:rsidRDefault="004803A3" w:rsidP="00A068B0">
            <w:pPr>
              <w:spacing w:before="120" w:after="120"/>
              <w:jc w:val="center"/>
              <w:rPr>
                <w:spacing w:val="0"/>
                <w:sz w:val="18"/>
              </w:rPr>
            </w:pPr>
            <w:r w:rsidRPr="00A068B0">
              <w:rPr>
                <w:b/>
                <w:spacing w:val="0"/>
                <w:sz w:val="18"/>
              </w:rPr>
              <w:t>Manufacturer</w:t>
            </w:r>
          </w:p>
        </w:tc>
        <w:tc>
          <w:tcPr>
            <w:tcW w:w="597" w:type="pct"/>
            <w:vMerge w:val="restart"/>
            <w:shd w:val="clear" w:color="auto" w:fill="auto"/>
          </w:tcPr>
          <w:p w14:paraId="67821D43" w14:textId="77777777" w:rsidR="004803A3" w:rsidRPr="00A068B0" w:rsidRDefault="004803A3" w:rsidP="00A068B0">
            <w:pPr>
              <w:spacing w:before="120" w:after="120"/>
              <w:jc w:val="center"/>
              <w:rPr>
                <w:spacing w:val="0"/>
                <w:sz w:val="18"/>
              </w:rPr>
            </w:pPr>
            <w:r w:rsidRPr="00A068B0">
              <w:rPr>
                <w:spacing w:val="0"/>
                <w:sz w:val="18"/>
              </w:rPr>
              <w:t>Date of Installation</w:t>
            </w:r>
          </w:p>
        </w:tc>
        <w:tc>
          <w:tcPr>
            <w:tcW w:w="795" w:type="pct"/>
            <w:gridSpan w:val="3"/>
            <w:vMerge w:val="restart"/>
            <w:shd w:val="clear" w:color="auto" w:fill="auto"/>
          </w:tcPr>
          <w:p w14:paraId="05A97B45" w14:textId="77777777" w:rsidR="004803A3" w:rsidRPr="00A068B0" w:rsidRDefault="004803A3" w:rsidP="00A068B0">
            <w:pPr>
              <w:spacing w:before="120" w:after="120"/>
              <w:jc w:val="center"/>
              <w:rPr>
                <w:spacing w:val="0"/>
                <w:sz w:val="18"/>
              </w:rPr>
            </w:pPr>
            <w:r w:rsidRPr="00A068B0">
              <w:rPr>
                <w:spacing w:val="0"/>
                <w:sz w:val="18"/>
              </w:rPr>
              <w:t>Technology Type</w:t>
            </w:r>
          </w:p>
        </w:tc>
        <w:tc>
          <w:tcPr>
            <w:tcW w:w="877" w:type="pct"/>
            <w:gridSpan w:val="2"/>
            <w:vMerge w:val="restart"/>
            <w:shd w:val="clear" w:color="auto" w:fill="auto"/>
          </w:tcPr>
          <w:p w14:paraId="347DFF70" w14:textId="55174268" w:rsidR="004803A3" w:rsidRPr="00A068B0" w:rsidRDefault="0043224B" w:rsidP="00A068B0">
            <w:pPr>
              <w:spacing w:before="120" w:after="120"/>
              <w:jc w:val="center"/>
              <w:rPr>
                <w:spacing w:val="0"/>
                <w:sz w:val="18"/>
              </w:rPr>
            </w:pPr>
            <w:proofErr w:type="gramStart"/>
            <w:r w:rsidRPr="005E2CFF">
              <w:rPr>
                <w:b/>
                <w:spacing w:val="0"/>
                <w:sz w:val="18"/>
              </w:rPr>
              <w:t>Manufacturer‘</w:t>
            </w:r>
            <w:proofErr w:type="gramEnd"/>
            <w:r w:rsidRPr="005E2CFF">
              <w:rPr>
                <w:b/>
                <w:spacing w:val="0"/>
                <w:sz w:val="18"/>
              </w:rPr>
              <w:t>s</w:t>
            </w:r>
            <w:r w:rsidRPr="005E2CFF">
              <w:rPr>
                <w:spacing w:val="0"/>
                <w:sz w:val="18"/>
              </w:rPr>
              <w:t xml:space="preserve"> Ref No (this number should be registered on the ENA </w:t>
            </w:r>
            <w:r w:rsidRPr="005E2CFF">
              <w:rPr>
                <w:b/>
                <w:spacing w:val="0"/>
                <w:sz w:val="18"/>
              </w:rPr>
              <w:t>Type Test Verification Report</w:t>
            </w:r>
            <w:r w:rsidRPr="005E2CFF">
              <w:rPr>
                <w:spacing w:val="0"/>
                <w:sz w:val="18"/>
              </w:rPr>
              <w:t xml:space="preserve"> Register as Product ID</w:t>
            </w:r>
            <w:r w:rsidRPr="005E2CFF">
              <w:rPr>
                <w:spacing w:val="0"/>
                <w:sz w:val="20"/>
              </w:rPr>
              <w:t>)</w:t>
            </w:r>
          </w:p>
        </w:tc>
        <w:tc>
          <w:tcPr>
            <w:tcW w:w="1978" w:type="pct"/>
            <w:gridSpan w:val="5"/>
            <w:shd w:val="clear" w:color="auto" w:fill="auto"/>
          </w:tcPr>
          <w:p w14:paraId="60BD339E" w14:textId="77777777" w:rsidR="004803A3" w:rsidRPr="00A068B0" w:rsidRDefault="004803A3" w:rsidP="00A068B0">
            <w:pPr>
              <w:spacing w:before="120" w:after="120"/>
              <w:jc w:val="center"/>
              <w:rPr>
                <w:spacing w:val="0"/>
                <w:sz w:val="18"/>
              </w:rPr>
            </w:pPr>
            <w:r w:rsidRPr="00A068B0">
              <w:rPr>
                <w:b/>
                <w:spacing w:val="0"/>
                <w:sz w:val="18"/>
              </w:rPr>
              <w:t xml:space="preserve">Micro-generator Registered Capacity </w:t>
            </w:r>
            <w:r w:rsidRPr="00A068B0">
              <w:rPr>
                <w:spacing w:val="0"/>
                <w:sz w:val="18"/>
              </w:rPr>
              <w:t>in kW</w:t>
            </w:r>
          </w:p>
        </w:tc>
      </w:tr>
      <w:tr w:rsidR="004803A3" w:rsidRPr="003B2076" w14:paraId="02AA89FA" w14:textId="77777777" w:rsidTr="00A068B0">
        <w:trPr>
          <w:trHeight w:val="345"/>
        </w:trPr>
        <w:tc>
          <w:tcPr>
            <w:tcW w:w="753" w:type="pct"/>
            <w:vMerge/>
            <w:shd w:val="clear" w:color="auto" w:fill="auto"/>
          </w:tcPr>
          <w:p w14:paraId="15C0F301" w14:textId="77777777" w:rsidR="004803A3" w:rsidRPr="00A068B0" w:rsidRDefault="004803A3" w:rsidP="00A068B0">
            <w:pPr>
              <w:spacing w:before="120" w:after="120"/>
              <w:rPr>
                <w:spacing w:val="0"/>
                <w:sz w:val="18"/>
              </w:rPr>
            </w:pPr>
          </w:p>
        </w:tc>
        <w:tc>
          <w:tcPr>
            <w:tcW w:w="597" w:type="pct"/>
            <w:vMerge/>
            <w:shd w:val="clear" w:color="auto" w:fill="auto"/>
          </w:tcPr>
          <w:p w14:paraId="26372EC7" w14:textId="77777777" w:rsidR="004803A3" w:rsidRPr="00A068B0" w:rsidRDefault="004803A3" w:rsidP="00A068B0">
            <w:pPr>
              <w:spacing w:before="120" w:after="120"/>
              <w:rPr>
                <w:spacing w:val="0"/>
                <w:sz w:val="18"/>
              </w:rPr>
            </w:pPr>
          </w:p>
        </w:tc>
        <w:tc>
          <w:tcPr>
            <w:tcW w:w="795" w:type="pct"/>
            <w:gridSpan w:val="3"/>
            <w:vMerge/>
            <w:shd w:val="clear" w:color="auto" w:fill="auto"/>
          </w:tcPr>
          <w:p w14:paraId="2E0A51B9" w14:textId="77777777" w:rsidR="004803A3" w:rsidRPr="00A068B0" w:rsidRDefault="004803A3" w:rsidP="00A068B0">
            <w:pPr>
              <w:spacing w:before="120" w:after="120"/>
              <w:rPr>
                <w:spacing w:val="0"/>
                <w:sz w:val="18"/>
              </w:rPr>
            </w:pPr>
          </w:p>
        </w:tc>
        <w:tc>
          <w:tcPr>
            <w:tcW w:w="877" w:type="pct"/>
            <w:gridSpan w:val="2"/>
            <w:vMerge/>
            <w:shd w:val="clear" w:color="auto" w:fill="auto"/>
          </w:tcPr>
          <w:p w14:paraId="5CEE0058" w14:textId="77777777" w:rsidR="004803A3" w:rsidRPr="005E2CFF" w:rsidRDefault="004803A3" w:rsidP="00A068B0">
            <w:pPr>
              <w:spacing w:before="120" w:after="120"/>
              <w:rPr>
                <w:spacing w:val="0"/>
                <w:sz w:val="18"/>
              </w:rPr>
            </w:pPr>
          </w:p>
        </w:tc>
        <w:tc>
          <w:tcPr>
            <w:tcW w:w="420" w:type="pct"/>
            <w:vMerge w:val="restart"/>
            <w:shd w:val="clear" w:color="auto" w:fill="auto"/>
          </w:tcPr>
          <w:p w14:paraId="31901D84" w14:textId="77777777" w:rsidR="004803A3" w:rsidRPr="00A068B0" w:rsidRDefault="004803A3" w:rsidP="00A068B0">
            <w:pPr>
              <w:spacing w:before="120" w:after="120"/>
              <w:jc w:val="center"/>
              <w:rPr>
                <w:spacing w:val="0"/>
                <w:sz w:val="18"/>
              </w:rPr>
            </w:pPr>
            <w:r w:rsidRPr="00A068B0">
              <w:rPr>
                <w:spacing w:val="0"/>
                <w:sz w:val="18"/>
              </w:rPr>
              <w:t>3-Phase Units</w:t>
            </w:r>
          </w:p>
        </w:tc>
        <w:tc>
          <w:tcPr>
            <w:tcW w:w="1085" w:type="pct"/>
            <w:gridSpan w:val="3"/>
            <w:shd w:val="clear" w:color="auto" w:fill="auto"/>
          </w:tcPr>
          <w:p w14:paraId="00C919DD" w14:textId="77777777" w:rsidR="004803A3" w:rsidRPr="00A068B0" w:rsidRDefault="004803A3" w:rsidP="00A068B0">
            <w:pPr>
              <w:spacing w:before="120" w:after="120"/>
              <w:jc w:val="center"/>
              <w:rPr>
                <w:spacing w:val="0"/>
                <w:sz w:val="18"/>
              </w:rPr>
            </w:pPr>
            <w:r w:rsidRPr="00A068B0">
              <w:rPr>
                <w:spacing w:val="0"/>
                <w:sz w:val="18"/>
              </w:rPr>
              <w:t>Single Phase Units</w:t>
            </w:r>
          </w:p>
        </w:tc>
        <w:tc>
          <w:tcPr>
            <w:tcW w:w="472" w:type="pct"/>
            <w:vMerge w:val="restart"/>
            <w:shd w:val="clear" w:color="auto" w:fill="auto"/>
          </w:tcPr>
          <w:p w14:paraId="3DF1DCA5" w14:textId="77777777" w:rsidR="004803A3" w:rsidRPr="00A068B0" w:rsidRDefault="004803A3" w:rsidP="00A068B0">
            <w:pPr>
              <w:spacing w:before="120" w:after="120"/>
              <w:jc w:val="center"/>
              <w:rPr>
                <w:spacing w:val="0"/>
                <w:sz w:val="18"/>
              </w:rPr>
            </w:pPr>
            <w:r w:rsidRPr="00A068B0">
              <w:rPr>
                <w:spacing w:val="0"/>
                <w:sz w:val="18"/>
              </w:rPr>
              <w:t>Power Factor</w:t>
            </w:r>
          </w:p>
        </w:tc>
      </w:tr>
      <w:tr w:rsidR="004803A3" w:rsidRPr="003B2076" w14:paraId="3073ABBE" w14:textId="77777777" w:rsidTr="00A068B0">
        <w:tc>
          <w:tcPr>
            <w:tcW w:w="753" w:type="pct"/>
            <w:vMerge/>
            <w:shd w:val="clear" w:color="auto" w:fill="auto"/>
          </w:tcPr>
          <w:p w14:paraId="637BE734" w14:textId="77777777" w:rsidR="004803A3" w:rsidRPr="00A068B0" w:rsidRDefault="004803A3" w:rsidP="00A068B0">
            <w:pPr>
              <w:pStyle w:val="NoSpacing"/>
              <w:spacing w:before="120" w:after="120"/>
              <w:jc w:val="center"/>
              <w:rPr>
                <w:spacing w:val="0"/>
                <w:lang w:val="de-DE"/>
              </w:rPr>
            </w:pPr>
          </w:p>
        </w:tc>
        <w:tc>
          <w:tcPr>
            <w:tcW w:w="597" w:type="pct"/>
            <w:vMerge/>
            <w:shd w:val="clear" w:color="auto" w:fill="auto"/>
          </w:tcPr>
          <w:p w14:paraId="23619641" w14:textId="77777777" w:rsidR="004803A3" w:rsidRPr="00A068B0" w:rsidRDefault="004803A3" w:rsidP="00A068B0">
            <w:pPr>
              <w:pStyle w:val="NoSpacing"/>
              <w:spacing w:before="120" w:after="120"/>
              <w:jc w:val="center"/>
              <w:rPr>
                <w:spacing w:val="0"/>
                <w:lang w:val="de-DE"/>
              </w:rPr>
            </w:pPr>
          </w:p>
        </w:tc>
        <w:tc>
          <w:tcPr>
            <w:tcW w:w="795" w:type="pct"/>
            <w:gridSpan w:val="3"/>
            <w:vMerge/>
            <w:shd w:val="clear" w:color="auto" w:fill="auto"/>
          </w:tcPr>
          <w:p w14:paraId="71CDF65B" w14:textId="77777777" w:rsidR="004803A3" w:rsidRPr="00A068B0" w:rsidRDefault="004803A3" w:rsidP="00A068B0">
            <w:pPr>
              <w:pStyle w:val="NoSpacing"/>
              <w:spacing w:before="120" w:after="120"/>
              <w:jc w:val="center"/>
              <w:rPr>
                <w:spacing w:val="0"/>
                <w:lang w:val="de-DE"/>
              </w:rPr>
            </w:pPr>
          </w:p>
        </w:tc>
        <w:tc>
          <w:tcPr>
            <w:tcW w:w="877" w:type="pct"/>
            <w:gridSpan w:val="2"/>
            <w:vMerge/>
            <w:shd w:val="clear" w:color="auto" w:fill="auto"/>
          </w:tcPr>
          <w:p w14:paraId="0570EA7D" w14:textId="77777777" w:rsidR="004803A3" w:rsidRPr="00A068B0" w:rsidRDefault="004803A3" w:rsidP="00A068B0">
            <w:pPr>
              <w:pStyle w:val="NoSpacing"/>
              <w:spacing w:before="120" w:after="120"/>
              <w:jc w:val="center"/>
              <w:rPr>
                <w:spacing w:val="0"/>
                <w:lang w:val="de-DE"/>
              </w:rPr>
            </w:pPr>
          </w:p>
        </w:tc>
        <w:tc>
          <w:tcPr>
            <w:tcW w:w="420" w:type="pct"/>
            <w:vMerge/>
            <w:shd w:val="clear" w:color="auto" w:fill="auto"/>
          </w:tcPr>
          <w:p w14:paraId="57E06067" w14:textId="77777777" w:rsidR="004803A3" w:rsidRPr="00A068B0" w:rsidRDefault="004803A3" w:rsidP="00A068B0">
            <w:pPr>
              <w:pStyle w:val="NoSpacing"/>
              <w:spacing w:before="120" w:after="120"/>
              <w:jc w:val="center"/>
              <w:rPr>
                <w:spacing w:val="0"/>
              </w:rPr>
            </w:pPr>
          </w:p>
        </w:tc>
        <w:tc>
          <w:tcPr>
            <w:tcW w:w="361" w:type="pct"/>
            <w:shd w:val="clear" w:color="auto" w:fill="auto"/>
          </w:tcPr>
          <w:p w14:paraId="55DF2296" w14:textId="77777777" w:rsidR="004803A3" w:rsidRPr="00A068B0" w:rsidRDefault="004803A3" w:rsidP="00A068B0">
            <w:pPr>
              <w:pStyle w:val="NoSpacing"/>
              <w:spacing w:before="120" w:after="120"/>
              <w:jc w:val="center"/>
              <w:rPr>
                <w:spacing w:val="0"/>
              </w:rPr>
            </w:pPr>
            <w:r w:rsidRPr="00A068B0">
              <w:rPr>
                <w:spacing w:val="0"/>
              </w:rPr>
              <w:t>PH1</w:t>
            </w:r>
          </w:p>
        </w:tc>
        <w:tc>
          <w:tcPr>
            <w:tcW w:w="361" w:type="pct"/>
            <w:shd w:val="clear" w:color="auto" w:fill="auto"/>
          </w:tcPr>
          <w:p w14:paraId="6C3EC628" w14:textId="77777777" w:rsidR="004803A3" w:rsidRPr="00A068B0" w:rsidRDefault="004803A3" w:rsidP="00A068B0">
            <w:pPr>
              <w:pStyle w:val="NoSpacing"/>
              <w:spacing w:before="120" w:after="120"/>
              <w:jc w:val="center"/>
              <w:rPr>
                <w:spacing w:val="0"/>
              </w:rPr>
            </w:pPr>
            <w:r w:rsidRPr="00A068B0">
              <w:rPr>
                <w:spacing w:val="0"/>
              </w:rPr>
              <w:t>PH2</w:t>
            </w:r>
          </w:p>
        </w:tc>
        <w:tc>
          <w:tcPr>
            <w:tcW w:w="363" w:type="pct"/>
            <w:shd w:val="clear" w:color="auto" w:fill="auto"/>
          </w:tcPr>
          <w:p w14:paraId="3F44DB6D" w14:textId="77777777" w:rsidR="004803A3" w:rsidRPr="00A068B0" w:rsidRDefault="004803A3" w:rsidP="00A068B0">
            <w:pPr>
              <w:pStyle w:val="NoSpacing"/>
              <w:spacing w:before="120" w:after="120"/>
              <w:jc w:val="center"/>
              <w:rPr>
                <w:spacing w:val="0"/>
              </w:rPr>
            </w:pPr>
            <w:r w:rsidRPr="00A068B0">
              <w:rPr>
                <w:spacing w:val="0"/>
              </w:rPr>
              <w:t>PH3</w:t>
            </w:r>
          </w:p>
        </w:tc>
        <w:tc>
          <w:tcPr>
            <w:tcW w:w="472" w:type="pct"/>
            <w:vMerge/>
            <w:shd w:val="clear" w:color="auto" w:fill="auto"/>
          </w:tcPr>
          <w:p w14:paraId="4FA2B7D8" w14:textId="77777777" w:rsidR="004803A3" w:rsidRPr="00A068B0" w:rsidRDefault="004803A3" w:rsidP="00A068B0">
            <w:pPr>
              <w:pStyle w:val="NoSpacing"/>
              <w:spacing w:before="120" w:after="120"/>
              <w:jc w:val="center"/>
              <w:rPr>
                <w:spacing w:val="0"/>
              </w:rPr>
            </w:pPr>
          </w:p>
        </w:tc>
      </w:tr>
      <w:tr w:rsidR="0029104E" w:rsidRPr="003B2076" w14:paraId="76381F82" w14:textId="77777777" w:rsidTr="00A068B0">
        <w:tc>
          <w:tcPr>
            <w:tcW w:w="753" w:type="pct"/>
            <w:shd w:val="clear" w:color="auto" w:fill="auto"/>
          </w:tcPr>
          <w:p w14:paraId="60905C6E"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1D36E1F2"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5D86CFAA"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17D982EE"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0E809398"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75AAEB5B"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39140AA7"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50E9879A"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2A03FE1B" w14:textId="77777777" w:rsidR="0029104E" w:rsidRPr="00A068B0" w:rsidRDefault="0029104E" w:rsidP="00A068B0">
            <w:pPr>
              <w:pStyle w:val="NoSpacing"/>
              <w:spacing w:before="120" w:after="120"/>
              <w:jc w:val="center"/>
              <w:rPr>
                <w:spacing w:val="0"/>
              </w:rPr>
            </w:pPr>
          </w:p>
        </w:tc>
      </w:tr>
      <w:tr w:rsidR="0029104E" w:rsidRPr="003B2076" w14:paraId="4DBA44B5" w14:textId="77777777" w:rsidTr="00A068B0">
        <w:tc>
          <w:tcPr>
            <w:tcW w:w="753" w:type="pct"/>
            <w:shd w:val="clear" w:color="auto" w:fill="auto"/>
          </w:tcPr>
          <w:p w14:paraId="621DA5ED"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26735DED"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32E704FF"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63B77171"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0F87EED8"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6CE2926F"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4B188E7B"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081EDCBA"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23068F75" w14:textId="77777777" w:rsidR="0029104E" w:rsidRPr="00A068B0" w:rsidRDefault="0029104E" w:rsidP="00A068B0">
            <w:pPr>
              <w:pStyle w:val="NoSpacing"/>
              <w:spacing w:before="120" w:after="120"/>
              <w:jc w:val="center"/>
              <w:rPr>
                <w:spacing w:val="0"/>
              </w:rPr>
            </w:pPr>
          </w:p>
        </w:tc>
      </w:tr>
      <w:tr w:rsidR="0029104E" w:rsidRPr="003B2076" w14:paraId="7DE1113A" w14:textId="77777777" w:rsidTr="00A068B0">
        <w:tc>
          <w:tcPr>
            <w:tcW w:w="753" w:type="pct"/>
            <w:shd w:val="clear" w:color="auto" w:fill="auto"/>
          </w:tcPr>
          <w:p w14:paraId="7DEABF59"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31BBB33E"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08D81962"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65527F7E"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28F1FC23"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66628BC0"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6D983810"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03ABAC8F"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6C07AF68" w14:textId="77777777" w:rsidR="0029104E" w:rsidRPr="00A068B0" w:rsidRDefault="0029104E" w:rsidP="00A068B0">
            <w:pPr>
              <w:pStyle w:val="NoSpacing"/>
              <w:spacing w:before="120" w:after="120"/>
              <w:jc w:val="center"/>
              <w:rPr>
                <w:spacing w:val="0"/>
              </w:rPr>
            </w:pPr>
          </w:p>
        </w:tc>
      </w:tr>
      <w:tr w:rsidR="0029104E" w:rsidRPr="003B2076" w14:paraId="4574926E" w14:textId="77777777" w:rsidTr="00A068B0">
        <w:tc>
          <w:tcPr>
            <w:tcW w:w="753" w:type="pct"/>
            <w:shd w:val="clear" w:color="auto" w:fill="auto"/>
          </w:tcPr>
          <w:p w14:paraId="3E5EE65E" w14:textId="77777777" w:rsidR="0029104E" w:rsidRPr="00A068B0" w:rsidRDefault="0029104E" w:rsidP="00A068B0">
            <w:pPr>
              <w:pStyle w:val="NoSpacing"/>
              <w:spacing w:before="120" w:after="120"/>
              <w:jc w:val="center"/>
              <w:rPr>
                <w:spacing w:val="0"/>
              </w:rPr>
            </w:pPr>
          </w:p>
        </w:tc>
        <w:tc>
          <w:tcPr>
            <w:tcW w:w="597" w:type="pct"/>
            <w:shd w:val="clear" w:color="auto" w:fill="auto"/>
          </w:tcPr>
          <w:p w14:paraId="59B86735" w14:textId="77777777" w:rsidR="0029104E" w:rsidRPr="00A068B0" w:rsidRDefault="0029104E" w:rsidP="00A068B0">
            <w:pPr>
              <w:pStyle w:val="NoSpacing"/>
              <w:spacing w:before="120" w:after="120"/>
              <w:jc w:val="center"/>
              <w:rPr>
                <w:spacing w:val="0"/>
              </w:rPr>
            </w:pPr>
          </w:p>
        </w:tc>
        <w:tc>
          <w:tcPr>
            <w:tcW w:w="795" w:type="pct"/>
            <w:gridSpan w:val="3"/>
            <w:shd w:val="clear" w:color="auto" w:fill="auto"/>
          </w:tcPr>
          <w:p w14:paraId="125C4BE6" w14:textId="77777777" w:rsidR="0029104E" w:rsidRPr="00A068B0" w:rsidRDefault="0029104E" w:rsidP="00A068B0">
            <w:pPr>
              <w:pStyle w:val="NoSpacing"/>
              <w:spacing w:before="120" w:after="120"/>
              <w:jc w:val="center"/>
              <w:rPr>
                <w:spacing w:val="0"/>
              </w:rPr>
            </w:pPr>
          </w:p>
        </w:tc>
        <w:tc>
          <w:tcPr>
            <w:tcW w:w="877" w:type="pct"/>
            <w:gridSpan w:val="2"/>
            <w:shd w:val="clear" w:color="auto" w:fill="auto"/>
          </w:tcPr>
          <w:p w14:paraId="79D882C1" w14:textId="77777777" w:rsidR="0029104E" w:rsidRPr="00A068B0" w:rsidRDefault="0029104E" w:rsidP="00A068B0">
            <w:pPr>
              <w:pStyle w:val="NoSpacing"/>
              <w:spacing w:before="120" w:after="120"/>
              <w:jc w:val="center"/>
              <w:rPr>
                <w:spacing w:val="0"/>
              </w:rPr>
            </w:pPr>
          </w:p>
        </w:tc>
        <w:tc>
          <w:tcPr>
            <w:tcW w:w="420" w:type="pct"/>
            <w:shd w:val="clear" w:color="auto" w:fill="auto"/>
          </w:tcPr>
          <w:p w14:paraId="021D1BE8"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31C43513" w14:textId="77777777" w:rsidR="0029104E" w:rsidRPr="00A068B0" w:rsidRDefault="0029104E" w:rsidP="00A068B0">
            <w:pPr>
              <w:pStyle w:val="NoSpacing"/>
              <w:spacing w:before="120" w:after="120"/>
              <w:jc w:val="center"/>
              <w:rPr>
                <w:spacing w:val="0"/>
              </w:rPr>
            </w:pPr>
          </w:p>
        </w:tc>
        <w:tc>
          <w:tcPr>
            <w:tcW w:w="361" w:type="pct"/>
            <w:shd w:val="clear" w:color="auto" w:fill="auto"/>
          </w:tcPr>
          <w:p w14:paraId="4F34F0AC" w14:textId="77777777" w:rsidR="0029104E" w:rsidRPr="00A068B0" w:rsidRDefault="0029104E" w:rsidP="00A068B0">
            <w:pPr>
              <w:pStyle w:val="NoSpacing"/>
              <w:spacing w:before="120" w:after="120"/>
              <w:jc w:val="center"/>
              <w:rPr>
                <w:spacing w:val="0"/>
              </w:rPr>
            </w:pPr>
          </w:p>
        </w:tc>
        <w:tc>
          <w:tcPr>
            <w:tcW w:w="363" w:type="pct"/>
            <w:shd w:val="clear" w:color="auto" w:fill="auto"/>
          </w:tcPr>
          <w:p w14:paraId="3D01CE00" w14:textId="77777777" w:rsidR="0029104E" w:rsidRPr="00A068B0" w:rsidRDefault="0029104E" w:rsidP="00A068B0">
            <w:pPr>
              <w:pStyle w:val="NoSpacing"/>
              <w:spacing w:before="120" w:after="120"/>
              <w:jc w:val="center"/>
              <w:rPr>
                <w:spacing w:val="0"/>
              </w:rPr>
            </w:pPr>
          </w:p>
        </w:tc>
        <w:tc>
          <w:tcPr>
            <w:tcW w:w="472" w:type="pct"/>
            <w:shd w:val="clear" w:color="auto" w:fill="auto"/>
          </w:tcPr>
          <w:p w14:paraId="0948B5D6" w14:textId="77777777" w:rsidR="0029104E" w:rsidRPr="00A068B0" w:rsidRDefault="0029104E" w:rsidP="00A068B0">
            <w:pPr>
              <w:pStyle w:val="NoSpacing"/>
              <w:spacing w:before="120" w:after="120"/>
              <w:jc w:val="center"/>
              <w:rPr>
                <w:spacing w:val="0"/>
              </w:rPr>
            </w:pPr>
          </w:p>
        </w:tc>
      </w:tr>
      <w:tr w:rsidR="0029104E" w:rsidRPr="003B2076" w14:paraId="30F0D412" w14:textId="77777777" w:rsidTr="000A6A63">
        <w:tc>
          <w:tcPr>
            <w:tcW w:w="5000" w:type="pct"/>
            <w:gridSpan w:val="12"/>
            <w:shd w:val="clear" w:color="auto" w:fill="auto"/>
            <w:vAlign w:val="center"/>
          </w:tcPr>
          <w:p w14:paraId="2AE8682A" w14:textId="77777777" w:rsidR="0029104E" w:rsidRPr="00A068B0" w:rsidRDefault="0029104E" w:rsidP="00A068B0">
            <w:pPr>
              <w:pStyle w:val="NoSpacing"/>
              <w:spacing w:before="120" w:after="120"/>
              <w:jc w:val="left"/>
              <w:rPr>
                <w:spacing w:val="0"/>
              </w:rPr>
            </w:pPr>
            <w:r w:rsidRPr="00A068B0">
              <w:rPr>
                <w:spacing w:val="0"/>
                <w:szCs w:val="16"/>
                <w:lang w:eastAsia="en-GB"/>
              </w:rPr>
              <w:t>Use a separate line for new and existing installations and for different Primary Energy sources above.  Use PH 1 column for single phase supply.</w:t>
            </w:r>
          </w:p>
        </w:tc>
      </w:tr>
    </w:tbl>
    <w:p w14:paraId="220494F3" w14:textId="77777777" w:rsidR="0029104E" w:rsidRPr="003B2076" w:rsidRDefault="0029104E" w:rsidP="0029104E">
      <w:r w:rsidRPr="003B2076">
        <w:lastRenderedPageBreak/>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1075"/>
        <w:gridCol w:w="1249"/>
        <w:gridCol w:w="1088"/>
        <w:gridCol w:w="1430"/>
        <w:gridCol w:w="3433"/>
      </w:tblGrid>
      <w:tr w:rsidR="0029104E" w:rsidRPr="003B2076" w14:paraId="0D62CB13" w14:textId="77777777" w:rsidTr="000A6A63">
        <w:tc>
          <w:tcPr>
            <w:tcW w:w="9493" w:type="dxa"/>
            <w:gridSpan w:val="6"/>
            <w:shd w:val="clear" w:color="auto" w:fill="DBE5F1" w:themeFill="accent1" w:themeFillTint="33"/>
          </w:tcPr>
          <w:p w14:paraId="24D30306" w14:textId="77777777" w:rsidR="0029104E" w:rsidRPr="00A068B0" w:rsidRDefault="0029104E" w:rsidP="00A068B0">
            <w:pPr>
              <w:spacing w:before="120" w:after="120"/>
              <w:jc w:val="center"/>
              <w:rPr>
                <w:b/>
                <w:spacing w:val="0"/>
                <w:sz w:val="28"/>
              </w:rPr>
            </w:pPr>
            <w:r w:rsidRPr="00A068B0">
              <w:rPr>
                <w:b/>
                <w:spacing w:val="0"/>
                <w:sz w:val="28"/>
              </w:rPr>
              <w:lastRenderedPageBreak/>
              <w:t>Form C: Type Test Verification Report</w:t>
            </w:r>
          </w:p>
          <w:p w14:paraId="4E27C15D" w14:textId="77777777" w:rsidR="0029104E" w:rsidRPr="00A068B0" w:rsidRDefault="0029104E" w:rsidP="00A068B0">
            <w:pPr>
              <w:spacing w:before="120" w:after="120"/>
              <w:rPr>
                <w:spacing w:val="0"/>
                <w:sz w:val="20"/>
                <w:lang w:eastAsia="en-GB"/>
              </w:rPr>
            </w:pPr>
            <w:r w:rsidRPr="00A068B0">
              <w:rPr>
                <w:spacing w:val="0"/>
                <w:sz w:val="20"/>
                <w:lang w:eastAsia="en-GB"/>
              </w:rPr>
              <w:t xml:space="preserve">Type Approval and </w:t>
            </w:r>
            <w:r w:rsidRPr="00A068B0">
              <w:rPr>
                <w:b/>
                <w:spacing w:val="0"/>
                <w:sz w:val="20"/>
                <w:lang w:eastAsia="en-GB"/>
              </w:rPr>
              <w:t>Manufacturer</w:t>
            </w:r>
            <w:r w:rsidRPr="00A068B0">
              <w:rPr>
                <w:spacing w:val="0"/>
                <w:sz w:val="20"/>
                <w:lang w:eastAsia="en-GB"/>
              </w:rPr>
              <w:t xml:space="preserve"> declaration of compliance with the requirements of G98.  </w:t>
            </w:r>
          </w:p>
          <w:p w14:paraId="25188666" w14:textId="77777777" w:rsidR="0029104E" w:rsidRPr="00A068B0" w:rsidRDefault="0029104E" w:rsidP="00A068B0">
            <w:pPr>
              <w:spacing w:before="120" w:after="120"/>
              <w:rPr>
                <w:spacing w:val="0"/>
                <w:sz w:val="20"/>
                <w:lang w:eastAsia="en-GB"/>
              </w:rPr>
            </w:pPr>
            <w:r w:rsidRPr="00A068B0">
              <w:rPr>
                <w:spacing w:val="0"/>
                <w:sz w:val="20"/>
                <w:lang w:eastAsia="en-GB"/>
              </w:rPr>
              <w:t>This form should be used when making a Type Test submission to the Energy Networks Association (ENA).</w:t>
            </w:r>
          </w:p>
          <w:p w14:paraId="55EABB24" w14:textId="41066AE4" w:rsidR="0029104E" w:rsidRPr="00A068B0" w:rsidRDefault="0029104E" w:rsidP="00A068B0">
            <w:pPr>
              <w:spacing w:before="120" w:after="120"/>
              <w:rPr>
                <w:spacing w:val="0"/>
                <w:sz w:val="20"/>
                <w:lang w:eastAsia="en-GB"/>
              </w:rPr>
            </w:pPr>
            <w:r w:rsidRPr="00A068B0">
              <w:rPr>
                <w:spacing w:val="0"/>
                <w:sz w:val="20"/>
                <w:lang w:eastAsia="en-GB"/>
              </w:rPr>
              <w:t xml:space="preserve">If the </w:t>
            </w:r>
            <w:r w:rsidRPr="00A068B0">
              <w:rPr>
                <w:b/>
                <w:spacing w:val="0"/>
                <w:sz w:val="20"/>
                <w:lang w:eastAsia="en-GB"/>
              </w:rPr>
              <w:t>Micro-generator</w:t>
            </w:r>
            <w:r w:rsidRPr="00A068B0">
              <w:rPr>
                <w:spacing w:val="0"/>
                <w:sz w:val="20"/>
                <w:lang w:eastAsia="en-GB"/>
              </w:rPr>
              <w:t xml:space="preserve"> is </w:t>
            </w:r>
            <w:r w:rsidR="00FA2339" w:rsidRPr="00A068B0">
              <w:rPr>
                <w:b/>
                <w:spacing w:val="0"/>
                <w:sz w:val="20"/>
                <w:lang w:eastAsia="en-GB"/>
              </w:rPr>
              <w:t>Fully</w:t>
            </w:r>
            <w:r w:rsidR="00FA2339" w:rsidRPr="00A068B0">
              <w:rPr>
                <w:spacing w:val="0"/>
                <w:sz w:val="20"/>
                <w:lang w:eastAsia="en-GB"/>
              </w:rPr>
              <w:t xml:space="preserve"> </w:t>
            </w:r>
            <w:r w:rsidRPr="00A068B0">
              <w:rPr>
                <w:b/>
                <w:spacing w:val="0"/>
                <w:sz w:val="20"/>
                <w:lang w:eastAsia="en-GB"/>
              </w:rPr>
              <w:t>Type Tested</w:t>
            </w:r>
            <w:r w:rsidRPr="00A068B0">
              <w:rPr>
                <w:spacing w:val="0"/>
                <w:sz w:val="20"/>
                <w:lang w:eastAsia="en-GB"/>
              </w:rPr>
              <w:t xml:space="preserve"> and </w:t>
            </w:r>
            <w:r w:rsidR="00FA2339" w:rsidRPr="00A068B0">
              <w:rPr>
                <w:spacing w:val="0"/>
                <w:sz w:val="20"/>
                <w:lang w:eastAsia="en-GB"/>
              </w:rPr>
              <w:t xml:space="preserve">already </w:t>
            </w:r>
            <w:r w:rsidRPr="00A068B0">
              <w:rPr>
                <w:spacing w:val="0"/>
                <w:sz w:val="20"/>
                <w:lang w:eastAsia="en-GB"/>
              </w:rPr>
              <w:t xml:space="preserve">registered with the ENA </w:t>
            </w:r>
            <w:r w:rsidRPr="00A068B0">
              <w:rPr>
                <w:b/>
                <w:spacing w:val="0"/>
                <w:sz w:val="20"/>
                <w:lang w:eastAsia="en-GB"/>
              </w:rPr>
              <w:t>Type Test Verification Report</w:t>
            </w:r>
            <w:r w:rsidRPr="00A068B0">
              <w:rPr>
                <w:spacing w:val="0"/>
                <w:sz w:val="20"/>
                <w:lang w:eastAsia="en-GB"/>
              </w:rPr>
              <w:t xml:space="preserve"> Register, the </w:t>
            </w:r>
            <w:r w:rsidRPr="00A068B0">
              <w:rPr>
                <w:b/>
                <w:spacing w:val="0"/>
                <w:sz w:val="20"/>
                <w:lang w:eastAsia="en-GB"/>
              </w:rPr>
              <w:t>Installation Document</w:t>
            </w:r>
            <w:r w:rsidRPr="00A068B0">
              <w:rPr>
                <w:spacing w:val="0"/>
                <w:sz w:val="20"/>
                <w:lang w:eastAsia="en-GB"/>
              </w:rPr>
              <w:t xml:space="preserve"> should include the </w:t>
            </w:r>
            <w:r w:rsidRPr="00A068B0">
              <w:rPr>
                <w:b/>
                <w:spacing w:val="0"/>
                <w:sz w:val="20"/>
                <w:lang w:eastAsia="en-GB"/>
              </w:rPr>
              <w:t>Manufacturer</w:t>
            </w:r>
            <w:r w:rsidRPr="00A068B0">
              <w:rPr>
                <w:spacing w:val="0"/>
                <w:sz w:val="20"/>
                <w:lang w:eastAsia="en-GB"/>
              </w:rPr>
              <w:t xml:space="preserve">’s Reference Number (the Product ID), and this form does not need to be submitted. </w:t>
            </w:r>
          </w:p>
          <w:p w14:paraId="215D250B" w14:textId="0CE80A3A" w:rsidR="0029104E" w:rsidRPr="00A068B0" w:rsidRDefault="0029104E" w:rsidP="00A068B0">
            <w:pPr>
              <w:spacing w:before="120" w:after="120"/>
              <w:rPr>
                <w:spacing w:val="0"/>
                <w:sz w:val="20"/>
                <w:lang w:eastAsia="en-GB"/>
              </w:rPr>
            </w:pPr>
            <w:r w:rsidRPr="00A068B0">
              <w:rPr>
                <w:spacing w:val="0"/>
                <w:sz w:val="20"/>
                <w:lang w:eastAsia="en-GB"/>
              </w:rPr>
              <w:t xml:space="preserve">Where the </w:t>
            </w:r>
            <w:r w:rsidRPr="00A068B0">
              <w:rPr>
                <w:b/>
                <w:spacing w:val="0"/>
                <w:sz w:val="20"/>
                <w:lang w:eastAsia="en-GB"/>
              </w:rPr>
              <w:t>Micro-generator</w:t>
            </w:r>
            <w:r w:rsidRPr="00A068B0">
              <w:rPr>
                <w:spacing w:val="0"/>
                <w:sz w:val="20"/>
                <w:lang w:eastAsia="en-GB"/>
              </w:rPr>
              <w:t xml:space="preserve"> is not registered with the ENA </w:t>
            </w:r>
            <w:r w:rsidRPr="00A068B0">
              <w:rPr>
                <w:b/>
                <w:spacing w:val="0"/>
                <w:sz w:val="20"/>
                <w:lang w:eastAsia="en-GB"/>
              </w:rPr>
              <w:t>Type Test Verification Report</w:t>
            </w:r>
            <w:r w:rsidRPr="00A068B0">
              <w:rPr>
                <w:spacing w:val="0"/>
                <w:sz w:val="20"/>
                <w:lang w:eastAsia="en-GB"/>
              </w:rPr>
              <w:t xml:space="preserve"> Register this form needs to be completed and provided to the </w:t>
            </w:r>
            <w:r w:rsidRPr="00A068B0">
              <w:rPr>
                <w:b/>
                <w:spacing w:val="0"/>
                <w:sz w:val="20"/>
                <w:lang w:eastAsia="en-GB"/>
              </w:rPr>
              <w:t>DNO</w:t>
            </w:r>
            <w:r w:rsidRPr="00A068B0">
              <w:rPr>
                <w:spacing w:val="0"/>
                <w:sz w:val="20"/>
                <w:lang w:eastAsia="en-GB"/>
              </w:rPr>
              <w:t xml:space="preserve">, to confirm that the </w:t>
            </w:r>
            <w:r w:rsidRPr="00A068B0">
              <w:rPr>
                <w:b/>
                <w:spacing w:val="0"/>
                <w:sz w:val="20"/>
                <w:lang w:eastAsia="en-GB"/>
              </w:rPr>
              <w:t>Micro-generator</w:t>
            </w:r>
            <w:r w:rsidRPr="00A068B0">
              <w:rPr>
                <w:spacing w:val="0"/>
                <w:sz w:val="20"/>
                <w:lang w:eastAsia="en-GB"/>
              </w:rPr>
              <w:t xml:space="preserve"> has been tested to satisfy the requirements of this EREC G98.   </w:t>
            </w:r>
          </w:p>
        </w:tc>
      </w:tr>
      <w:tr w:rsidR="0029104E" w:rsidRPr="003B2076" w14:paraId="6619056F" w14:textId="77777777" w:rsidTr="000A6A63">
        <w:tc>
          <w:tcPr>
            <w:tcW w:w="3542" w:type="dxa"/>
            <w:gridSpan w:val="3"/>
          </w:tcPr>
          <w:p w14:paraId="275B2A01" w14:textId="3CDD12E9" w:rsidR="0029104E" w:rsidRPr="00A068B0" w:rsidRDefault="0029104E" w:rsidP="00A068B0">
            <w:pPr>
              <w:spacing w:before="120" w:after="120"/>
              <w:jc w:val="left"/>
              <w:rPr>
                <w:b/>
                <w:spacing w:val="0"/>
                <w:sz w:val="20"/>
                <w:lang w:eastAsia="en-GB"/>
              </w:rPr>
            </w:pPr>
            <w:r w:rsidRPr="00A068B0">
              <w:rPr>
                <w:b/>
                <w:spacing w:val="0"/>
                <w:sz w:val="20"/>
                <w:lang w:eastAsia="en-GB"/>
              </w:rPr>
              <w:t xml:space="preserve">Manufacturer’s </w:t>
            </w:r>
            <w:r w:rsidRPr="00A068B0">
              <w:rPr>
                <w:spacing w:val="0"/>
                <w:sz w:val="20"/>
                <w:lang w:eastAsia="en-GB"/>
              </w:rPr>
              <w:t xml:space="preserve">reference number </w:t>
            </w:r>
          </w:p>
        </w:tc>
        <w:tc>
          <w:tcPr>
            <w:tcW w:w="5951" w:type="dxa"/>
            <w:gridSpan w:val="3"/>
          </w:tcPr>
          <w:p w14:paraId="6F673995" w14:textId="77777777" w:rsidR="0029104E" w:rsidRPr="00A068B0" w:rsidRDefault="0029104E" w:rsidP="00A068B0">
            <w:pPr>
              <w:spacing w:before="120" w:after="120"/>
              <w:rPr>
                <w:spacing w:val="0"/>
                <w:sz w:val="20"/>
                <w:lang w:eastAsia="en-GB"/>
              </w:rPr>
            </w:pPr>
          </w:p>
        </w:tc>
      </w:tr>
      <w:tr w:rsidR="0029104E" w:rsidRPr="003B2076" w14:paraId="0546B11C" w14:textId="77777777" w:rsidTr="000A6A63">
        <w:tc>
          <w:tcPr>
            <w:tcW w:w="3542" w:type="dxa"/>
            <w:gridSpan w:val="3"/>
          </w:tcPr>
          <w:p w14:paraId="3480FF2B" w14:textId="082B4532" w:rsidR="0029104E" w:rsidRPr="00A068B0" w:rsidRDefault="0029104E" w:rsidP="00A068B0">
            <w:pPr>
              <w:spacing w:before="120" w:after="120"/>
              <w:rPr>
                <w:spacing w:val="0"/>
                <w:sz w:val="20"/>
              </w:rPr>
            </w:pPr>
            <w:r w:rsidRPr="00A068B0">
              <w:rPr>
                <w:b/>
                <w:spacing w:val="0"/>
                <w:sz w:val="20"/>
              </w:rPr>
              <w:t xml:space="preserve">Micro-generator </w:t>
            </w:r>
            <w:r w:rsidRPr="00A068B0">
              <w:rPr>
                <w:spacing w:val="0"/>
                <w:sz w:val="20"/>
              </w:rPr>
              <w:t>technology</w:t>
            </w:r>
          </w:p>
        </w:tc>
        <w:tc>
          <w:tcPr>
            <w:tcW w:w="5951" w:type="dxa"/>
            <w:gridSpan w:val="3"/>
          </w:tcPr>
          <w:p w14:paraId="53C9F19B" w14:textId="77777777" w:rsidR="0029104E" w:rsidRPr="00A068B0" w:rsidRDefault="0029104E" w:rsidP="00A068B0">
            <w:pPr>
              <w:spacing w:before="120" w:after="120"/>
              <w:rPr>
                <w:spacing w:val="0"/>
                <w:sz w:val="20"/>
              </w:rPr>
            </w:pPr>
          </w:p>
        </w:tc>
      </w:tr>
      <w:tr w:rsidR="0029104E" w:rsidRPr="003B2076" w14:paraId="25675A52" w14:textId="77777777" w:rsidTr="000A6A63">
        <w:tc>
          <w:tcPr>
            <w:tcW w:w="3542" w:type="dxa"/>
            <w:gridSpan w:val="3"/>
          </w:tcPr>
          <w:p w14:paraId="59323C6B" w14:textId="7F0A4CC0" w:rsidR="0029104E" w:rsidRPr="00A068B0" w:rsidRDefault="0029104E" w:rsidP="00A068B0">
            <w:pPr>
              <w:spacing w:before="120" w:after="120"/>
              <w:rPr>
                <w:spacing w:val="0"/>
                <w:sz w:val="20"/>
              </w:rPr>
            </w:pPr>
            <w:r w:rsidRPr="00A068B0">
              <w:rPr>
                <w:b/>
                <w:spacing w:val="0"/>
                <w:sz w:val="20"/>
              </w:rPr>
              <w:t xml:space="preserve">Manufacturer </w:t>
            </w:r>
            <w:r w:rsidRPr="00A068B0">
              <w:rPr>
                <w:spacing w:val="0"/>
                <w:sz w:val="20"/>
              </w:rPr>
              <w:t>name</w:t>
            </w:r>
          </w:p>
        </w:tc>
        <w:tc>
          <w:tcPr>
            <w:tcW w:w="5951" w:type="dxa"/>
            <w:gridSpan w:val="3"/>
          </w:tcPr>
          <w:p w14:paraId="7744CC87" w14:textId="77777777" w:rsidR="0029104E" w:rsidRPr="00A068B0" w:rsidRDefault="0029104E" w:rsidP="00A068B0">
            <w:pPr>
              <w:spacing w:before="120" w:after="120"/>
              <w:rPr>
                <w:spacing w:val="0"/>
                <w:sz w:val="20"/>
              </w:rPr>
            </w:pPr>
          </w:p>
        </w:tc>
      </w:tr>
      <w:tr w:rsidR="0029104E" w:rsidRPr="003B2076" w14:paraId="0EA5C8A1" w14:textId="77777777" w:rsidTr="000A6A63">
        <w:tc>
          <w:tcPr>
            <w:tcW w:w="3542" w:type="dxa"/>
            <w:gridSpan w:val="3"/>
          </w:tcPr>
          <w:p w14:paraId="31810025" w14:textId="3B93CAF4" w:rsidR="0029104E" w:rsidRPr="00A068B0" w:rsidRDefault="0029104E" w:rsidP="00A068B0">
            <w:pPr>
              <w:spacing w:before="120" w:after="120"/>
              <w:rPr>
                <w:spacing w:val="0"/>
                <w:sz w:val="20"/>
              </w:rPr>
            </w:pPr>
            <w:r w:rsidRPr="00A068B0">
              <w:rPr>
                <w:spacing w:val="0"/>
                <w:sz w:val="20"/>
              </w:rPr>
              <w:t>Address</w:t>
            </w:r>
          </w:p>
          <w:p w14:paraId="3CEF6056" w14:textId="77777777" w:rsidR="0029104E" w:rsidRPr="00A068B0" w:rsidRDefault="0029104E" w:rsidP="00A068B0">
            <w:pPr>
              <w:spacing w:before="120" w:after="120"/>
              <w:rPr>
                <w:spacing w:val="0"/>
                <w:sz w:val="20"/>
              </w:rPr>
            </w:pPr>
          </w:p>
          <w:p w14:paraId="464F955D" w14:textId="77777777" w:rsidR="0029104E" w:rsidRPr="00A068B0" w:rsidRDefault="0029104E" w:rsidP="00A068B0">
            <w:pPr>
              <w:spacing w:before="120" w:after="120"/>
              <w:rPr>
                <w:spacing w:val="0"/>
                <w:sz w:val="20"/>
              </w:rPr>
            </w:pPr>
          </w:p>
        </w:tc>
        <w:tc>
          <w:tcPr>
            <w:tcW w:w="5951" w:type="dxa"/>
            <w:gridSpan w:val="3"/>
          </w:tcPr>
          <w:p w14:paraId="7621ED9E" w14:textId="77777777" w:rsidR="0029104E" w:rsidRPr="00A068B0" w:rsidRDefault="0029104E" w:rsidP="00A068B0">
            <w:pPr>
              <w:spacing w:before="120" w:after="120"/>
              <w:rPr>
                <w:spacing w:val="0"/>
                <w:sz w:val="20"/>
              </w:rPr>
            </w:pPr>
          </w:p>
        </w:tc>
      </w:tr>
      <w:tr w:rsidR="0029104E" w:rsidRPr="003B2076" w14:paraId="3D5F5745" w14:textId="77777777" w:rsidTr="000A6A63">
        <w:tc>
          <w:tcPr>
            <w:tcW w:w="1218" w:type="dxa"/>
          </w:tcPr>
          <w:p w14:paraId="09F61895" w14:textId="2FDDD40C" w:rsidR="0029104E" w:rsidRPr="00A068B0" w:rsidRDefault="0029104E" w:rsidP="00A068B0">
            <w:pPr>
              <w:spacing w:before="120" w:after="120"/>
              <w:rPr>
                <w:spacing w:val="0"/>
                <w:sz w:val="20"/>
              </w:rPr>
            </w:pPr>
            <w:r w:rsidRPr="00A068B0">
              <w:rPr>
                <w:spacing w:val="0"/>
                <w:sz w:val="20"/>
              </w:rPr>
              <w:t>Tel</w:t>
            </w:r>
          </w:p>
        </w:tc>
        <w:tc>
          <w:tcPr>
            <w:tcW w:w="3412" w:type="dxa"/>
            <w:gridSpan w:val="3"/>
          </w:tcPr>
          <w:p w14:paraId="4119B5DD" w14:textId="77777777" w:rsidR="0029104E" w:rsidRPr="00A068B0" w:rsidRDefault="0029104E" w:rsidP="00A068B0">
            <w:pPr>
              <w:spacing w:before="120" w:after="120"/>
              <w:rPr>
                <w:spacing w:val="0"/>
                <w:sz w:val="20"/>
              </w:rPr>
            </w:pPr>
          </w:p>
        </w:tc>
        <w:tc>
          <w:tcPr>
            <w:tcW w:w="1430" w:type="dxa"/>
          </w:tcPr>
          <w:p w14:paraId="1262BFCC" w14:textId="77777777" w:rsidR="0029104E" w:rsidRPr="00A068B0" w:rsidRDefault="0029104E" w:rsidP="00A068B0">
            <w:pPr>
              <w:spacing w:before="120" w:after="120"/>
              <w:rPr>
                <w:spacing w:val="0"/>
                <w:sz w:val="20"/>
              </w:rPr>
            </w:pPr>
            <w:r w:rsidRPr="00A068B0">
              <w:rPr>
                <w:spacing w:val="0"/>
                <w:sz w:val="20"/>
              </w:rPr>
              <w:t>Fax</w:t>
            </w:r>
          </w:p>
        </w:tc>
        <w:tc>
          <w:tcPr>
            <w:tcW w:w="3433" w:type="dxa"/>
          </w:tcPr>
          <w:p w14:paraId="7164A6C9" w14:textId="77777777" w:rsidR="0029104E" w:rsidRPr="00A068B0" w:rsidRDefault="0029104E" w:rsidP="00A068B0">
            <w:pPr>
              <w:spacing w:before="120" w:after="120"/>
              <w:rPr>
                <w:spacing w:val="0"/>
                <w:sz w:val="20"/>
              </w:rPr>
            </w:pPr>
          </w:p>
        </w:tc>
      </w:tr>
      <w:tr w:rsidR="0029104E" w:rsidRPr="003B2076" w14:paraId="0F8C9B5F" w14:textId="77777777" w:rsidTr="000A6A63">
        <w:tc>
          <w:tcPr>
            <w:tcW w:w="1218" w:type="dxa"/>
          </w:tcPr>
          <w:p w14:paraId="5D59F167" w14:textId="237DAF68" w:rsidR="0029104E" w:rsidRPr="00A068B0" w:rsidRDefault="0029104E" w:rsidP="00A068B0">
            <w:pPr>
              <w:spacing w:before="120" w:after="120"/>
              <w:rPr>
                <w:spacing w:val="0"/>
                <w:sz w:val="20"/>
              </w:rPr>
            </w:pPr>
            <w:r w:rsidRPr="00A068B0">
              <w:rPr>
                <w:spacing w:val="0"/>
                <w:sz w:val="20"/>
              </w:rPr>
              <w:t>E</w:t>
            </w:r>
            <w:r w:rsidR="00E66DC6">
              <w:rPr>
                <w:spacing w:val="0"/>
                <w:sz w:val="20"/>
              </w:rPr>
              <w:t>-</w:t>
            </w:r>
            <w:r w:rsidRPr="00A068B0">
              <w:rPr>
                <w:spacing w:val="0"/>
                <w:sz w:val="20"/>
              </w:rPr>
              <w:t>mail</w:t>
            </w:r>
          </w:p>
        </w:tc>
        <w:tc>
          <w:tcPr>
            <w:tcW w:w="3412" w:type="dxa"/>
            <w:gridSpan w:val="3"/>
          </w:tcPr>
          <w:p w14:paraId="5E8EEE15" w14:textId="77777777" w:rsidR="0029104E" w:rsidRPr="00A068B0" w:rsidRDefault="0029104E" w:rsidP="00A068B0">
            <w:pPr>
              <w:spacing w:before="120" w:after="120"/>
              <w:rPr>
                <w:spacing w:val="0"/>
                <w:sz w:val="20"/>
              </w:rPr>
            </w:pPr>
          </w:p>
        </w:tc>
        <w:tc>
          <w:tcPr>
            <w:tcW w:w="1430" w:type="dxa"/>
          </w:tcPr>
          <w:p w14:paraId="2C508A86" w14:textId="77777777" w:rsidR="0029104E" w:rsidRPr="00A068B0" w:rsidRDefault="0029104E" w:rsidP="00A068B0">
            <w:pPr>
              <w:spacing w:before="120" w:after="120"/>
              <w:rPr>
                <w:spacing w:val="0"/>
                <w:sz w:val="20"/>
              </w:rPr>
            </w:pPr>
            <w:r w:rsidRPr="00A068B0">
              <w:rPr>
                <w:spacing w:val="0"/>
                <w:sz w:val="20"/>
              </w:rPr>
              <w:t>Web site</w:t>
            </w:r>
          </w:p>
        </w:tc>
        <w:tc>
          <w:tcPr>
            <w:tcW w:w="3433" w:type="dxa"/>
          </w:tcPr>
          <w:p w14:paraId="28DF09ED" w14:textId="77777777" w:rsidR="0029104E" w:rsidRPr="00A068B0" w:rsidRDefault="0029104E" w:rsidP="00A068B0">
            <w:pPr>
              <w:spacing w:before="120" w:after="120"/>
              <w:rPr>
                <w:spacing w:val="0"/>
                <w:sz w:val="20"/>
              </w:rPr>
            </w:pPr>
          </w:p>
        </w:tc>
      </w:tr>
      <w:tr w:rsidR="0029104E" w:rsidRPr="003B2076" w14:paraId="28FEA7A5" w14:textId="77777777" w:rsidTr="000A6A63">
        <w:tc>
          <w:tcPr>
            <w:tcW w:w="2293" w:type="dxa"/>
            <w:gridSpan w:val="2"/>
            <w:vMerge w:val="restart"/>
          </w:tcPr>
          <w:p w14:paraId="20314FEC" w14:textId="77777777" w:rsidR="0029104E" w:rsidRPr="00A068B0" w:rsidRDefault="0029104E" w:rsidP="00A068B0">
            <w:pPr>
              <w:spacing w:before="120" w:after="120"/>
              <w:rPr>
                <w:spacing w:val="0"/>
                <w:sz w:val="20"/>
              </w:rPr>
            </w:pPr>
          </w:p>
          <w:p w14:paraId="41EC45CF" w14:textId="79A98A73" w:rsidR="0029104E" w:rsidRPr="00A068B0" w:rsidRDefault="0029104E" w:rsidP="00A068B0">
            <w:pPr>
              <w:spacing w:before="120" w:after="120"/>
              <w:jc w:val="left"/>
              <w:rPr>
                <w:spacing w:val="0"/>
                <w:sz w:val="20"/>
              </w:rPr>
            </w:pPr>
            <w:proofErr w:type="gramStart"/>
            <w:r w:rsidRPr="00A068B0">
              <w:rPr>
                <w:b/>
                <w:spacing w:val="0"/>
                <w:sz w:val="20"/>
                <w:lang w:eastAsia="en-GB"/>
              </w:rPr>
              <w:t>Registered Capacity</w:t>
            </w:r>
            <w:r w:rsidRPr="00A068B0">
              <w:rPr>
                <w:spacing w:val="0"/>
                <w:sz w:val="20"/>
              </w:rPr>
              <w:t>,</w:t>
            </w:r>
            <w:proofErr w:type="gramEnd"/>
            <w:r w:rsidRPr="00A068B0">
              <w:rPr>
                <w:spacing w:val="0"/>
                <w:sz w:val="20"/>
              </w:rPr>
              <w:t xml:space="preserve"> use separate sheet if more than one connection option.</w:t>
            </w:r>
          </w:p>
        </w:tc>
        <w:tc>
          <w:tcPr>
            <w:tcW w:w="7200" w:type="dxa"/>
            <w:gridSpan w:val="4"/>
          </w:tcPr>
          <w:p w14:paraId="203EEC5E" w14:textId="77777777" w:rsidR="0029104E" w:rsidRPr="00A068B0" w:rsidRDefault="0029104E" w:rsidP="00A068B0">
            <w:pPr>
              <w:spacing w:before="120" w:after="120"/>
              <w:rPr>
                <w:spacing w:val="0"/>
                <w:sz w:val="20"/>
              </w:rPr>
            </w:pPr>
            <w:r w:rsidRPr="00A068B0">
              <w:rPr>
                <w:spacing w:val="0"/>
                <w:sz w:val="20"/>
              </w:rPr>
              <w:t>Connection Option</w:t>
            </w:r>
          </w:p>
        </w:tc>
      </w:tr>
      <w:tr w:rsidR="0029104E" w:rsidRPr="003B2076" w14:paraId="4520B7D9" w14:textId="77777777" w:rsidTr="000A6A63">
        <w:tc>
          <w:tcPr>
            <w:tcW w:w="2293" w:type="dxa"/>
            <w:gridSpan w:val="2"/>
            <w:vMerge/>
          </w:tcPr>
          <w:p w14:paraId="4C722215" w14:textId="77777777" w:rsidR="0029104E" w:rsidRPr="00A068B0" w:rsidRDefault="0029104E" w:rsidP="00A068B0">
            <w:pPr>
              <w:spacing w:before="120" w:after="120"/>
              <w:rPr>
                <w:spacing w:val="0"/>
                <w:sz w:val="20"/>
              </w:rPr>
            </w:pPr>
          </w:p>
        </w:tc>
        <w:tc>
          <w:tcPr>
            <w:tcW w:w="1249" w:type="dxa"/>
          </w:tcPr>
          <w:p w14:paraId="519261DC" w14:textId="77777777" w:rsidR="0029104E" w:rsidRPr="00A068B0" w:rsidRDefault="0029104E" w:rsidP="00A068B0">
            <w:pPr>
              <w:spacing w:before="120" w:after="120"/>
              <w:rPr>
                <w:spacing w:val="0"/>
                <w:sz w:val="20"/>
              </w:rPr>
            </w:pPr>
          </w:p>
        </w:tc>
        <w:tc>
          <w:tcPr>
            <w:tcW w:w="5951" w:type="dxa"/>
            <w:gridSpan w:val="3"/>
          </w:tcPr>
          <w:p w14:paraId="77C113C7" w14:textId="77777777" w:rsidR="0029104E" w:rsidRPr="00A068B0" w:rsidRDefault="0029104E" w:rsidP="00A068B0">
            <w:pPr>
              <w:spacing w:before="120" w:after="120"/>
              <w:rPr>
                <w:spacing w:val="0"/>
                <w:sz w:val="20"/>
              </w:rPr>
            </w:pPr>
            <w:r w:rsidRPr="00A068B0">
              <w:rPr>
                <w:spacing w:val="0"/>
                <w:sz w:val="20"/>
              </w:rPr>
              <w:t>kW single phase, single, split or three phase system</w:t>
            </w:r>
          </w:p>
        </w:tc>
      </w:tr>
      <w:tr w:rsidR="0029104E" w:rsidRPr="003B2076" w14:paraId="060A0B03" w14:textId="77777777" w:rsidTr="000A6A63">
        <w:tc>
          <w:tcPr>
            <w:tcW w:w="2293" w:type="dxa"/>
            <w:gridSpan w:val="2"/>
            <w:vMerge/>
            <w:vAlign w:val="center"/>
          </w:tcPr>
          <w:p w14:paraId="1339D1BB" w14:textId="77777777" w:rsidR="0029104E" w:rsidRPr="00A068B0" w:rsidRDefault="0029104E" w:rsidP="00A068B0">
            <w:pPr>
              <w:spacing w:before="120" w:after="120"/>
              <w:rPr>
                <w:spacing w:val="0"/>
                <w:sz w:val="20"/>
              </w:rPr>
            </w:pPr>
          </w:p>
        </w:tc>
        <w:tc>
          <w:tcPr>
            <w:tcW w:w="1249" w:type="dxa"/>
          </w:tcPr>
          <w:p w14:paraId="3E209883" w14:textId="77777777" w:rsidR="0029104E" w:rsidRPr="00A068B0" w:rsidRDefault="0029104E" w:rsidP="00A068B0">
            <w:pPr>
              <w:spacing w:before="120" w:after="120"/>
              <w:rPr>
                <w:spacing w:val="0"/>
                <w:sz w:val="20"/>
              </w:rPr>
            </w:pPr>
          </w:p>
        </w:tc>
        <w:tc>
          <w:tcPr>
            <w:tcW w:w="5951" w:type="dxa"/>
            <w:gridSpan w:val="3"/>
          </w:tcPr>
          <w:p w14:paraId="0387A678" w14:textId="77777777" w:rsidR="0029104E" w:rsidRPr="00A068B0" w:rsidRDefault="0029104E" w:rsidP="00A068B0">
            <w:pPr>
              <w:spacing w:before="120" w:after="120"/>
              <w:rPr>
                <w:spacing w:val="0"/>
                <w:sz w:val="20"/>
              </w:rPr>
            </w:pPr>
            <w:r w:rsidRPr="00A068B0">
              <w:rPr>
                <w:spacing w:val="0"/>
                <w:sz w:val="20"/>
              </w:rPr>
              <w:t>kW three phase</w:t>
            </w:r>
          </w:p>
        </w:tc>
      </w:tr>
      <w:tr w:rsidR="0029104E" w:rsidRPr="003B2076" w14:paraId="78FD1343" w14:textId="77777777" w:rsidTr="000A6A63">
        <w:tc>
          <w:tcPr>
            <w:tcW w:w="2293" w:type="dxa"/>
            <w:gridSpan w:val="2"/>
            <w:vMerge/>
            <w:vAlign w:val="center"/>
          </w:tcPr>
          <w:p w14:paraId="4A551528" w14:textId="77777777" w:rsidR="0029104E" w:rsidRPr="00A068B0" w:rsidRDefault="0029104E" w:rsidP="00A068B0">
            <w:pPr>
              <w:spacing w:before="120" w:after="120"/>
              <w:rPr>
                <w:spacing w:val="0"/>
                <w:sz w:val="20"/>
              </w:rPr>
            </w:pPr>
          </w:p>
        </w:tc>
        <w:tc>
          <w:tcPr>
            <w:tcW w:w="1249" w:type="dxa"/>
          </w:tcPr>
          <w:p w14:paraId="3D1979AC" w14:textId="77777777" w:rsidR="0029104E" w:rsidRPr="00A068B0" w:rsidRDefault="0029104E" w:rsidP="00A068B0">
            <w:pPr>
              <w:spacing w:before="120" w:after="120"/>
              <w:rPr>
                <w:spacing w:val="0"/>
                <w:sz w:val="20"/>
              </w:rPr>
            </w:pPr>
          </w:p>
        </w:tc>
        <w:tc>
          <w:tcPr>
            <w:tcW w:w="5951" w:type="dxa"/>
            <w:gridSpan w:val="3"/>
          </w:tcPr>
          <w:p w14:paraId="3F6AA307" w14:textId="27BEF6A2" w:rsidR="0029104E" w:rsidRPr="00A068B0" w:rsidRDefault="0029104E" w:rsidP="00A068B0">
            <w:pPr>
              <w:spacing w:before="120" w:after="120"/>
              <w:rPr>
                <w:spacing w:val="0"/>
                <w:sz w:val="20"/>
              </w:rPr>
            </w:pPr>
            <w:r w:rsidRPr="00A068B0">
              <w:rPr>
                <w:spacing w:val="0"/>
                <w:sz w:val="20"/>
              </w:rPr>
              <w:t>kW two phases in three phase system</w:t>
            </w:r>
          </w:p>
        </w:tc>
      </w:tr>
      <w:tr w:rsidR="0029104E" w:rsidRPr="003B2076" w14:paraId="713F2890" w14:textId="77777777" w:rsidTr="000A6A63">
        <w:tc>
          <w:tcPr>
            <w:tcW w:w="2293" w:type="dxa"/>
            <w:gridSpan w:val="2"/>
            <w:vMerge/>
            <w:vAlign w:val="center"/>
          </w:tcPr>
          <w:p w14:paraId="1FD8FBBC" w14:textId="77777777" w:rsidR="0029104E" w:rsidRPr="00A068B0" w:rsidRDefault="0029104E" w:rsidP="00A068B0">
            <w:pPr>
              <w:spacing w:before="120" w:after="120"/>
              <w:rPr>
                <w:spacing w:val="0"/>
                <w:sz w:val="20"/>
              </w:rPr>
            </w:pPr>
          </w:p>
        </w:tc>
        <w:tc>
          <w:tcPr>
            <w:tcW w:w="1249" w:type="dxa"/>
          </w:tcPr>
          <w:p w14:paraId="623E21A7" w14:textId="77777777" w:rsidR="0029104E" w:rsidRPr="00A068B0" w:rsidRDefault="0029104E" w:rsidP="00A068B0">
            <w:pPr>
              <w:spacing w:before="120" w:after="120"/>
              <w:rPr>
                <w:spacing w:val="0"/>
                <w:sz w:val="20"/>
              </w:rPr>
            </w:pPr>
          </w:p>
        </w:tc>
        <w:tc>
          <w:tcPr>
            <w:tcW w:w="5951" w:type="dxa"/>
            <w:gridSpan w:val="3"/>
          </w:tcPr>
          <w:p w14:paraId="3A8090C8" w14:textId="64087420" w:rsidR="0029104E" w:rsidRPr="00A068B0" w:rsidRDefault="0029104E" w:rsidP="00A068B0">
            <w:pPr>
              <w:spacing w:before="120" w:after="120"/>
              <w:rPr>
                <w:spacing w:val="0"/>
                <w:sz w:val="20"/>
              </w:rPr>
            </w:pPr>
            <w:r w:rsidRPr="00A068B0">
              <w:rPr>
                <w:spacing w:val="0"/>
                <w:sz w:val="20"/>
              </w:rPr>
              <w:t>kW two phases split phase system</w:t>
            </w:r>
          </w:p>
        </w:tc>
      </w:tr>
      <w:tr w:rsidR="0029104E" w:rsidRPr="003B2076" w14:paraId="7A4B204F" w14:textId="77777777" w:rsidTr="000A6A63">
        <w:tc>
          <w:tcPr>
            <w:tcW w:w="9493" w:type="dxa"/>
            <w:gridSpan w:val="6"/>
          </w:tcPr>
          <w:p w14:paraId="4D316060" w14:textId="335BD035" w:rsidR="0029104E" w:rsidRPr="00A068B0" w:rsidRDefault="0029104E" w:rsidP="00A068B0">
            <w:pPr>
              <w:spacing w:before="120" w:after="120"/>
              <w:rPr>
                <w:spacing w:val="0"/>
                <w:sz w:val="24"/>
                <w:lang w:eastAsia="en-GB"/>
              </w:rPr>
            </w:pPr>
            <w:r w:rsidRPr="00A068B0">
              <w:rPr>
                <w:b/>
                <w:spacing w:val="0"/>
                <w:sz w:val="20"/>
              </w:rPr>
              <w:t>Manufacturer</w:t>
            </w:r>
            <w:r w:rsidRPr="00A068B0">
              <w:rPr>
                <w:spacing w:val="0"/>
                <w:sz w:val="20"/>
              </w:rPr>
              <w:t xml:space="preserve"> </w:t>
            </w:r>
            <w:r w:rsidRPr="00A068B0">
              <w:rPr>
                <w:b/>
                <w:spacing w:val="0"/>
                <w:sz w:val="20"/>
              </w:rPr>
              <w:t>Type Test</w:t>
            </w:r>
            <w:r w:rsidRPr="00A068B0">
              <w:rPr>
                <w:spacing w:val="0"/>
                <w:sz w:val="20"/>
              </w:rPr>
              <w:t xml:space="preserve"> declaration. - I certify that all products supplied by the company with the above </w:t>
            </w:r>
            <w:r w:rsidRPr="00A068B0">
              <w:rPr>
                <w:b/>
                <w:spacing w:val="0"/>
                <w:sz w:val="20"/>
              </w:rPr>
              <w:t>Type Tested</w:t>
            </w:r>
            <w:r w:rsidRPr="00A068B0">
              <w:rPr>
                <w:spacing w:val="0"/>
                <w:sz w:val="20"/>
              </w:rPr>
              <w:t xml:space="preserve"> reference number will be manufactured and tested to ensure that they perform as stated in this document, prior to shipment to site and that no site modifications are required to ensure that the product meets all the requireme</w:t>
            </w:r>
            <w:r w:rsidR="00FA2339" w:rsidRPr="00A068B0">
              <w:rPr>
                <w:spacing w:val="0"/>
                <w:sz w:val="20"/>
              </w:rPr>
              <w:t xml:space="preserve">nts of EREC G98. </w:t>
            </w:r>
          </w:p>
        </w:tc>
      </w:tr>
      <w:tr w:rsidR="0029104E" w:rsidRPr="003B2076" w14:paraId="64CB93F1" w14:textId="77777777" w:rsidTr="000A6A63">
        <w:tc>
          <w:tcPr>
            <w:tcW w:w="1218" w:type="dxa"/>
          </w:tcPr>
          <w:p w14:paraId="2F2363F2" w14:textId="77777777" w:rsidR="0029104E" w:rsidRPr="00A068B0" w:rsidRDefault="0029104E" w:rsidP="00A068B0">
            <w:pPr>
              <w:spacing w:before="120" w:after="120"/>
              <w:rPr>
                <w:spacing w:val="0"/>
                <w:sz w:val="20"/>
              </w:rPr>
            </w:pPr>
            <w:r w:rsidRPr="00A068B0">
              <w:rPr>
                <w:spacing w:val="0"/>
                <w:sz w:val="20"/>
              </w:rPr>
              <w:t>Signed</w:t>
            </w:r>
          </w:p>
          <w:p w14:paraId="7BBE0E75" w14:textId="77777777" w:rsidR="0029104E" w:rsidRPr="00A068B0" w:rsidRDefault="0029104E" w:rsidP="00A068B0">
            <w:pPr>
              <w:spacing w:before="120" w:after="120"/>
              <w:rPr>
                <w:spacing w:val="0"/>
                <w:sz w:val="20"/>
              </w:rPr>
            </w:pPr>
          </w:p>
          <w:p w14:paraId="453D8CA6" w14:textId="77777777" w:rsidR="0029104E" w:rsidRPr="00A068B0" w:rsidRDefault="0029104E" w:rsidP="00A068B0">
            <w:pPr>
              <w:spacing w:before="120" w:after="120"/>
              <w:rPr>
                <w:spacing w:val="0"/>
                <w:sz w:val="20"/>
              </w:rPr>
            </w:pPr>
          </w:p>
        </w:tc>
        <w:tc>
          <w:tcPr>
            <w:tcW w:w="2324" w:type="dxa"/>
            <w:gridSpan w:val="2"/>
          </w:tcPr>
          <w:p w14:paraId="654996BE" w14:textId="77777777" w:rsidR="0029104E" w:rsidRPr="00A068B0" w:rsidRDefault="0029104E" w:rsidP="00A068B0">
            <w:pPr>
              <w:spacing w:before="120" w:after="120"/>
              <w:rPr>
                <w:spacing w:val="0"/>
                <w:sz w:val="20"/>
              </w:rPr>
            </w:pPr>
          </w:p>
        </w:tc>
        <w:tc>
          <w:tcPr>
            <w:tcW w:w="2518" w:type="dxa"/>
            <w:gridSpan w:val="2"/>
          </w:tcPr>
          <w:p w14:paraId="5328DA14" w14:textId="77777777" w:rsidR="0029104E" w:rsidRPr="00A068B0" w:rsidRDefault="0029104E" w:rsidP="00A068B0">
            <w:pPr>
              <w:spacing w:before="120" w:after="120"/>
              <w:rPr>
                <w:spacing w:val="0"/>
                <w:sz w:val="20"/>
              </w:rPr>
            </w:pPr>
            <w:r w:rsidRPr="00A068B0">
              <w:rPr>
                <w:spacing w:val="0"/>
                <w:sz w:val="20"/>
              </w:rPr>
              <w:t>On behalf of</w:t>
            </w:r>
          </w:p>
        </w:tc>
        <w:tc>
          <w:tcPr>
            <w:tcW w:w="3433" w:type="dxa"/>
          </w:tcPr>
          <w:p w14:paraId="6143100C" w14:textId="77777777" w:rsidR="0029104E" w:rsidRPr="00A068B0" w:rsidRDefault="0029104E" w:rsidP="00A068B0">
            <w:pPr>
              <w:spacing w:before="120" w:after="120"/>
              <w:rPr>
                <w:spacing w:val="0"/>
                <w:sz w:val="20"/>
              </w:rPr>
            </w:pPr>
          </w:p>
        </w:tc>
      </w:tr>
      <w:tr w:rsidR="0029104E" w:rsidRPr="003B2076" w14:paraId="2FDFC33F" w14:textId="77777777" w:rsidTr="000A6A63">
        <w:tc>
          <w:tcPr>
            <w:tcW w:w="9493" w:type="dxa"/>
            <w:gridSpan w:val="6"/>
          </w:tcPr>
          <w:p w14:paraId="70F780DB" w14:textId="77777777" w:rsidR="0029104E" w:rsidRPr="00A068B0" w:rsidRDefault="0029104E" w:rsidP="00A068B0">
            <w:pPr>
              <w:spacing w:before="120" w:after="120"/>
              <w:rPr>
                <w:spacing w:val="0"/>
                <w:sz w:val="20"/>
              </w:rPr>
            </w:pPr>
            <w:r w:rsidRPr="00A068B0">
              <w:rPr>
                <w:spacing w:val="0"/>
                <w:sz w:val="20"/>
              </w:rPr>
              <w:t xml:space="preserve">Note that testing can be done by the </w:t>
            </w:r>
            <w:r w:rsidRPr="00A068B0">
              <w:rPr>
                <w:b/>
                <w:spacing w:val="0"/>
                <w:sz w:val="20"/>
              </w:rPr>
              <w:t>Manufacturer</w:t>
            </w:r>
            <w:r w:rsidRPr="00A068B0">
              <w:rPr>
                <w:spacing w:val="0"/>
                <w:sz w:val="20"/>
              </w:rPr>
              <w:t xml:space="preserve"> of an individual component or by an external test house.</w:t>
            </w:r>
          </w:p>
          <w:p w14:paraId="62173882" w14:textId="77777777" w:rsidR="0029104E" w:rsidRPr="00A068B0" w:rsidRDefault="0029104E" w:rsidP="00A068B0">
            <w:pPr>
              <w:spacing w:before="120" w:after="120"/>
              <w:rPr>
                <w:spacing w:val="0"/>
                <w:sz w:val="20"/>
              </w:rPr>
            </w:pPr>
            <w:r w:rsidRPr="00A068B0">
              <w:rPr>
                <w:spacing w:val="0"/>
                <w:sz w:val="20"/>
              </w:rPr>
              <w:t xml:space="preserve">Where parts of the testing are carried out by persons or organisations other than the </w:t>
            </w:r>
            <w:r w:rsidRPr="00A068B0">
              <w:rPr>
                <w:b/>
                <w:spacing w:val="0"/>
                <w:sz w:val="20"/>
              </w:rPr>
              <w:t>Manufacturer</w:t>
            </w:r>
            <w:r w:rsidRPr="00A068B0">
              <w:rPr>
                <w:spacing w:val="0"/>
                <w:sz w:val="20"/>
              </w:rPr>
              <w:t xml:space="preserve"> then that person or organisation shall keep copies of all test records and results supplied to them to verify that </w:t>
            </w:r>
            <w:r w:rsidRPr="00A068B0">
              <w:rPr>
                <w:spacing w:val="0"/>
                <w:sz w:val="20"/>
              </w:rPr>
              <w:lastRenderedPageBreak/>
              <w:t xml:space="preserve">the testing has been carried out by people with </w:t>
            </w:r>
            <w:proofErr w:type="gramStart"/>
            <w:r w:rsidRPr="00A068B0">
              <w:rPr>
                <w:spacing w:val="0"/>
                <w:sz w:val="20"/>
              </w:rPr>
              <w:t>sufficient</w:t>
            </w:r>
            <w:proofErr w:type="gramEnd"/>
            <w:r w:rsidRPr="00A068B0">
              <w:rPr>
                <w:spacing w:val="0"/>
                <w:sz w:val="20"/>
              </w:rPr>
              <w:t xml:space="preserve"> technical competency to carry out the tests.</w:t>
            </w:r>
          </w:p>
        </w:tc>
      </w:tr>
      <w:tr w:rsidR="0029104E" w:rsidRPr="003B2076" w14:paraId="5951900A" w14:textId="77777777" w:rsidTr="000A6A63">
        <w:tc>
          <w:tcPr>
            <w:tcW w:w="9493" w:type="dxa"/>
            <w:gridSpan w:val="6"/>
            <w:shd w:val="clear" w:color="auto" w:fill="D9D9D9"/>
          </w:tcPr>
          <w:p w14:paraId="36521091" w14:textId="77777777" w:rsidR="0029104E" w:rsidRPr="00A068B0" w:rsidRDefault="0029104E" w:rsidP="00A068B0">
            <w:pPr>
              <w:spacing w:before="120" w:after="120"/>
              <w:rPr>
                <w:spacing w:val="0"/>
                <w:sz w:val="20"/>
              </w:rPr>
            </w:pPr>
            <w:r w:rsidRPr="00A068B0">
              <w:rPr>
                <w:spacing w:val="0"/>
                <w:sz w:val="20"/>
              </w:rPr>
              <w:lastRenderedPageBreak/>
              <w:br w:type="page"/>
            </w:r>
            <w:r w:rsidRPr="00A068B0">
              <w:rPr>
                <w:b/>
                <w:spacing w:val="0"/>
                <w:sz w:val="20"/>
              </w:rPr>
              <w:t xml:space="preserve">Operating Range: </w:t>
            </w:r>
            <w:r w:rsidRPr="00A068B0">
              <w:rPr>
                <w:spacing w:val="0"/>
                <w:sz w:val="20"/>
              </w:rPr>
              <w:t>This test should be carried out as specified in EN 50438 D.3.1.</w:t>
            </w:r>
          </w:p>
          <w:p w14:paraId="05526BD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shall be recorded every second. The tests will verify that the </w:t>
            </w:r>
            <w:r w:rsidRPr="00A068B0">
              <w:rPr>
                <w:b/>
                <w:spacing w:val="0"/>
                <w:sz w:val="20"/>
              </w:rPr>
              <w:t>Micro-generator</w:t>
            </w:r>
            <w:r w:rsidRPr="00A068B0">
              <w:rPr>
                <w:spacing w:val="0"/>
                <w:sz w:val="20"/>
              </w:rPr>
              <w:t xml:space="preserve"> can operate within the required ranges for the specified </w:t>
            </w:r>
            <w:proofErr w:type="gramStart"/>
            <w:r w:rsidRPr="00A068B0">
              <w:rPr>
                <w:spacing w:val="0"/>
                <w:sz w:val="20"/>
              </w:rPr>
              <w:t>period of time</w:t>
            </w:r>
            <w:proofErr w:type="gramEnd"/>
            <w:r w:rsidRPr="00A068B0">
              <w:rPr>
                <w:spacing w:val="0"/>
                <w:sz w:val="20"/>
              </w:rPr>
              <w:t xml:space="preserve">. </w:t>
            </w:r>
          </w:p>
          <w:p w14:paraId="4600A0F3" w14:textId="77777777" w:rsidR="0029104E" w:rsidRPr="00A068B0" w:rsidRDefault="0029104E" w:rsidP="00A068B0">
            <w:pPr>
              <w:spacing w:before="120" w:after="120"/>
              <w:rPr>
                <w:spacing w:val="0"/>
                <w:sz w:val="20"/>
              </w:rPr>
            </w:pPr>
            <w:r w:rsidRPr="00A068B0">
              <w:rPr>
                <w:spacing w:val="0"/>
                <w:sz w:val="20"/>
              </w:rPr>
              <w:t xml:space="preserve">The </w:t>
            </w:r>
            <w:r w:rsidRPr="00A068B0">
              <w:rPr>
                <w:b/>
                <w:spacing w:val="0"/>
                <w:sz w:val="20"/>
              </w:rPr>
              <w:t>Interface Protection</w:t>
            </w:r>
            <w:r w:rsidRPr="00A068B0">
              <w:rPr>
                <w:spacing w:val="0"/>
                <w:sz w:val="20"/>
              </w:rPr>
              <w:t xml:space="preserve"> shall be disabled during the tests. </w:t>
            </w:r>
          </w:p>
          <w:p w14:paraId="212B75CD" w14:textId="37ACEBF9" w:rsidR="0029104E" w:rsidRPr="00A068B0" w:rsidRDefault="0029104E" w:rsidP="00A068B0">
            <w:pPr>
              <w:autoSpaceDE w:val="0"/>
              <w:autoSpaceDN w:val="0"/>
              <w:adjustRightInd w:val="0"/>
              <w:spacing w:before="120" w:after="120"/>
              <w:rPr>
                <w:spacing w:val="0"/>
                <w:sz w:val="20"/>
                <w:lang w:eastAsia="en-GB"/>
              </w:rPr>
            </w:pPr>
            <w:r w:rsidRPr="00A068B0">
              <w:rPr>
                <w:spacing w:val="0"/>
                <w:sz w:val="20"/>
                <w:lang w:eastAsia="en-GB"/>
              </w:rPr>
              <w:t xml:space="preserve">In case of a PV </w:t>
            </w:r>
            <w:r w:rsidR="00577A28" w:rsidRPr="00A068B0">
              <w:rPr>
                <w:b/>
                <w:spacing w:val="0"/>
                <w:sz w:val="20"/>
              </w:rPr>
              <w:t>Micro-generator</w:t>
            </w:r>
            <w:r w:rsidR="00577A28" w:rsidRPr="00A068B0">
              <w:rPr>
                <w:spacing w:val="0"/>
                <w:sz w:val="20"/>
              </w:rPr>
              <w:t xml:space="preserve"> </w:t>
            </w:r>
            <w:r w:rsidRPr="00A068B0">
              <w:rPr>
                <w:spacing w:val="0"/>
                <w:sz w:val="20"/>
                <w:lang w:eastAsia="en-GB"/>
              </w:rPr>
              <w:t xml:space="preserve">the PV primary source may be replaced by a </w:t>
            </w:r>
            <w:r w:rsidRPr="00A068B0">
              <w:rPr>
                <w:b/>
                <w:spacing w:val="0"/>
                <w:sz w:val="20"/>
                <w:lang w:eastAsia="en-GB"/>
              </w:rPr>
              <w:t>DC</w:t>
            </w:r>
            <w:r w:rsidRPr="00A068B0">
              <w:rPr>
                <w:spacing w:val="0"/>
                <w:sz w:val="20"/>
                <w:lang w:eastAsia="en-GB"/>
              </w:rPr>
              <w:t xml:space="preserve"> source.</w:t>
            </w:r>
          </w:p>
          <w:p w14:paraId="1B53060D" w14:textId="226D3D4E" w:rsidR="0029104E" w:rsidRPr="00A068B0" w:rsidRDefault="0029104E" w:rsidP="00A068B0">
            <w:pPr>
              <w:autoSpaceDE w:val="0"/>
              <w:autoSpaceDN w:val="0"/>
              <w:adjustRightInd w:val="0"/>
              <w:spacing w:before="120" w:after="120"/>
              <w:rPr>
                <w:spacing w:val="0"/>
                <w:sz w:val="20"/>
                <w:lang w:eastAsia="en-GB"/>
              </w:rPr>
            </w:pPr>
            <w:r w:rsidRPr="00A068B0">
              <w:rPr>
                <w:spacing w:val="0"/>
                <w:sz w:val="20"/>
                <w:lang w:eastAsia="en-GB"/>
              </w:rPr>
              <w:t xml:space="preserve">In case of a full converter </w:t>
            </w:r>
            <w:r w:rsidR="00577A28" w:rsidRPr="00A068B0">
              <w:rPr>
                <w:b/>
                <w:spacing w:val="0"/>
                <w:sz w:val="20"/>
              </w:rPr>
              <w:t>Micro-generator</w:t>
            </w:r>
            <w:r w:rsidRPr="00A068B0">
              <w:rPr>
                <w:b/>
                <w:spacing w:val="0"/>
                <w:sz w:val="20"/>
                <w:lang w:eastAsia="en-GB"/>
              </w:rPr>
              <w:t xml:space="preserve"> </w:t>
            </w:r>
            <w:r w:rsidRPr="00A068B0">
              <w:rPr>
                <w:spacing w:val="0"/>
                <w:sz w:val="20"/>
                <w:lang w:eastAsia="en-GB"/>
              </w:rPr>
              <w:t>(</w:t>
            </w:r>
            <w:r w:rsidR="00410A30">
              <w:rPr>
                <w:spacing w:val="0"/>
                <w:sz w:val="20"/>
                <w:lang w:eastAsia="en-GB"/>
              </w:rPr>
              <w:t>eg</w:t>
            </w:r>
            <w:r w:rsidRPr="00A068B0">
              <w:rPr>
                <w:spacing w:val="0"/>
                <w:sz w:val="20"/>
                <w:lang w:eastAsia="en-GB"/>
              </w:rPr>
              <w:t xml:space="preserve"> wind) the primary source and the prime mover </w:t>
            </w:r>
            <w:r w:rsidR="00632FE6" w:rsidRPr="00A068B0">
              <w:rPr>
                <w:b/>
                <w:spacing w:val="0"/>
                <w:sz w:val="20"/>
                <w:lang w:eastAsia="en-GB"/>
              </w:rPr>
              <w:t>Inverter</w:t>
            </w:r>
            <w:r w:rsidRPr="00A068B0">
              <w:rPr>
                <w:spacing w:val="0"/>
                <w:sz w:val="20"/>
                <w:lang w:eastAsia="en-GB"/>
              </w:rPr>
              <w:t xml:space="preserve">/rectifier may be replaced by a </w:t>
            </w:r>
            <w:r w:rsidRPr="00A068B0">
              <w:rPr>
                <w:b/>
                <w:spacing w:val="0"/>
                <w:sz w:val="20"/>
                <w:lang w:eastAsia="en-GB"/>
              </w:rPr>
              <w:t>DC</w:t>
            </w:r>
            <w:r w:rsidRPr="00A068B0">
              <w:rPr>
                <w:spacing w:val="0"/>
                <w:sz w:val="20"/>
                <w:lang w:eastAsia="en-GB"/>
              </w:rPr>
              <w:t xml:space="preserve"> source.</w:t>
            </w:r>
          </w:p>
          <w:p w14:paraId="5B1BECA0" w14:textId="164BD311" w:rsidR="0029104E" w:rsidRPr="00A068B0" w:rsidRDefault="0029104E" w:rsidP="00A068B0">
            <w:pPr>
              <w:spacing w:before="120" w:after="120"/>
              <w:rPr>
                <w:spacing w:val="0"/>
                <w:sz w:val="20"/>
              </w:rPr>
            </w:pPr>
            <w:r w:rsidRPr="00A068B0">
              <w:rPr>
                <w:spacing w:val="0"/>
                <w:sz w:val="20"/>
                <w:lang w:eastAsia="en-GB"/>
              </w:rPr>
              <w:t xml:space="preserve">In case of a DFIG </w:t>
            </w:r>
            <w:r w:rsidR="00577A28" w:rsidRPr="00A068B0">
              <w:rPr>
                <w:b/>
                <w:spacing w:val="0"/>
                <w:sz w:val="20"/>
              </w:rPr>
              <w:t>Micro-generator</w:t>
            </w:r>
            <w:r w:rsidR="00577A28" w:rsidRPr="00A068B0">
              <w:rPr>
                <w:spacing w:val="0"/>
                <w:sz w:val="20"/>
              </w:rPr>
              <w:t xml:space="preserve"> </w:t>
            </w:r>
            <w:r w:rsidRPr="00A068B0">
              <w:rPr>
                <w:spacing w:val="0"/>
                <w:sz w:val="20"/>
                <w:lang w:eastAsia="en-GB"/>
              </w:rPr>
              <w:t>the mechanical drive system may be replaced by a test bench motor.</w:t>
            </w:r>
          </w:p>
        </w:tc>
      </w:tr>
      <w:tr w:rsidR="0029104E" w:rsidRPr="003B2076" w14:paraId="442A8785" w14:textId="77777777" w:rsidTr="000A6A63">
        <w:tc>
          <w:tcPr>
            <w:tcW w:w="9493" w:type="dxa"/>
            <w:gridSpan w:val="6"/>
            <w:shd w:val="clear" w:color="auto" w:fill="auto"/>
          </w:tcPr>
          <w:p w14:paraId="290FA846" w14:textId="77777777" w:rsidR="0029104E" w:rsidRPr="00A068B0" w:rsidRDefault="0029104E" w:rsidP="00A068B0">
            <w:pPr>
              <w:spacing w:before="120" w:after="120"/>
              <w:rPr>
                <w:spacing w:val="0"/>
                <w:sz w:val="20"/>
              </w:rPr>
            </w:pPr>
            <w:r w:rsidRPr="00A068B0">
              <w:rPr>
                <w:spacing w:val="0"/>
                <w:sz w:val="20"/>
              </w:rPr>
              <w:t>Test 1</w:t>
            </w:r>
          </w:p>
          <w:p w14:paraId="58B75AB2" w14:textId="77777777" w:rsidR="0029104E" w:rsidRPr="00A068B0" w:rsidRDefault="0029104E" w:rsidP="00A068B0">
            <w:pPr>
              <w:spacing w:before="120" w:after="120"/>
              <w:rPr>
                <w:spacing w:val="0"/>
                <w:sz w:val="20"/>
              </w:rPr>
            </w:pPr>
            <w:r w:rsidRPr="00A068B0">
              <w:rPr>
                <w:spacing w:val="0"/>
                <w:sz w:val="20"/>
              </w:rPr>
              <w:t>Voltage = 85% of nominal (195.5 V)</w:t>
            </w:r>
          </w:p>
          <w:p w14:paraId="0D1F53A1" w14:textId="77777777" w:rsidR="0029104E" w:rsidRPr="00A068B0" w:rsidRDefault="0029104E" w:rsidP="00A068B0">
            <w:pPr>
              <w:spacing w:before="120" w:after="120"/>
              <w:rPr>
                <w:spacing w:val="0"/>
                <w:sz w:val="20"/>
              </w:rPr>
            </w:pPr>
            <w:r w:rsidRPr="00A068B0">
              <w:rPr>
                <w:spacing w:val="0"/>
                <w:sz w:val="20"/>
              </w:rPr>
              <w:t>Frequency = 47.5 Hz</w:t>
            </w:r>
          </w:p>
          <w:p w14:paraId="05D80FB9" w14:textId="77777777" w:rsidR="0029104E" w:rsidRPr="00A068B0" w:rsidRDefault="0029104E" w:rsidP="00A068B0">
            <w:pPr>
              <w:spacing w:before="120" w:after="120"/>
              <w:rPr>
                <w:spacing w:val="0"/>
                <w:sz w:val="20"/>
              </w:rPr>
            </w:pPr>
            <w:r w:rsidRPr="00A068B0">
              <w:rPr>
                <w:spacing w:val="0"/>
                <w:sz w:val="20"/>
              </w:rPr>
              <w:t>Power factor = 1</w:t>
            </w:r>
          </w:p>
          <w:p w14:paraId="4CDFE394" w14:textId="77777777" w:rsidR="0029104E" w:rsidRPr="00A068B0" w:rsidRDefault="0029104E" w:rsidP="00A068B0">
            <w:pPr>
              <w:spacing w:before="120" w:after="120"/>
              <w:rPr>
                <w:spacing w:val="0"/>
                <w:sz w:val="20"/>
              </w:rPr>
            </w:pPr>
            <w:r w:rsidRPr="00A068B0">
              <w:rPr>
                <w:spacing w:val="0"/>
                <w:sz w:val="20"/>
              </w:rPr>
              <w:t>Period of test 90 minutes</w:t>
            </w:r>
          </w:p>
        </w:tc>
      </w:tr>
      <w:tr w:rsidR="0029104E" w:rsidRPr="003B2076" w14:paraId="4A4A11A7" w14:textId="77777777" w:rsidTr="000A6A63">
        <w:tc>
          <w:tcPr>
            <w:tcW w:w="9493" w:type="dxa"/>
            <w:gridSpan w:val="6"/>
            <w:shd w:val="clear" w:color="auto" w:fill="auto"/>
          </w:tcPr>
          <w:p w14:paraId="2E9DE298" w14:textId="77777777" w:rsidR="0029104E" w:rsidRPr="00A068B0" w:rsidRDefault="0029104E" w:rsidP="00A068B0">
            <w:pPr>
              <w:spacing w:before="120" w:after="120"/>
              <w:rPr>
                <w:spacing w:val="0"/>
                <w:sz w:val="20"/>
              </w:rPr>
            </w:pPr>
            <w:r w:rsidRPr="00A068B0">
              <w:rPr>
                <w:spacing w:val="0"/>
                <w:sz w:val="20"/>
              </w:rPr>
              <w:t>Test 2</w:t>
            </w:r>
          </w:p>
          <w:p w14:paraId="7A0A9C8F" w14:textId="77777777" w:rsidR="0029104E" w:rsidRPr="00A068B0" w:rsidRDefault="0029104E" w:rsidP="00A068B0">
            <w:pPr>
              <w:spacing w:before="120" w:after="120"/>
              <w:rPr>
                <w:spacing w:val="0"/>
                <w:sz w:val="20"/>
              </w:rPr>
            </w:pPr>
            <w:r w:rsidRPr="00A068B0">
              <w:rPr>
                <w:spacing w:val="0"/>
                <w:sz w:val="20"/>
              </w:rPr>
              <w:t xml:space="preserve">Voltage = 110% of nominal (253 V).  </w:t>
            </w:r>
          </w:p>
          <w:p w14:paraId="042514C3" w14:textId="77777777" w:rsidR="0029104E" w:rsidRPr="00A068B0" w:rsidRDefault="0029104E" w:rsidP="00A068B0">
            <w:pPr>
              <w:spacing w:before="120" w:after="120"/>
              <w:rPr>
                <w:spacing w:val="0"/>
                <w:sz w:val="20"/>
              </w:rPr>
            </w:pPr>
            <w:r w:rsidRPr="00A068B0">
              <w:rPr>
                <w:spacing w:val="0"/>
                <w:sz w:val="20"/>
              </w:rPr>
              <w:t>Frequency = 51.5 Hz</w:t>
            </w:r>
          </w:p>
          <w:p w14:paraId="1D9A253B" w14:textId="77777777" w:rsidR="0029104E" w:rsidRPr="00A068B0" w:rsidRDefault="0029104E" w:rsidP="00A068B0">
            <w:pPr>
              <w:spacing w:before="120" w:after="120"/>
              <w:rPr>
                <w:spacing w:val="0"/>
                <w:sz w:val="20"/>
              </w:rPr>
            </w:pPr>
            <w:r w:rsidRPr="00A068B0">
              <w:rPr>
                <w:spacing w:val="0"/>
                <w:sz w:val="20"/>
              </w:rPr>
              <w:t>Power factor = 1</w:t>
            </w:r>
          </w:p>
          <w:p w14:paraId="3D92F83D" w14:textId="77777777" w:rsidR="0029104E" w:rsidRPr="00A068B0" w:rsidRDefault="0029104E" w:rsidP="00A068B0">
            <w:pPr>
              <w:spacing w:before="120" w:after="120"/>
              <w:rPr>
                <w:spacing w:val="0"/>
                <w:sz w:val="20"/>
              </w:rPr>
            </w:pPr>
            <w:r w:rsidRPr="00A068B0">
              <w:rPr>
                <w:spacing w:val="0"/>
                <w:sz w:val="20"/>
              </w:rPr>
              <w:t>Period of test 90 minutes</w:t>
            </w:r>
          </w:p>
        </w:tc>
      </w:tr>
      <w:tr w:rsidR="0029104E" w:rsidRPr="003B2076" w14:paraId="2A3BA54A" w14:textId="77777777" w:rsidTr="000A6A63">
        <w:tc>
          <w:tcPr>
            <w:tcW w:w="9493" w:type="dxa"/>
            <w:gridSpan w:val="6"/>
            <w:shd w:val="clear" w:color="auto" w:fill="auto"/>
          </w:tcPr>
          <w:p w14:paraId="1694172D" w14:textId="77777777" w:rsidR="0029104E" w:rsidRPr="00A068B0" w:rsidRDefault="0029104E" w:rsidP="00A068B0">
            <w:pPr>
              <w:spacing w:before="120" w:after="120"/>
              <w:rPr>
                <w:spacing w:val="0"/>
                <w:sz w:val="20"/>
              </w:rPr>
            </w:pPr>
            <w:r w:rsidRPr="00A068B0">
              <w:rPr>
                <w:spacing w:val="0"/>
                <w:sz w:val="20"/>
              </w:rPr>
              <w:t>Test 3</w:t>
            </w:r>
          </w:p>
          <w:p w14:paraId="4A49D537" w14:textId="77777777" w:rsidR="0029104E" w:rsidRPr="00A068B0" w:rsidRDefault="0029104E" w:rsidP="00A068B0">
            <w:pPr>
              <w:spacing w:before="120" w:after="120"/>
              <w:rPr>
                <w:spacing w:val="0"/>
                <w:sz w:val="20"/>
              </w:rPr>
            </w:pPr>
            <w:r w:rsidRPr="00A068B0">
              <w:rPr>
                <w:spacing w:val="0"/>
                <w:sz w:val="20"/>
              </w:rPr>
              <w:t xml:space="preserve">Voltage = 110% of nominal (253 V).  </w:t>
            </w:r>
          </w:p>
          <w:p w14:paraId="0D857DD8" w14:textId="77777777" w:rsidR="0029104E" w:rsidRPr="00A068B0" w:rsidRDefault="0029104E" w:rsidP="00A068B0">
            <w:pPr>
              <w:spacing w:before="120" w:after="120"/>
              <w:rPr>
                <w:spacing w:val="0"/>
                <w:sz w:val="20"/>
              </w:rPr>
            </w:pPr>
            <w:r w:rsidRPr="00A068B0">
              <w:rPr>
                <w:spacing w:val="0"/>
                <w:sz w:val="20"/>
              </w:rPr>
              <w:t>Frequency = 52.0 Hz</w:t>
            </w:r>
          </w:p>
          <w:p w14:paraId="5539794C" w14:textId="77777777" w:rsidR="0029104E" w:rsidRPr="00A068B0" w:rsidRDefault="0029104E" w:rsidP="00A068B0">
            <w:pPr>
              <w:spacing w:before="120" w:after="120"/>
              <w:rPr>
                <w:spacing w:val="0"/>
                <w:sz w:val="20"/>
              </w:rPr>
            </w:pPr>
            <w:r w:rsidRPr="00A068B0">
              <w:rPr>
                <w:spacing w:val="0"/>
                <w:sz w:val="20"/>
              </w:rPr>
              <w:t>Power factor = 1</w:t>
            </w:r>
          </w:p>
          <w:p w14:paraId="18EF2A6F" w14:textId="77777777" w:rsidR="0029104E" w:rsidRPr="00A068B0" w:rsidRDefault="0029104E" w:rsidP="00A068B0">
            <w:pPr>
              <w:spacing w:before="120" w:after="120"/>
              <w:rPr>
                <w:spacing w:val="0"/>
                <w:sz w:val="20"/>
              </w:rPr>
            </w:pPr>
            <w:r w:rsidRPr="00A068B0">
              <w:rPr>
                <w:spacing w:val="0"/>
                <w:sz w:val="20"/>
              </w:rPr>
              <w:t>Period of test 15 minutes</w:t>
            </w:r>
          </w:p>
        </w:tc>
      </w:tr>
    </w:tbl>
    <w:p w14:paraId="7D8DB0D7" w14:textId="77777777" w:rsidR="00E66DC6" w:rsidRDefault="00E66DC6">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324"/>
        <w:gridCol w:w="149"/>
        <w:gridCol w:w="662"/>
        <w:gridCol w:w="68"/>
        <w:gridCol w:w="124"/>
        <w:gridCol w:w="343"/>
        <w:gridCol w:w="123"/>
        <w:gridCol w:w="158"/>
        <w:gridCol w:w="559"/>
        <w:gridCol w:w="255"/>
        <w:gridCol w:w="534"/>
        <w:gridCol w:w="241"/>
        <w:gridCol w:w="39"/>
        <w:gridCol w:w="443"/>
        <w:gridCol w:w="368"/>
        <w:gridCol w:w="580"/>
        <w:gridCol w:w="314"/>
        <w:gridCol w:w="694"/>
        <w:gridCol w:w="865"/>
        <w:gridCol w:w="1560"/>
      </w:tblGrid>
      <w:tr w:rsidR="0029104E" w:rsidRPr="003B2076" w14:paraId="438EBF1A" w14:textId="77777777" w:rsidTr="000A6A63">
        <w:tc>
          <w:tcPr>
            <w:tcW w:w="9493" w:type="dxa"/>
            <w:gridSpan w:val="21"/>
            <w:shd w:val="clear" w:color="auto" w:fill="D9D9D9"/>
          </w:tcPr>
          <w:p w14:paraId="4A268A26" w14:textId="542CD077" w:rsidR="0029104E" w:rsidRPr="00A068B0" w:rsidRDefault="0029104E" w:rsidP="00A068B0">
            <w:pPr>
              <w:spacing w:before="120" w:after="120"/>
              <w:rPr>
                <w:spacing w:val="0"/>
                <w:sz w:val="20"/>
              </w:rPr>
            </w:pPr>
            <w:r w:rsidRPr="00A068B0">
              <w:rPr>
                <w:b/>
                <w:spacing w:val="0"/>
                <w:sz w:val="20"/>
              </w:rPr>
              <w:lastRenderedPageBreak/>
              <w:t>Power Quality – Harmonics</w:t>
            </w:r>
            <w:r w:rsidRPr="00A068B0">
              <w:rPr>
                <w:spacing w:val="0"/>
                <w:sz w:val="20"/>
              </w:rPr>
              <w:t xml:space="preserve">: These tests should be carried out as specified in BS EN 61000-3-2. The chosen test should be undertaken with a fixed source of energy at two power levels a) between 45 and 55% and b) at 100% of </w:t>
            </w:r>
            <w:r w:rsidRPr="00A068B0">
              <w:rPr>
                <w:b/>
                <w:spacing w:val="0"/>
                <w:sz w:val="20"/>
              </w:rPr>
              <w:t>Registered Capacity</w:t>
            </w:r>
            <w:r w:rsidRPr="00A068B0">
              <w:rPr>
                <w:spacing w:val="0"/>
                <w:sz w:val="20"/>
              </w:rPr>
              <w:t>.  The test requirements are specified in Annex A</w:t>
            </w:r>
            <w:r w:rsidR="007852DA" w:rsidRPr="003B2076">
              <w:rPr>
                <w:spacing w:val="0"/>
                <w:sz w:val="20"/>
              </w:rPr>
              <w:t>1</w:t>
            </w:r>
            <w:r w:rsidRPr="00A068B0">
              <w:rPr>
                <w:spacing w:val="0"/>
                <w:sz w:val="20"/>
              </w:rPr>
              <w:t xml:space="preserve"> </w:t>
            </w:r>
            <w:r w:rsidR="007852DA" w:rsidRPr="003B2076">
              <w:rPr>
                <w:spacing w:val="0"/>
                <w:sz w:val="20"/>
              </w:rPr>
              <w:t>A.</w:t>
            </w:r>
            <w:r w:rsidRPr="00A068B0">
              <w:rPr>
                <w:spacing w:val="0"/>
                <w:sz w:val="20"/>
              </w:rPr>
              <w:t>1.</w:t>
            </w:r>
            <w:r w:rsidR="007852DA" w:rsidRPr="003B2076">
              <w:rPr>
                <w:spacing w:val="0"/>
                <w:sz w:val="20"/>
              </w:rPr>
              <w:t>3</w:t>
            </w:r>
            <w:r w:rsidRPr="00A068B0">
              <w:rPr>
                <w:spacing w:val="0"/>
                <w:sz w:val="20"/>
              </w:rPr>
              <w:t>.1</w:t>
            </w:r>
            <w:r w:rsidR="00216979" w:rsidRPr="003B2076">
              <w:rPr>
                <w:spacing w:val="0"/>
                <w:sz w:val="20"/>
              </w:rPr>
              <w:t xml:space="preserve"> (</w:t>
            </w:r>
            <w:r w:rsidR="00216979" w:rsidRPr="003B2076">
              <w:rPr>
                <w:b/>
                <w:spacing w:val="0"/>
                <w:sz w:val="20"/>
              </w:rPr>
              <w:t>Inverter</w:t>
            </w:r>
            <w:r w:rsidR="00216979" w:rsidRPr="003B2076">
              <w:rPr>
                <w:spacing w:val="0"/>
                <w:sz w:val="20"/>
              </w:rPr>
              <w:t xml:space="preserve"> connected) or Annex A2 A.2.3.1 (Synchronous)</w:t>
            </w:r>
            <w:r w:rsidRPr="00A068B0">
              <w:rPr>
                <w:spacing w:val="0"/>
                <w:sz w:val="20"/>
              </w:rPr>
              <w:t>.</w:t>
            </w:r>
          </w:p>
        </w:tc>
      </w:tr>
      <w:tr w:rsidR="0029104E" w:rsidRPr="003B2076" w14:paraId="5C3F14F3" w14:textId="77777777" w:rsidTr="000A6A63">
        <w:tc>
          <w:tcPr>
            <w:tcW w:w="9493" w:type="dxa"/>
            <w:gridSpan w:val="21"/>
            <w:shd w:val="clear" w:color="auto" w:fill="F2F2F2"/>
          </w:tcPr>
          <w:p w14:paraId="5646267B" w14:textId="77777777" w:rsidR="0029104E" w:rsidRPr="00A068B0" w:rsidRDefault="0029104E" w:rsidP="00A068B0">
            <w:pPr>
              <w:spacing w:before="120" w:after="120"/>
              <w:jc w:val="center"/>
              <w:rPr>
                <w:spacing w:val="0"/>
                <w:sz w:val="20"/>
              </w:rPr>
            </w:pPr>
            <w:r w:rsidRPr="00A068B0">
              <w:rPr>
                <w:b/>
                <w:spacing w:val="0"/>
                <w:sz w:val="20"/>
              </w:rPr>
              <w:t xml:space="preserve">Micro-generator </w:t>
            </w:r>
            <w:r w:rsidRPr="00A068B0">
              <w:rPr>
                <w:spacing w:val="0"/>
                <w:sz w:val="20"/>
              </w:rPr>
              <w:t>tested to BS EN 61000-3-2</w:t>
            </w:r>
          </w:p>
        </w:tc>
      </w:tr>
      <w:tr w:rsidR="0029104E" w:rsidRPr="003B2076" w14:paraId="7CFEBA06" w14:textId="77777777" w:rsidTr="000A6A63">
        <w:tc>
          <w:tcPr>
            <w:tcW w:w="3600" w:type="dxa"/>
            <w:gridSpan w:val="10"/>
          </w:tcPr>
          <w:p w14:paraId="7B138710" w14:textId="77777777" w:rsidR="0029104E" w:rsidRPr="00A068B0" w:rsidRDefault="0029104E" w:rsidP="00A068B0">
            <w:pPr>
              <w:spacing w:before="120" w:after="120"/>
              <w:jc w:val="center"/>
              <w:rPr>
                <w:spacing w:val="0"/>
                <w:sz w:val="20"/>
              </w:rPr>
            </w:pPr>
            <w:r w:rsidRPr="00A068B0">
              <w:rPr>
                <w:b/>
                <w:spacing w:val="0"/>
                <w:sz w:val="20"/>
              </w:rPr>
              <w:t>Micro-generator</w:t>
            </w:r>
            <w:r w:rsidRPr="00A068B0">
              <w:rPr>
                <w:spacing w:val="0"/>
                <w:sz w:val="20"/>
              </w:rPr>
              <w:t xml:space="preserve"> rating per </w:t>
            </w:r>
            <w:proofErr w:type="gramStart"/>
            <w:r w:rsidRPr="00A068B0">
              <w:rPr>
                <w:spacing w:val="0"/>
                <w:sz w:val="20"/>
              </w:rPr>
              <w:t>phase  (</w:t>
            </w:r>
            <w:proofErr w:type="spellStart"/>
            <w:proofErr w:type="gramEnd"/>
            <w:r w:rsidRPr="00A068B0">
              <w:rPr>
                <w:spacing w:val="0"/>
                <w:sz w:val="20"/>
              </w:rPr>
              <w:t>rpp</w:t>
            </w:r>
            <w:proofErr w:type="spellEnd"/>
            <w:r w:rsidRPr="00A068B0">
              <w:rPr>
                <w:spacing w:val="0"/>
                <w:sz w:val="20"/>
              </w:rPr>
              <w:t>)</w:t>
            </w:r>
          </w:p>
        </w:tc>
        <w:tc>
          <w:tcPr>
            <w:tcW w:w="1030" w:type="dxa"/>
            <w:gridSpan w:val="3"/>
          </w:tcPr>
          <w:p w14:paraId="37317A62" w14:textId="77777777" w:rsidR="0029104E" w:rsidRPr="00A068B0" w:rsidRDefault="0029104E" w:rsidP="00A068B0">
            <w:pPr>
              <w:spacing w:before="120" w:after="120"/>
              <w:jc w:val="center"/>
              <w:rPr>
                <w:spacing w:val="0"/>
                <w:sz w:val="20"/>
              </w:rPr>
            </w:pPr>
          </w:p>
        </w:tc>
        <w:tc>
          <w:tcPr>
            <w:tcW w:w="1430" w:type="dxa"/>
            <w:gridSpan w:val="4"/>
          </w:tcPr>
          <w:p w14:paraId="0030C7F7" w14:textId="77777777" w:rsidR="0029104E" w:rsidRPr="00A068B0" w:rsidRDefault="0029104E" w:rsidP="00A068B0">
            <w:pPr>
              <w:spacing w:before="120" w:after="120"/>
              <w:jc w:val="center"/>
              <w:rPr>
                <w:spacing w:val="0"/>
                <w:sz w:val="20"/>
              </w:rPr>
            </w:pPr>
            <w:r w:rsidRPr="00A068B0">
              <w:rPr>
                <w:spacing w:val="0"/>
                <w:sz w:val="20"/>
              </w:rPr>
              <w:t>kW</w:t>
            </w:r>
          </w:p>
        </w:tc>
        <w:tc>
          <w:tcPr>
            <w:tcW w:w="3433" w:type="dxa"/>
            <w:gridSpan w:val="4"/>
            <w:vMerge w:val="restart"/>
          </w:tcPr>
          <w:p w14:paraId="6A73F158" w14:textId="77777777" w:rsidR="0029104E" w:rsidRPr="00A068B0" w:rsidRDefault="0029104E" w:rsidP="00A068B0">
            <w:pPr>
              <w:spacing w:before="120" w:after="120"/>
              <w:jc w:val="center"/>
              <w:rPr>
                <w:spacing w:val="0"/>
                <w:sz w:val="20"/>
              </w:rPr>
            </w:pPr>
          </w:p>
        </w:tc>
      </w:tr>
      <w:tr w:rsidR="0029104E" w:rsidRPr="003B2076" w14:paraId="7FE5B354" w14:textId="77777777" w:rsidTr="000A6A63">
        <w:tc>
          <w:tcPr>
            <w:tcW w:w="1090" w:type="dxa"/>
          </w:tcPr>
          <w:p w14:paraId="53336679" w14:textId="77777777" w:rsidR="0029104E" w:rsidRPr="00A068B0" w:rsidRDefault="0029104E" w:rsidP="00A068B0">
            <w:pPr>
              <w:spacing w:before="120" w:after="120"/>
              <w:jc w:val="center"/>
              <w:rPr>
                <w:spacing w:val="0"/>
                <w:sz w:val="18"/>
              </w:rPr>
            </w:pPr>
            <w:r w:rsidRPr="00A068B0">
              <w:rPr>
                <w:spacing w:val="0"/>
                <w:sz w:val="18"/>
              </w:rPr>
              <w:t>Harmonic</w:t>
            </w:r>
          </w:p>
        </w:tc>
        <w:tc>
          <w:tcPr>
            <w:tcW w:w="2510" w:type="dxa"/>
            <w:gridSpan w:val="9"/>
          </w:tcPr>
          <w:p w14:paraId="75EF182E" w14:textId="77777777" w:rsidR="0029104E" w:rsidRPr="00A068B0" w:rsidRDefault="0029104E" w:rsidP="00A068B0">
            <w:pPr>
              <w:spacing w:before="120" w:after="120"/>
              <w:jc w:val="center"/>
              <w:rPr>
                <w:spacing w:val="0"/>
                <w:sz w:val="20"/>
              </w:rPr>
            </w:pPr>
            <w:r w:rsidRPr="00A068B0">
              <w:rPr>
                <w:spacing w:val="0"/>
                <w:sz w:val="20"/>
              </w:rPr>
              <w:t xml:space="preserve">At 45-55% of </w:t>
            </w:r>
            <w:r w:rsidRPr="00A068B0">
              <w:rPr>
                <w:b/>
                <w:spacing w:val="0"/>
                <w:sz w:val="20"/>
                <w:lang w:eastAsia="en-GB"/>
              </w:rPr>
              <w:t>Registered Capacity</w:t>
            </w:r>
          </w:p>
        </w:tc>
        <w:tc>
          <w:tcPr>
            <w:tcW w:w="2460" w:type="dxa"/>
            <w:gridSpan w:val="7"/>
          </w:tcPr>
          <w:p w14:paraId="707F8FF3" w14:textId="77777777" w:rsidR="0029104E" w:rsidRPr="00A068B0" w:rsidRDefault="0029104E" w:rsidP="00A068B0">
            <w:pPr>
              <w:spacing w:before="120" w:after="120"/>
              <w:jc w:val="center"/>
              <w:rPr>
                <w:spacing w:val="0"/>
                <w:sz w:val="20"/>
              </w:rPr>
            </w:pPr>
            <w:r w:rsidRPr="00A068B0">
              <w:rPr>
                <w:spacing w:val="0"/>
                <w:sz w:val="20"/>
              </w:rPr>
              <w:t xml:space="preserve">100% of </w:t>
            </w:r>
            <w:r w:rsidRPr="00A068B0">
              <w:rPr>
                <w:b/>
                <w:spacing w:val="0"/>
                <w:sz w:val="20"/>
                <w:lang w:eastAsia="en-GB"/>
              </w:rPr>
              <w:t>Registered Capacity</w:t>
            </w:r>
          </w:p>
        </w:tc>
        <w:tc>
          <w:tcPr>
            <w:tcW w:w="3433" w:type="dxa"/>
            <w:gridSpan w:val="4"/>
            <w:vMerge/>
            <w:vAlign w:val="center"/>
          </w:tcPr>
          <w:p w14:paraId="68C24533" w14:textId="77777777" w:rsidR="0029104E" w:rsidRPr="00A068B0" w:rsidRDefault="0029104E" w:rsidP="00A068B0">
            <w:pPr>
              <w:spacing w:before="120" w:after="120"/>
              <w:rPr>
                <w:spacing w:val="0"/>
                <w:sz w:val="20"/>
              </w:rPr>
            </w:pPr>
          </w:p>
        </w:tc>
      </w:tr>
      <w:tr w:rsidR="0029104E" w:rsidRPr="003B2076" w14:paraId="6FB3EE02" w14:textId="77777777" w:rsidTr="000A6A63">
        <w:tc>
          <w:tcPr>
            <w:tcW w:w="1090" w:type="dxa"/>
          </w:tcPr>
          <w:p w14:paraId="2A1D9CBF" w14:textId="77777777" w:rsidR="0029104E" w:rsidRPr="00A068B0" w:rsidRDefault="0029104E" w:rsidP="00A068B0">
            <w:pPr>
              <w:spacing w:before="120" w:after="120"/>
              <w:rPr>
                <w:spacing w:val="0"/>
                <w:sz w:val="20"/>
              </w:rPr>
            </w:pPr>
          </w:p>
        </w:tc>
        <w:tc>
          <w:tcPr>
            <w:tcW w:w="1670" w:type="dxa"/>
            <w:gridSpan w:val="6"/>
          </w:tcPr>
          <w:p w14:paraId="4D130F59" w14:textId="77777777" w:rsidR="0029104E" w:rsidRPr="00A068B0" w:rsidRDefault="0029104E" w:rsidP="00A068B0">
            <w:pPr>
              <w:spacing w:before="120" w:after="120"/>
              <w:rPr>
                <w:spacing w:val="0"/>
                <w:sz w:val="20"/>
              </w:rPr>
            </w:pPr>
            <w:r w:rsidRPr="00A068B0">
              <w:rPr>
                <w:spacing w:val="0"/>
                <w:sz w:val="20"/>
              </w:rPr>
              <w:t>Measured Value MV in Amps</w:t>
            </w:r>
          </w:p>
        </w:tc>
        <w:tc>
          <w:tcPr>
            <w:tcW w:w="840" w:type="dxa"/>
            <w:gridSpan w:val="3"/>
          </w:tcPr>
          <w:p w14:paraId="6F409981" w14:textId="77777777" w:rsidR="0029104E" w:rsidRPr="00A068B0" w:rsidRDefault="0029104E" w:rsidP="00A068B0">
            <w:pPr>
              <w:spacing w:before="120" w:after="120"/>
              <w:rPr>
                <w:spacing w:val="0"/>
                <w:sz w:val="20"/>
              </w:rPr>
            </w:pPr>
          </w:p>
        </w:tc>
        <w:tc>
          <w:tcPr>
            <w:tcW w:w="1512" w:type="dxa"/>
            <w:gridSpan w:val="5"/>
          </w:tcPr>
          <w:p w14:paraId="1C4DD157" w14:textId="77777777" w:rsidR="0029104E" w:rsidRPr="00A068B0" w:rsidRDefault="0029104E" w:rsidP="00A068B0">
            <w:pPr>
              <w:spacing w:before="120" w:after="120"/>
              <w:rPr>
                <w:spacing w:val="0"/>
                <w:sz w:val="20"/>
              </w:rPr>
            </w:pPr>
            <w:r w:rsidRPr="00A068B0">
              <w:rPr>
                <w:spacing w:val="0"/>
                <w:sz w:val="20"/>
              </w:rPr>
              <w:t>Measured Value MV in Amps</w:t>
            </w:r>
          </w:p>
        </w:tc>
        <w:tc>
          <w:tcPr>
            <w:tcW w:w="948" w:type="dxa"/>
            <w:gridSpan w:val="2"/>
          </w:tcPr>
          <w:p w14:paraId="7064CA99" w14:textId="77777777" w:rsidR="0029104E" w:rsidRPr="00A068B0" w:rsidRDefault="0029104E" w:rsidP="00A068B0">
            <w:pPr>
              <w:spacing w:before="120" w:after="120"/>
              <w:rPr>
                <w:spacing w:val="0"/>
                <w:sz w:val="20"/>
              </w:rPr>
            </w:pPr>
          </w:p>
        </w:tc>
        <w:tc>
          <w:tcPr>
            <w:tcW w:w="1008" w:type="dxa"/>
            <w:gridSpan w:val="2"/>
          </w:tcPr>
          <w:p w14:paraId="65BD412C" w14:textId="77777777" w:rsidR="0029104E" w:rsidRPr="00A068B0" w:rsidRDefault="0029104E" w:rsidP="007B6BC8">
            <w:pPr>
              <w:spacing w:before="120" w:after="120"/>
              <w:jc w:val="left"/>
              <w:rPr>
                <w:spacing w:val="0"/>
                <w:sz w:val="20"/>
              </w:rPr>
            </w:pPr>
            <w:r w:rsidRPr="00A068B0">
              <w:rPr>
                <w:spacing w:val="0"/>
                <w:sz w:val="20"/>
              </w:rPr>
              <w:t>Limit in BS EN 61000-3-2 in Amps</w:t>
            </w:r>
          </w:p>
        </w:tc>
        <w:tc>
          <w:tcPr>
            <w:tcW w:w="2425" w:type="dxa"/>
            <w:gridSpan w:val="2"/>
          </w:tcPr>
          <w:p w14:paraId="287A1CE9" w14:textId="77777777" w:rsidR="0029104E" w:rsidRPr="00A068B0" w:rsidRDefault="0029104E" w:rsidP="00A068B0">
            <w:pPr>
              <w:spacing w:before="120" w:after="120"/>
              <w:jc w:val="left"/>
              <w:rPr>
                <w:spacing w:val="0"/>
                <w:sz w:val="20"/>
              </w:rPr>
            </w:pPr>
            <w:r w:rsidRPr="00A068B0">
              <w:rPr>
                <w:spacing w:val="0"/>
                <w:sz w:val="20"/>
              </w:rPr>
              <w:t>Higher limit for odd harmonics 21 and above</w:t>
            </w:r>
          </w:p>
        </w:tc>
      </w:tr>
      <w:tr w:rsidR="0029104E" w:rsidRPr="003B2076" w14:paraId="7754C33B" w14:textId="77777777" w:rsidTr="000A6A63">
        <w:tc>
          <w:tcPr>
            <w:tcW w:w="1090" w:type="dxa"/>
          </w:tcPr>
          <w:p w14:paraId="64BEBAFC" w14:textId="77777777" w:rsidR="0029104E" w:rsidRPr="00A068B0" w:rsidRDefault="0029104E" w:rsidP="00A068B0">
            <w:pPr>
              <w:spacing w:before="120" w:after="120"/>
              <w:rPr>
                <w:spacing w:val="0"/>
                <w:sz w:val="20"/>
              </w:rPr>
            </w:pPr>
            <w:r w:rsidRPr="00A068B0">
              <w:rPr>
                <w:spacing w:val="0"/>
                <w:sz w:val="20"/>
              </w:rPr>
              <w:t>2</w:t>
            </w:r>
          </w:p>
        </w:tc>
        <w:tc>
          <w:tcPr>
            <w:tcW w:w="1670" w:type="dxa"/>
            <w:gridSpan w:val="6"/>
          </w:tcPr>
          <w:p w14:paraId="041843EC" w14:textId="77777777" w:rsidR="0029104E" w:rsidRPr="00A068B0" w:rsidRDefault="0029104E" w:rsidP="00A068B0">
            <w:pPr>
              <w:spacing w:before="120" w:after="120"/>
              <w:rPr>
                <w:spacing w:val="0"/>
                <w:sz w:val="20"/>
              </w:rPr>
            </w:pPr>
          </w:p>
        </w:tc>
        <w:tc>
          <w:tcPr>
            <w:tcW w:w="840" w:type="dxa"/>
            <w:gridSpan w:val="3"/>
          </w:tcPr>
          <w:p w14:paraId="31F25734" w14:textId="77777777" w:rsidR="0029104E" w:rsidRPr="00A068B0" w:rsidRDefault="0029104E" w:rsidP="00A068B0">
            <w:pPr>
              <w:spacing w:before="120" w:after="120"/>
              <w:rPr>
                <w:spacing w:val="0"/>
                <w:sz w:val="20"/>
              </w:rPr>
            </w:pPr>
          </w:p>
        </w:tc>
        <w:tc>
          <w:tcPr>
            <w:tcW w:w="1512" w:type="dxa"/>
            <w:gridSpan w:val="5"/>
          </w:tcPr>
          <w:p w14:paraId="39082EA6" w14:textId="77777777" w:rsidR="0029104E" w:rsidRPr="00A068B0" w:rsidRDefault="0029104E" w:rsidP="00A068B0">
            <w:pPr>
              <w:spacing w:before="120" w:after="120"/>
              <w:rPr>
                <w:spacing w:val="0"/>
                <w:sz w:val="20"/>
              </w:rPr>
            </w:pPr>
          </w:p>
        </w:tc>
        <w:tc>
          <w:tcPr>
            <w:tcW w:w="948" w:type="dxa"/>
            <w:gridSpan w:val="2"/>
          </w:tcPr>
          <w:p w14:paraId="09F25818" w14:textId="77777777" w:rsidR="0029104E" w:rsidRPr="00A068B0" w:rsidRDefault="0029104E" w:rsidP="00A068B0">
            <w:pPr>
              <w:spacing w:before="120" w:after="120"/>
              <w:rPr>
                <w:spacing w:val="0"/>
                <w:sz w:val="20"/>
              </w:rPr>
            </w:pPr>
          </w:p>
        </w:tc>
        <w:tc>
          <w:tcPr>
            <w:tcW w:w="1008" w:type="dxa"/>
            <w:gridSpan w:val="2"/>
            <w:vAlign w:val="bottom"/>
          </w:tcPr>
          <w:p w14:paraId="312A56A1" w14:textId="77777777" w:rsidR="0029104E" w:rsidRPr="00A068B0" w:rsidRDefault="0029104E" w:rsidP="007B6BC8">
            <w:pPr>
              <w:spacing w:before="120" w:after="120"/>
              <w:jc w:val="left"/>
              <w:rPr>
                <w:spacing w:val="0"/>
                <w:sz w:val="20"/>
              </w:rPr>
            </w:pPr>
            <w:r w:rsidRPr="00A068B0">
              <w:rPr>
                <w:spacing w:val="0"/>
                <w:sz w:val="20"/>
              </w:rPr>
              <w:t>1.080</w:t>
            </w:r>
          </w:p>
        </w:tc>
        <w:tc>
          <w:tcPr>
            <w:tcW w:w="2425" w:type="dxa"/>
            <w:gridSpan w:val="2"/>
            <w:shd w:val="clear" w:color="auto" w:fill="B3B3B3"/>
          </w:tcPr>
          <w:p w14:paraId="404A2406" w14:textId="77777777" w:rsidR="0029104E" w:rsidRPr="00A068B0" w:rsidRDefault="0029104E" w:rsidP="00A068B0">
            <w:pPr>
              <w:spacing w:before="120" w:after="120"/>
              <w:rPr>
                <w:spacing w:val="0"/>
                <w:sz w:val="20"/>
                <w:highlight w:val="black"/>
              </w:rPr>
            </w:pPr>
          </w:p>
        </w:tc>
      </w:tr>
      <w:tr w:rsidR="0029104E" w:rsidRPr="003B2076" w14:paraId="10276FE8" w14:textId="77777777" w:rsidTr="000A6A63">
        <w:tc>
          <w:tcPr>
            <w:tcW w:w="1090" w:type="dxa"/>
          </w:tcPr>
          <w:p w14:paraId="09D2B276" w14:textId="77777777" w:rsidR="0029104E" w:rsidRPr="00A068B0" w:rsidRDefault="0029104E" w:rsidP="00A068B0">
            <w:pPr>
              <w:spacing w:before="120" w:after="120"/>
              <w:rPr>
                <w:spacing w:val="0"/>
                <w:sz w:val="20"/>
              </w:rPr>
            </w:pPr>
            <w:r w:rsidRPr="00A068B0">
              <w:rPr>
                <w:spacing w:val="0"/>
                <w:sz w:val="20"/>
              </w:rPr>
              <w:t>3</w:t>
            </w:r>
          </w:p>
        </w:tc>
        <w:tc>
          <w:tcPr>
            <w:tcW w:w="1670" w:type="dxa"/>
            <w:gridSpan w:val="6"/>
          </w:tcPr>
          <w:p w14:paraId="73150E70" w14:textId="77777777" w:rsidR="0029104E" w:rsidRPr="00A068B0" w:rsidRDefault="0029104E" w:rsidP="00A068B0">
            <w:pPr>
              <w:spacing w:before="120" w:after="120"/>
              <w:rPr>
                <w:spacing w:val="0"/>
                <w:sz w:val="20"/>
              </w:rPr>
            </w:pPr>
          </w:p>
        </w:tc>
        <w:tc>
          <w:tcPr>
            <w:tcW w:w="840" w:type="dxa"/>
            <w:gridSpan w:val="3"/>
          </w:tcPr>
          <w:p w14:paraId="09D7DA06" w14:textId="77777777" w:rsidR="0029104E" w:rsidRPr="00A068B0" w:rsidRDefault="0029104E" w:rsidP="00A068B0">
            <w:pPr>
              <w:spacing w:before="120" w:after="120"/>
              <w:rPr>
                <w:spacing w:val="0"/>
                <w:sz w:val="20"/>
              </w:rPr>
            </w:pPr>
          </w:p>
        </w:tc>
        <w:tc>
          <w:tcPr>
            <w:tcW w:w="1512" w:type="dxa"/>
            <w:gridSpan w:val="5"/>
          </w:tcPr>
          <w:p w14:paraId="38D3CB0F" w14:textId="77777777" w:rsidR="0029104E" w:rsidRPr="00A068B0" w:rsidRDefault="0029104E" w:rsidP="00A068B0">
            <w:pPr>
              <w:spacing w:before="120" w:after="120"/>
              <w:rPr>
                <w:spacing w:val="0"/>
                <w:sz w:val="20"/>
              </w:rPr>
            </w:pPr>
          </w:p>
        </w:tc>
        <w:tc>
          <w:tcPr>
            <w:tcW w:w="948" w:type="dxa"/>
            <w:gridSpan w:val="2"/>
          </w:tcPr>
          <w:p w14:paraId="3021BEBD" w14:textId="77777777" w:rsidR="0029104E" w:rsidRPr="00A068B0" w:rsidRDefault="0029104E" w:rsidP="00A068B0">
            <w:pPr>
              <w:spacing w:before="120" w:after="120"/>
              <w:rPr>
                <w:spacing w:val="0"/>
                <w:sz w:val="20"/>
              </w:rPr>
            </w:pPr>
          </w:p>
        </w:tc>
        <w:tc>
          <w:tcPr>
            <w:tcW w:w="1008" w:type="dxa"/>
            <w:gridSpan w:val="2"/>
            <w:vAlign w:val="bottom"/>
          </w:tcPr>
          <w:p w14:paraId="199F2CA8" w14:textId="77777777" w:rsidR="0029104E" w:rsidRPr="00A068B0" w:rsidRDefault="0029104E" w:rsidP="007B6BC8">
            <w:pPr>
              <w:spacing w:before="120" w:after="120"/>
              <w:jc w:val="left"/>
              <w:rPr>
                <w:spacing w:val="0"/>
                <w:sz w:val="20"/>
              </w:rPr>
            </w:pPr>
            <w:r w:rsidRPr="00A068B0">
              <w:rPr>
                <w:spacing w:val="0"/>
                <w:sz w:val="20"/>
              </w:rPr>
              <w:t>2.300</w:t>
            </w:r>
          </w:p>
        </w:tc>
        <w:tc>
          <w:tcPr>
            <w:tcW w:w="2425" w:type="dxa"/>
            <w:gridSpan w:val="2"/>
            <w:shd w:val="clear" w:color="auto" w:fill="B3B3B3"/>
          </w:tcPr>
          <w:p w14:paraId="0A80F443" w14:textId="77777777" w:rsidR="0029104E" w:rsidRPr="00A068B0" w:rsidRDefault="0029104E" w:rsidP="00A068B0">
            <w:pPr>
              <w:spacing w:before="120" w:after="120"/>
              <w:rPr>
                <w:spacing w:val="0"/>
                <w:sz w:val="20"/>
                <w:highlight w:val="black"/>
              </w:rPr>
            </w:pPr>
          </w:p>
        </w:tc>
      </w:tr>
      <w:tr w:rsidR="0029104E" w:rsidRPr="003B2076" w14:paraId="063C42CF" w14:textId="77777777" w:rsidTr="000A6A63">
        <w:tc>
          <w:tcPr>
            <w:tcW w:w="1090" w:type="dxa"/>
          </w:tcPr>
          <w:p w14:paraId="53FCC849" w14:textId="77777777" w:rsidR="0029104E" w:rsidRPr="00A068B0" w:rsidRDefault="0029104E" w:rsidP="00A068B0">
            <w:pPr>
              <w:spacing w:before="120" w:after="120"/>
              <w:rPr>
                <w:spacing w:val="0"/>
                <w:sz w:val="20"/>
              </w:rPr>
            </w:pPr>
            <w:r w:rsidRPr="00A068B0">
              <w:rPr>
                <w:spacing w:val="0"/>
                <w:sz w:val="20"/>
              </w:rPr>
              <w:t>4</w:t>
            </w:r>
          </w:p>
        </w:tc>
        <w:tc>
          <w:tcPr>
            <w:tcW w:w="1670" w:type="dxa"/>
            <w:gridSpan w:val="6"/>
          </w:tcPr>
          <w:p w14:paraId="239C6A6B" w14:textId="77777777" w:rsidR="0029104E" w:rsidRPr="00A068B0" w:rsidRDefault="0029104E" w:rsidP="00A068B0">
            <w:pPr>
              <w:spacing w:before="120" w:after="120"/>
              <w:rPr>
                <w:spacing w:val="0"/>
                <w:sz w:val="20"/>
              </w:rPr>
            </w:pPr>
          </w:p>
        </w:tc>
        <w:tc>
          <w:tcPr>
            <w:tcW w:w="840" w:type="dxa"/>
            <w:gridSpan w:val="3"/>
          </w:tcPr>
          <w:p w14:paraId="42AB52CD" w14:textId="77777777" w:rsidR="0029104E" w:rsidRPr="00A068B0" w:rsidRDefault="0029104E" w:rsidP="00A068B0">
            <w:pPr>
              <w:spacing w:before="120" w:after="120"/>
              <w:rPr>
                <w:spacing w:val="0"/>
                <w:sz w:val="20"/>
              </w:rPr>
            </w:pPr>
          </w:p>
        </w:tc>
        <w:tc>
          <w:tcPr>
            <w:tcW w:w="1512" w:type="dxa"/>
            <w:gridSpan w:val="5"/>
          </w:tcPr>
          <w:p w14:paraId="41946AB3" w14:textId="77777777" w:rsidR="0029104E" w:rsidRPr="00A068B0" w:rsidRDefault="0029104E" w:rsidP="00A068B0">
            <w:pPr>
              <w:spacing w:before="120" w:after="120"/>
              <w:rPr>
                <w:spacing w:val="0"/>
                <w:sz w:val="20"/>
              </w:rPr>
            </w:pPr>
          </w:p>
        </w:tc>
        <w:tc>
          <w:tcPr>
            <w:tcW w:w="948" w:type="dxa"/>
            <w:gridSpan w:val="2"/>
          </w:tcPr>
          <w:p w14:paraId="75CE21E7" w14:textId="77777777" w:rsidR="0029104E" w:rsidRPr="00A068B0" w:rsidRDefault="0029104E" w:rsidP="00A068B0">
            <w:pPr>
              <w:spacing w:before="120" w:after="120"/>
              <w:rPr>
                <w:spacing w:val="0"/>
                <w:sz w:val="20"/>
              </w:rPr>
            </w:pPr>
          </w:p>
        </w:tc>
        <w:tc>
          <w:tcPr>
            <w:tcW w:w="1008" w:type="dxa"/>
            <w:gridSpan w:val="2"/>
            <w:vAlign w:val="bottom"/>
          </w:tcPr>
          <w:p w14:paraId="7FF782B1" w14:textId="77777777" w:rsidR="0029104E" w:rsidRPr="00A068B0" w:rsidRDefault="0029104E" w:rsidP="007B6BC8">
            <w:pPr>
              <w:spacing w:before="120" w:after="120"/>
              <w:jc w:val="left"/>
              <w:rPr>
                <w:spacing w:val="0"/>
                <w:sz w:val="20"/>
              </w:rPr>
            </w:pPr>
            <w:r w:rsidRPr="00A068B0">
              <w:rPr>
                <w:spacing w:val="0"/>
                <w:sz w:val="20"/>
              </w:rPr>
              <w:t>0.430</w:t>
            </w:r>
          </w:p>
        </w:tc>
        <w:tc>
          <w:tcPr>
            <w:tcW w:w="2425" w:type="dxa"/>
            <w:gridSpan w:val="2"/>
            <w:shd w:val="clear" w:color="auto" w:fill="B3B3B3"/>
          </w:tcPr>
          <w:p w14:paraId="555DB02B" w14:textId="77777777" w:rsidR="0029104E" w:rsidRPr="00A068B0" w:rsidRDefault="0029104E" w:rsidP="00A068B0">
            <w:pPr>
              <w:spacing w:before="120" w:after="120"/>
              <w:rPr>
                <w:spacing w:val="0"/>
                <w:sz w:val="20"/>
                <w:highlight w:val="darkRed"/>
              </w:rPr>
            </w:pPr>
          </w:p>
        </w:tc>
      </w:tr>
      <w:tr w:rsidR="0029104E" w:rsidRPr="003B2076" w14:paraId="75B091B1" w14:textId="77777777" w:rsidTr="000A6A63">
        <w:tc>
          <w:tcPr>
            <w:tcW w:w="1090" w:type="dxa"/>
          </w:tcPr>
          <w:p w14:paraId="50DBA2DD" w14:textId="77777777" w:rsidR="0029104E" w:rsidRPr="00A068B0" w:rsidRDefault="0029104E" w:rsidP="00A068B0">
            <w:pPr>
              <w:spacing w:before="120" w:after="120"/>
              <w:rPr>
                <w:spacing w:val="0"/>
                <w:sz w:val="20"/>
              </w:rPr>
            </w:pPr>
            <w:r w:rsidRPr="00A068B0">
              <w:rPr>
                <w:spacing w:val="0"/>
                <w:sz w:val="20"/>
              </w:rPr>
              <w:t>5</w:t>
            </w:r>
          </w:p>
        </w:tc>
        <w:tc>
          <w:tcPr>
            <w:tcW w:w="1670" w:type="dxa"/>
            <w:gridSpan w:val="6"/>
          </w:tcPr>
          <w:p w14:paraId="1503E3CF" w14:textId="77777777" w:rsidR="0029104E" w:rsidRPr="00A068B0" w:rsidRDefault="0029104E" w:rsidP="00A068B0">
            <w:pPr>
              <w:spacing w:before="120" w:after="120"/>
              <w:rPr>
                <w:spacing w:val="0"/>
                <w:sz w:val="20"/>
              </w:rPr>
            </w:pPr>
          </w:p>
        </w:tc>
        <w:tc>
          <w:tcPr>
            <w:tcW w:w="840" w:type="dxa"/>
            <w:gridSpan w:val="3"/>
          </w:tcPr>
          <w:p w14:paraId="514748C6" w14:textId="77777777" w:rsidR="0029104E" w:rsidRPr="00A068B0" w:rsidRDefault="0029104E" w:rsidP="00A068B0">
            <w:pPr>
              <w:spacing w:before="120" w:after="120"/>
              <w:rPr>
                <w:spacing w:val="0"/>
                <w:sz w:val="20"/>
              </w:rPr>
            </w:pPr>
          </w:p>
        </w:tc>
        <w:tc>
          <w:tcPr>
            <w:tcW w:w="1512" w:type="dxa"/>
            <w:gridSpan w:val="5"/>
          </w:tcPr>
          <w:p w14:paraId="36BFC632" w14:textId="77777777" w:rsidR="0029104E" w:rsidRPr="00A068B0" w:rsidRDefault="0029104E" w:rsidP="00A068B0">
            <w:pPr>
              <w:spacing w:before="120" w:after="120"/>
              <w:rPr>
                <w:spacing w:val="0"/>
                <w:sz w:val="20"/>
              </w:rPr>
            </w:pPr>
          </w:p>
        </w:tc>
        <w:tc>
          <w:tcPr>
            <w:tcW w:w="948" w:type="dxa"/>
            <w:gridSpan w:val="2"/>
          </w:tcPr>
          <w:p w14:paraId="76234613" w14:textId="77777777" w:rsidR="0029104E" w:rsidRPr="00A068B0" w:rsidRDefault="0029104E" w:rsidP="00A068B0">
            <w:pPr>
              <w:spacing w:before="120" w:after="120"/>
              <w:rPr>
                <w:spacing w:val="0"/>
                <w:sz w:val="20"/>
              </w:rPr>
            </w:pPr>
          </w:p>
        </w:tc>
        <w:tc>
          <w:tcPr>
            <w:tcW w:w="1008" w:type="dxa"/>
            <w:gridSpan w:val="2"/>
            <w:vAlign w:val="bottom"/>
          </w:tcPr>
          <w:p w14:paraId="424445E8" w14:textId="77777777" w:rsidR="0029104E" w:rsidRPr="00A068B0" w:rsidRDefault="0029104E" w:rsidP="007B6BC8">
            <w:pPr>
              <w:spacing w:before="120" w:after="120"/>
              <w:jc w:val="left"/>
              <w:rPr>
                <w:spacing w:val="0"/>
                <w:sz w:val="20"/>
              </w:rPr>
            </w:pPr>
            <w:r w:rsidRPr="00A068B0">
              <w:rPr>
                <w:spacing w:val="0"/>
                <w:sz w:val="20"/>
              </w:rPr>
              <w:t>1.140</w:t>
            </w:r>
          </w:p>
        </w:tc>
        <w:tc>
          <w:tcPr>
            <w:tcW w:w="2425" w:type="dxa"/>
            <w:gridSpan w:val="2"/>
            <w:shd w:val="clear" w:color="auto" w:fill="B3B3B3"/>
          </w:tcPr>
          <w:p w14:paraId="503AAAA0" w14:textId="77777777" w:rsidR="0029104E" w:rsidRPr="00A068B0" w:rsidRDefault="0029104E" w:rsidP="00A068B0">
            <w:pPr>
              <w:spacing w:before="120" w:after="120"/>
              <w:rPr>
                <w:spacing w:val="0"/>
                <w:sz w:val="20"/>
                <w:highlight w:val="darkRed"/>
              </w:rPr>
            </w:pPr>
          </w:p>
        </w:tc>
      </w:tr>
      <w:tr w:rsidR="0029104E" w:rsidRPr="003B2076" w14:paraId="0AE61273" w14:textId="77777777" w:rsidTr="000A6A63">
        <w:tc>
          <w:tcPr>
            <w:tcW w:w="1090" w:type="dxa"/>
          </w:tcPr>
          <w:p w14:paraId="11D21DC7" w14:textId="77777777" w:rsidR="0029104E" w:rsidRPr="00A068B0" w:rsidRDefault="0029104E" w:rsidP="00A068B0">
            <w:pPr>
              <w:spacing w:before="120" w:after="120"/>
              <w:rPr>
                <w:spacing w:val="0"/>
                <w:sz w:val="20"/>
              </w:rPr>
            </w:pPr>
            <w:r w:rsidRPr="00A068B0">
              <w:rPr>
                <w:spacing w:val="0"/>
                <w:sz w:val="20"/>
              </w:rPr>
              <w:t>6</w:t>
            </w:r>
          </w:p>
        </w:tc>
        <w:tc>
          <w:tcPr>
            <w:tcW w:w="1670" w:type="dxa"/>
            <w:gridSpan w:val="6"/>
          </w:tcPr>
          <w:p w14:paraId="44CD131D" w14:textId="77777777" w:rsidR="0029104E" w:rsidRPr="00A068B0" w:rsidRDefault="0029104E" w:rsidP="00A068B0">
            <w:pPr>
              <w:spacing w:before="120" w:after="120"/>
              <w:rPr>
                <w:spacing w:val="0"/>
                <w:sz w:val="20"/>
              </w:rPr>
            </w:pPr>
          </w:p>
        </w:tc>
        <w:tc>
          <w:tcPr>
            <w:tcW w:w="840" w:type="dxa"/>
            <w:gridSpan w:val="3"/>
          </w:tcPr>
          <w:p w14:paraId="0A6325BE" w14:textId="77777777" w:rsidR="0029104E" w:rsidRPr="00A068B0" w:rsidRDefault="0029104E" w:rsidP="00A068B0">
            <w:pPr>
              <w:spacing w:before="120" w:after="120"/>
              <w:rPr>
                <w:spacing w:val="0"/>
                <w:sz w:val="20"/>
              </w:rPr>
            </w:pPr>
          </w:p>
        </w:tc>
        <w:tc>
          <w:tcPr>
            <w:tcW w:w="1512" w:type="dxa"/>
            <w:gridSpan w:val="5"/>
          </w:tcPr>
          <w:p w14:paraId="18AB9436" w14:textId="77777777" w:rsidR="0029104E" w:rsidRPr="00A068B0" w:rsidRDefault="0029104E" w:rsidP="00A068B0">
            <w:pPr>
              <w:spacing w:before="120" w:after="120"/>
              <w:rPr>
                <w:spacing w:val="0"/>
                <w:sz w:val="20"/>
              </w:rPr>
            </w:pPr>
          </w:p>
        </w:tc>
        <w:tc>
          <w:tcPr>
            <w:tcW w:w="948" w:type="dxa"/>
            <w:gridSpan w:val="2"/>
          </w:tcPr>
          <w:p w14:paraId="09619936" w14:textId="77777777" w:rsidR="0029104E" w:rsidRPr="00A068B0" w:rsidRDefault="0029104E" w:rsidP="00A068B0">
            <w:pPr>
              <w:spacing w:before="120" w:after="120"/>
              <w:rPr>
                <w:spacing w:val="0"/>
                <w:sz w:val="20"/>
              </w:rPr>
            </w:pPr>
          </w:p>
        </w:tc>
        <w:tc>
          <w:tcPr>
            <w:tcW w:w="1008" w:type="dxa"/>
            <w:gridSpan w:val="2"/>
            <w:vAlign w:val="bottom"/>
          </w:tcPr>
          <w:p w14:paraId="003F6BF0" w14:textId="77777777" w:rsidR="0029104E" w:rsidRPr="00A068B0" w:rsidRDefault="0029104E" w:rsidP="007B6BC8">
            <w:pPr>
              <w:spacing w:before="120" w:after="120"/>
              <w:jc w:val="left"/>
              <w:rPr>
                <w:spacing w:val="0"/>
                <w:sz w:val="20"/>
              </w:rPr>
            </w:pPr>
            <w:r w:rsidRPr="00A068B0">
              <w:rPr>
                <w:spacing w:val="0"/>
                <w:sz w:val="20"/>
              </w:rPr>
              <w:t>0.300</w:t>
            </w:r>
          </w:p>
        </w:tc>
        <w:tc>
          <w:tcPr>
            <w:tcW w:w="2425" w:type="dxa"/>
            <w:gridSpan w:val="2"/>
            <w:shd w:val="clear" w:color="auto" w:fill="B3B3B3"/>
          </w:tcPr>
          <w:p w14:paraId="1C1C75F6" w14:textId="77777777" w:rsidR="0029104E" w:rsidRPr="00A068B0" w:rsidRDefault="0029104E" w:rsidP="00A068B0">
            <w:pPr>
              <w:spacing w:before="120" w:after="120"/>
              <w:rPr>
                <w:spacing w:val="0"/>
                <w:sz w:val="20"/>
                <w:highlight w:val="darkRed"/>
              </w:rPr>
            </w:pPr>
          </w:p>
        </w:tc>
      </w:tr>
      <w:tr w:rsidR="0029104E" w:rsidRPr="003B2076" w14:paraId="55D76D17" w14:textId="77777777" w:rsidTr="000A6A63">
        <w:tc>
          <w:tcPr>
            <w:tcW w:w="1090" w:type="dxa"/>
          </w:tcPr>
          <w:p w14:paraId="375E6A7E" w14:textId="77777777" w:rsidR="0029104E" w:rsidRPr="00A068B0" w:rsidRDefault="0029104E" w:rsidP="00A068B0">
            <w:pPr>
              <w:spacing w:before="120" w:after="120"/>
              <w:rPr>
                <w:spacing w:val="0"/>
                <w:sz w:val="20"/>
              </w:rPr>
            </w:pPr>
            <w:r w:rsidRPr="00A068B0">
              <w:rPr>
                <w:spacing w:val="0"/>
                <w:sz w:val="20"/>
              </w:rPr>
              <w:t>7</w:t>
            </w:r>
          </w:p>
        </w:tc>
        <w:tc>
          <w:tcPr>
            <w:tcW w:w="1670" w:type="dxa"/>
            <w:gridSpan w:val="6"/>
          </w:tcPr>
          <w:p w14:paraId="3C283DC3" w14:textId="77777777" w:rsidR="0029104E" w:rsidRPr="00A068B0" w:rsidRDefault="0029104E" w:rsidP="00A068B0">
            <w:pPr>
              <w:spacing w:before="120" w:after="120"/>
              <w:rPr>
                <w:spacing w:val="0"/>
                <w:sz w:val="20"/>
              </w:rPr>
            </w:pPr>
          </w:p>
        </w:tc>
        <w:tc>
          <w:tcPr>
            <w:tcW w:w="840" w:type="dxa"/>
            <w:gridSpan w:val="3"/>
          </w:tcPr>
          <w:p w14:paraId="6ED64172" w14:textId="77777777" w:rsidR="0029104E" w:rsidRPr="00A068B0" w:rsidRDefault="0029104E" w:rsidP="00A068B0">
            <w:pPr>
              <w:spacing w:before="120" w:after="120"/>
              <w:rPr>
                <w:spacing w:val="0"/>
                <w:sz w:val="20"/>
              </w:rPr>
            </w:pPr>
          </w:p>
        </w:tc>
        <w:tc>
          <w:tcPr>
            <w:tcW w:w="1512" w:type="dxa"/>
            <w:gridSpan w:val="5"/>
          </w:tcPr>
          <w:p w14:paraId="2C99A9ED" w14:textId="77777777" w:rsidR="0029104E" w:rsidRPr="00A068B0" w:rsidRDefault="0029104E" w:rsidP="00A068B0">
            <w:pPr>
              <w:spacing w:before="120" w:after="120"/>
              <w:rPr>
                <w:spacing w:val="0"/>
                <w:sz w:val="20"/>
              </w:rPr>
            </w:pPr>
          </w:p>
        </w:tc>
        <w:tc>
          <w:tcPr>
            <w:tcW w:w="948" w:type="dxa"/>
            <w:gridSpan w:val="2"/>
          </w:tcPr>
          <w:p w14:paraId="1E18B826" w14:textId="77777777" w:rsidR="0029104E" w:rsidRPr="00A068B0" w:rsidRDefault="0029104E" w:rsidP="00A068B0">
            <w:pPr>
              <w:spacing w:before="120" w:after="120"/>
              <w:rPr>
                <w:spacing w:val="0"/>
                <w:sz w:val="20"/>
              </w:rPr>
            </w:pPr>
          </w:p>
        </w:tc>
        <w:tc>
          <w:tcPr>
            <w:tcW w:w="1008" w:type="dxa"/>
            <w:gridSpan w:val="2"/>
            <w:vAlign w:val="bottom"/>
          </w:tcPr>
          <w:p w14:paraId="355D557C" w14:textId="77777777" w:rsidR="0029104E" w:rsidRPr="00A068B0" w:rsidRDefault="0029104E" w:rsidP="007B6BC8">
            <w:pPr>
              <w:spacing w:before="120" w:after="120"/>
              <w:jc w:val="left"/>
              <w:rPr>
                <w:spacing w:val="0"/>
                <w:sz w:val="20"/>
              </w:rPr>
            </w:pPr>
            <w:r w:rsidRPr="00A068B0">
              <w:rPr>
                <w:spacing w:val="0"/>
                <w:sz w:val="20"/>
              </w:rPr>
              <w:t>0.770</w:t>
            </w:r>
          </w:p>
        </w:tc>
        <w:tc>
          <w:tcPr>
            <w:tcW w:w="2425" w:type="dxa"/>
            <w:gridSpan w:val="2"/>
            <w:shd w:val="clear" w:color="auto" w:fill="B3B3B3"/>
          </w:tcPr>
          <w:p w14:paraId="58A53B0E" w14:textId="77777777" w:rsidR="0029104E" w:rsidRPr="00A068B0" w:rsidRDefault="0029104E" w:rsidP="00A068B0">
            <w:pPr>
              <w:spacing w:before="120" w:after="120"/>
              <w:rPr>
                <w:spacing w:val="0"/>
                <w:sz w:val="20"/>
                <w:highlight w:val="darkRed"/>
              </w:rPr>
            </w:pPr>
          </w:p>
        </w:tc>
      </w:tr>
      <w:tr w:rsidR="0029104E" w:rsidRPr="003B2076" w14:paraId="1196126E" w14:textId="77777777" w:rsidTr="000A6A63">
        <w:tc>
          <w:tcPr>
            <w:tcW w:w="1090" w:type="dxa"/>
          </w:tcPr>
          <w:p w14:paraId="4480DF80" w14:textId="77777777" w:rsidR="0029104E" w:rsidRPr="00A068B0" w:rsidRDefault="0029104E" w:rsidP="00A068B0">
            <w:pPr>
              <w:spacing w:before="120" w:after="120"/>
              <w:rPr>
                <w:spacing w:val="0"/>
                <w:sz w:val="20"/>
              </w:rPr>
            </w:pPr>
            <w:r w:rsidRPr="00A068B0">
              <w:rPr>
                <w:spacing w:val="0"/>
                <w:sz w:val="20"/>
              </w:rPr>
              <w:t>8</w:t>
            </w:r>
          </w:p>
        </w:tc>
        <w:tc>
          <w:tcPr>
            <w:tcW w:w="1670" w:type="dxa"/>
            <w:gridSpan w:val="6"/>
          </w:tcPr>
          <w:p w14:paraId="1F0B0AAB" w14:textId="77777777" w:rsidR="0029104E" w:rsidRPr="00A068B0" w:rsidRDefault="0029104E" w:rsidP="00A068B0">
            <w:pPr>
              <w:spacing w:before="120" w:after="120"/>
              <w:rPr>
                <w:spacing w:val="0"/>
                <w:sz w:val="20"/>
              </w:rPr>
            </w:pPr>
          </w:p>
        </w:tc>
        <w:tc>
          <w:tcPr>
            <w:tcW w:w="840" w:type="dxa"/>
            <w:gridSpan w:val="3"/>
          </w:tcPr>
          <w:p w14:paraId="05A4FB72" w14:textId="77777777" w:rsidR="0029104E" w:rsidRPr="00A068B0" w:rsidRDefault="0029104E" w:rsidP="00A068B0">
            <w:pPr>
              <w:spacing w:before="120" w:after="120"/>
              <w:rPr>
                <w:spacing w:val="0"/>
                <w:sz w:val="20"/>
              </w:rPr>
            </w:pPr>
          </w:p>
        </w:tc>
        <w:tc>
          <w:tcPr>
            <w:tcW w:w="1512" w:type="dxa"/>
            <w:gridSpan w:val="5"/>
          </w:tcPr>
          <w:p w14:paraId="254EF62B" w14:textId="77777777" w:rsidR="0029104E" w:rsidRPr="00A068B0" w:rsidRDefault="0029104E" w:rsidP="00A068B0">
            <w:pPr>
              <w:spacing w:before="120" w:after="120"/>
              <w:rPr>
                <w:spacing w:val="0"/>
                <w:sz w:val="20"/>
              </w:rPr>
            </w:pPr>
          </w:p>
        </w:tc>
        <w:tc>
          <w:tcPr>
            <w:tcW w:w="948" w:type="dxa"/>
            <w:gridSpan w:val="2"/>
          </w:tcPr>
          <w:p w14:paraId="61469A79" w14:textId="77777777" w:rsidR="0029104E" w:rsidRPr="00A068B0" w:rsidRDefault="0029104E" w:rsidP="00A068B0">
            <w:pPr>
              <w:spacing w:before="120" w:after="120"/>
              <w:rPr>
                <w:spacing w:val="0"/>
                <w:sz w:val="20"/>
              </w:rPr>
            </w:pPr>
          </w:p>
        </w:tc>
        <w:tc>
          <w:tcPr>
            <w:tcW w:w="1008" w:type="dxa"/>
            <w:gridSpan w:val="2"/>
            <w:vAlign w:val="bottom"/>
          </w:tcPr>
          <w:p w14:paraId="6CA0FF67" w14:textId="77777777" w:rsidR="0029104E" w:rsidRPr="00A068B0" w:rsidRDefault="0029104E" w:rsidP="007B6BC8">
            <w:pPr>
              <w:spacing w:before="120" w:after="120"/>
              <w:jc w:val="left"/>
              <w:rPr>
                <w:spacing w:val="0"/>
                <w:sz w:val="20"/>
              </w:rPr>
            </w:pPr>
            <w:r w:rsidRPr="00A068B0">
              <w:rPr>
                <w:spacing w:val="0"/>
                <w:sz w:val="20"/>
              </w:rPr>
              <w:t>0.230</w:t>
            </w:r>
          </w:p>
        </w:tc>
        <w:tc>
          <w:tcPr>
            <w:tcW w:w="2425" w:type="dxa"/>
            <w:gridSpan w:val="2"/>
            <w:shd w:val="clear" w:color="auto" w:fill="B3B3B3"/>
          </w:tcPr>
          <w:p w14:paraId="7772FE63" w14:textId="77777777" w:rsidR="0029104E" w:rsidRPr="00A068B0" w:rsidRDefault="0029104E" w:rsidP="00A068B0">
            <w:pPr>
              <w:spacing w:before="120" w:after="120"/>
              <w:rPr>
                <w:spacing w:val="0"/>
                <w:sz w:val="20"/>
                <w:highlight w:val="darkRed"/>
              </w:rPr>
            </w:pPr>
          </w:p>
        </w:tc>
      </w:tr>
      <w:tr w:rsidR="0029104E" w:rsidRPr="003B2076" w14:paraId="17A55F15" w14:textId="77777777" w:rsidTr="000A6A63">
        <w:tc>
          <w:tcPr>
            <w:tcW w:w="1090" w:type="dxa"/>
          </w:tcPr>
          <w:p w14:paraId="454DC02E" w14:textId="77777777" w:rsidR="0029104E" w:rsidRPr="00A068B0" w:rsidRDefault="0029104E" w:rsidP="00A068B0">
            <w:pPr>
              <w:spacing w:before="120" w:after="120"/>
              <w:rPr>
                <w:spacing w:val="0"/>
                <w:sz w:val="20"/>
              </w:rPr>
            </w:pPr>
            <w:r w:rsidRPr="00A068B0">
              <w:rPr>
                <w:spacing w:val="0"/>
                <w:sz w:val="20"/>
              </w:rPr>
              <w:t>9</w:t>
            </w:r>
          </w:p>
        </w:tc>
        <w:tc>
          <w:tcPr>
            <w:tcW w:w="1670" w:type="dxa"/>
            <w:gridSpan w:val="6"/>
          </w:tcPr>
          <w:p w14:paraId="52D283B8" w14:textId="77777777" w:rsidR="0029104E" w:rsidRPr="00A068B0" w:rsidRDefault="0029104E" w:rsidP="00A068B0">
            <w:pPr>
              <w:spacing w:before="120" w:after="120"/>
              <w:rPr>
                <w:spacing w:val="0"/>
                <w:sz w:val="20"/>
              </w:rPr>
            </w:pPr>
          </w:p>
        </w:tc>
        <w:tc>
          <w:tcPr>
            <w:tcW w:w="840" w:type="dxa"/>
            <w:gridSpan w:val="3"/>
          </w:tcPr>
          <w:p w14:paraId="71140FF8" w14:textId="77777777" w:rsidR="0029104E" w:rsidRPr="00A068B0" w:rsidRDefault="0029104E" w:rsidP="00A068B0">
            <w:pPr>
              <w:spacing w:before="120" w:after="120"/>
              <w:rPr>
                <w:spacing w:val="0"/>
                <w:sz w:val="20"/>
              </w:rPr>
            </w:pPr>
          </w:p>
        </w:tc>
        <w:tc>
          <w:tcPr>
            <w:tcW w:w="1512" w:type="dxa"/>
            <w:gridSpan w:val="5"/>
          </w:tcPr>
          <w:p w14:paraId="29B58D0A" w14:textId="77777777" w:rsidR="0029104E" w:rsidRPr="00A068B0" w:rsidRDefault="0029104E" w:rsidP="00A068B0">
            <w:pPr>
              <w:spacing w:before="120" w:after="120"/>
              <w:rPr>
                <w:spacing w:val="0"/>
                <w:sz w:val="20"/>
              </w:rPr>
            </w:pPr>
          </w:p>
        </w:tc>
        <w:tc>
          <w:tcPr>
            <w:tcW w:w="948" w:type="dxa"/>
            <w:gridSpan w:val="2"/>
          </w:tcPr>
          <w:p w14:paraId="34F07A7F" w14:textId="77777777" w:rsidR="0029104E" w:rsidRPr="00A068B0" w:rsidRDefault="0029104E" w:rsidP="00A068B0">
            <w:pPr>
              <w:spacing w:before="120" w:after="120"/>
              <w:rPr>
                <w:spacing w:val="0"/>
                <w:sz w:val="20"/>
              </w:rPr>
            </w:pPr>
          </w:p>
        </w:tc>
        <w:tc>
          <w:tcPr>
            <w:tcW w:w="1008" w:type="dxa"/>
            <w:gridSpan w:val="2"/>
            <w:vAlign w:val="bottom"/>
          </w:tcPr>
          <w:p w14:paraId="08982704" w14:textId="77777777" w:rsidR="0029104E" w:rsidRPr="00A068B0" w:rsidRDefault="0029104E" w:rsidP="007B6BC8">
            <w:pPr>
              <w:spacing w:before="120" w:after="120"/>
              <w:jc w:val="left"/>
              <w:rPr>
                <w:spacing w:val="0"/>
                <w:sz w:val="20"/>
              </w:rPr>
            </w:pPr>
            <w:r w:rsidRPr="00A068B0">
              <w:rPr>
                <w:spacing w:val="0"/>
                <w:sz w:val="20"/>
              </w:rPr>
              <w:t>0.400</w:t>
            </w:r>
          </w:p>
        </w:tc>
        <w:tc>
          <w:tcPr>
            <w:tcW w:w="2425" w:type="dxa"/>
            <w:gridSpan w:val="2"/>
            <w:shd w:val="clear" w:color="auto" w:fill="B3B3B3"/>
          </w:tcPr>
          <w:p w14:paraId="501D85DD" w14:textId="77777777" w:rsidR="0029104E" w:rsidRPr="00A068B0" w:rsidRDefault="0029104E" w:rsidP="00A068B0">
            <w:pPr>
              <w:spacing w:before="120" w:after="120"/>
              <w:rPr>
                <w:spacing w:val="0"/>
                <w:sz w:val="20"/>
                <w:highlight w:val="darkRed"/>
              </w:rPr>
            </w:pPr>
          </w:p>
        </w:tc>
      </w:tr>
      <w:tr w:rsidR="0029104E" w:rsidRPr="003B2076" w14:paraId="7123C44F" w14:textId="77777777" w:rsidTr="000A6A63">
        <w:tc>
          <w:tcPr>
            <w:tcW w:w="1090" w:type="dxa"/>
          </w:tcPr>
          <w:p w14:paraId="3E3D5C68" w14:textId="77777777" w:rsidR="0029104E" w:rsidRPr="00A068B0" w:rsidRDefault="0029104E" w:rsidP="00A068B0">
            <w:pPr>
              <w:spacing w:before="120" w:after="120"/>
              <w:rPr>
                <w:spacing w:val="0"/>
                <w:sz w:val="20"/>
              </w:rPr>
            </w:pPr>
            <w:r w:rsidRPr="00A068B0">
              <w:rPr>
                <w:spacing w:val="0"/>
                <w:sz w:val="20"/>
              </w:rPr>
              <w:t>10</w:t>
            </w:r>
          </w:p>
        </w:tc>
        <w:tc>
          <w:tcPr>
            <w:tcW w:w="1670" w:type="dxa"/>
            <w:gridSpan w:val="6"/>
          </w:tcPr>
          <w:p w14:paraId="530EC8F6" w14:textId="77777777" w:rsidR="0029104E" w:rsidRPr="00A068B0" w:rsidRDefault="0029104E" w:rsidP="00A068B0">
            <w:pPr>
              <w:spacing w:before="120" w:after="120"/>
              <w:rPr>
                <w:spacing w:val="0"/>
                <w:sz w:val="20"/>
              </w:rPr>
            </w:pPr>
          </w:p>
        </w:tc>
        <w:tc>
          <w:tcPr>
            <w:tcW w:w="840" w:type="dxa"/>
            <w:gridSpan w:val="3"/>
          </w:tcPr>
          <w:p w14:paraId="794074A2" w14:textId="77777777" w:rsidR="0029104E" w:rsidRPr="00A068B0" w:rsidRDefault="0029104E" w:rsidP="00A068B0">
            <w:pPr>
              <w:spacing w:before="120" w:after="120"/>
              <w:rPr>
                <w:spacing w:val="0"/>
                <w:sz w:val="20"/>
              </w:rPr>
            </w:pPr>
          </w:p>
        </w:tc>
        <w:tc>
          <w:tcPr>
            <w:tcW w:w="1512" w:type="dxa"/>
            <w:gridSpan w:val="5"/>
          </w:tcPr>
          <w:p w14:paraId="38C760F0" w14:textId="77777777" w:rsidR="0029104E" w:rsidRPr="00A068B0" w:rsidRDefault="0029104E" w:rsidP="00A068B0">
            <w:pPr>
              <w:spacing w:before="120" w:after="120"/>
              <w:rPr>
                <w:spacing w:val="0"/>
                <w:sz w:val="20"/>
              </w:rPr>
            </w:pPr>
          </w:p>
        </w:tc>
        <w:tc>
          <w:tcPr>
            <w:tcW w:w="948" w:type="dxa"/>
            <w:gridSpan w:val="2"/>
          </w:tcPr>
          <w:p w14:paraId="53DEBB37" w14:textId="77777777" w:rsidR="0029104E" w:rsidRPr="00A068B0" w:rsidRDefault="0029104E" w:rsidP="00A068B0">
            <w:pPr>
              <w:spacing w:before="120" w:after="120"/>
              <w:rPr>
                <w:spacing w:val="0"/>
                <w:sz w:val="20"/>
              </w:rPr>
            </w:pPr>
          </w:p>
        </w:tc>
        <w:tc>
          <w:tcPr>
            <w:tcW w:w="1008" w:type="dxa"/>
            <w:gridSpan w:val="2"/>
            <w:vAlign w:val="bottom"/>
          </w:tcPr>
          <w:p w14:paraId="22C119A1" w14:textId="77777777" w:rsidR="0029104E" w:rsidRPr="00A068B0" w:rsidRDefault="0029104E" w:rsidP="007B6BC8">
            <w:pPr>
              <w:spacing w:before="120" w:after="120"/>
              <w:jc w:val="left"/>
              <w:rPr>
                <w:spacing w:val="0"/>
                <w:sz w:val="20"/>
              </w:rPr>
            </w:pPr>
            <w:r w:rsidRPr="00A068B0">
              <w:rPr>
                <w:spacing w:val="0"/>
                <w:sz w:val="20"/>
              </w:rPr>
              <w:t>0.184</w:t>
            </w:r>
          </w:p>
        </w:tc>
        <w:tc>
          <w:tcPr>
            <w:tcW w:w="2425" w:type="dxa"/>
            <w:gridSpan w:val="2"/>
            <w:shd w:val="clear" w:color="auto" w:fill="B3B3B3"/>
          </w:tcPr>
          <w:p w14:paraId="6500F780" w14:textId="77777777" w:rsidR="0029104E" w:rsidRPr="00A068B0" w:rsidRDefault="0029104E" w:rsidP="00A068B0">
            <w:pPr>
              <w:spacing w:before="120" w:after="120"/>
              <w:rPr>
                <w:spacing w:val="0"/>
                <w:sz w:val="20"/>
                <w:highlight w:val="darkRed"/>
              </w:rPr>
            </w:pPr>
          </w:p>
        </w:tc>
      </w:tr>
      <w:tr w:rsidR="0029104E" w:rsidRPr="003B2076" w14:paraId="6C685189" w14:textId="77777777" w:rsidTr="000A6A63">
        <w:tc>
          <w:tcPr>
            <w:tcW w:w="1090" w:type="dxa"/>
          </w:tcPr>
          <w:p w14:paraId="042F109A" w14:textId="77777777" w:rsidR="0029104E" w:rsidRPr="00A068B0" w:rsidRDefault="0029104E" w:rsidP="00A068B0">
            <w:pPr>
              <w:spacing w:before="120" w:after="120"/>
              <w:rPr>
                <w:spacing w:val="0"/>
                <w:sz w:val="20"/>
              </w:rPr>
            </w:pPr>
            <w:r w:rsidRPr="00A068B0">
              <w:rPr>
                <w:spacing w:val="0"/>
                <w:sz w:val="20"/>
              </w:rPr>
              <w:t>11</w:t>
            </w:r>
          </w:p>
        </w:tc>
        <w:tc>
          <w:tcPr>
            <w:tcW w:w="1670" w:type="dxa"/>
            <w:gridSpan w:val="6"/>
          </w:tcPr>
          <w:p w14:paraId="1C9C87D7" w14:textId="77777777" w:rsidR="0029104E" w:rsidRPr="00A068B0" w:rsidRDefault="0029104E" w:rsidP="00A068B0">
            <w:pPr>
              <w:spacing w:before="120" w:after="120"/>
              <w:rPr>
                <w:spacing w:val="0"/>
                <w:sz w:val="20"/>
              </w:rPr>
            </w:pPr>
          </w:p>
        </w:tc>
        <w:tc>
          <w:tcPr>
            <w:tcW w:w="840" w:type="dxa"/>
            <w:gridSpan w:val="3"/>
          </w:tcPr>
          <w:p w14:paraId="3C13F6CE" w14:textId="77777777" w:rsidR="0029104E" w:rsidRPr="00A068B0" w:rsidRDefault="0029104E" w:rsidP="00A068B0">
            <w:pPr>
              <w:spacing w:before="120" w:after="120"/>
              <w:rPr>
                <w:spacing w:val="0"/>
                <w:sz w:val="20"/>
              </w:rPr>
            </w:pPr>
          </w:p>
        </w:tc>
        <w:tc>
          <w:tcPr>
            <w:tcW w:w="1512" w:type="dxa"/>
            <w:gridSpan w:val="5"/>
          </w:tcPr>
          <w:p w14:paraId="64F02369" w14:textId="77777777" w:rsidR="0029104E" w:rsidRPr="00A068B0" w:rsidRDefault="0029104E" w:rsidP="00A068B0">
            <w:pPr>
              <w:spacing w:before="120" w:after="120"/>
              <w:rPr>
                <w:spacing w:val="0"/>
                <w:sz w:val="20"/>
              </w:rPr>
            </w:pPr>
          </w:p>
        </w:tc>
        <w:tc>
          <w:tcPr>
            <w:tcW w:w="948" w:type="dxa"/>
            <w:gridSpan w:val="2"/>
          </w:tcPr>
          <w:p w14:paraId="6B8B6688" w14:textId="77777777" w:rsidR="0029104E" w:rsidRPr="00A068B0" w:rsidRDefault="0029104E" w:rsidP="00A068B0">
            <w:pPr>
              <w:spacing w:before="120" w:after="120"/>
              <w:rPr>
                <w:spacing w:val="0"/>
                <w:sz w:val="20"/>
              </w:rPr>
            </w:pPr>
          </w:p>
        </w:tc>
        <w:tc>
          <w:tcPr>
            <w:tcW w:w="1008" w:type="dxa"/>
            <w:gridSpan w:val="2"/>
            <w:vAlign w:val="bottom"/>
          </w:tcPr>
          <w:p w14:paraId="5DE9651E" w14:textId="77777777" w:rsidR="0029104E" w:rsidRPr="00A068B0" w:rsidRDefault="0029104E" w:rsidP="007B6BC8">
            <w:pPr>
              <w:spacing w:before="120" w:after="120"/>
              <w:jc w:val="left"/>
              <w:rPr>
                <w:spacing w:val="0"/>
                <w:sz w:val="20"/>
              </w:rPr>
            </w:pPr>
            <w:r w:rsidRPr="00A068B0">
              <w:rPr>
                <w:spacing w:val="0"/>
                <w:sz w:val="20"/>
              </w:rPr>
              <w:t>0.330</w:t>
            </w:r>
          </w:p>
        </w:tc>
        <w:tc>
          <w:tcPr>
            <w:tcW w:w="2425" w:type="dxa"/>
            <w:gridSpan w:val="2"/>
            <w:shd w:val="clear" w:color="auto" w:fill="B3B3B3"/>
          </w:tcPr>
          <w:p w14:paraId="5DD91786" w14:textId="77777777" w:rsidR="0029104E" w:rsidRPr="00A068B0" w:rsidRDefault="0029104E" w:rsidP="00A068B0">
            <w:pPr>
              <w:spacing w:before="120" w:after="120"/>
              <w:rPr>
                <w:spacing w:val="0"/>
                <w:sz w:val="20"/>
                <w:highlight w:val="darkRed"/>
              </w:rPr>
            </w:pPr>
          </w:p>
        </w:tc>
      </w:tr>
      <w:tr w:rsidR="0029104E" w:rsidRPr="003B2076" w14:paraId="3CD61FDE" w14:textId="77777777" w:rsidTr="000A6A63">
        <w:tc>
          <w:tcPr>
            <w:tcW w:w="1090" w:type="dxa"/>
          </w:tcPr>
          <w:p w14:paraId="790CD726" w14:textId="77777777" w:rsidR="0029104E" w:rsidRPr="00A068B0" w:rsidRDefault="0029104E" w:rsidP="00A068B0">
            <w:pPr>
              <w:spacing w:before="120" w:after="120"/>
              <w:rPr>
                <w:spacing w:val="0"/>
                <w:sz w:val="20"/>
              </w:rPr>
            </w:pPr>
            <w:r w:rsidRPr="00A068B0">
              <w:rPr>
                <w:spacing w:val="0"/>
                <w:sz w:val="20"/>
              </w:rPr>
              <w:t>12</w:t>
            </w:r>
          </w:p>
        </w:tc>
        <w:tc>
          <w:tcPr>
            <w:tcW w:w="1670" w:type="dxa"/>
            <w:gridSpan w:val="6"/>
          </w:tcPr>
          <w:p w14:paraId="7CA6B9AC" w14:textId="77777777" w:rsidR="0029104E" w:rsidRPr="00A068B0" w:rsidRDefault="0029104E" w:rsidP="00A068B0">
            <w:pPr>
              <w:spacing w:before="120" w:after="120"/>
              <w:rPr>
                <w:spacing w:val="0"/>
                <w:sz w:val="20"/>
              </w:rPr>
            </w:pPr>
          </w:p>
        </w:tc>
        <w:tc>
          <w:tcPr>
            <w:tcW w:w="840" w:type="dxa"/>
            <w:gridSpan w:val="3"/>
          </w:tcPr>
          <w:p w14:paraId="232DF8D7" w14:textId="77777777" w:rsidR="0029104E" w:rsidRPr="00A068B0" w:rsidRDefault="0029104E" w:rsidP="00A068B0">
            <w:pPr>
              <w:spacing w:before="120" w:after="120"/>
              <w:rPr>
                <w:spacing w:val="0"/>
                <w:sz w:val="20"/>
              </w:rPr>
            </w:pPr>
          </w:p>
        </w:tc>
        <w:tc>
          <w:tcPr>
            <w:tcW w:w="1512" w:type="dxa"/>
            <w:gridSpan w:val="5"/>
          </w:tcPr>
          <w:p w14:paraId="35B02599" w14:textId="77777777" w:rsidR="0029104E" w:rsidRPr="00A068B0" w:rsidRDefault="0029104E" w:rsidP="00A068B0">
            <w:pPr>
              <w:spacing w:before="120" w:after="120"/>
              <w:rPr>
                <w:spacing w:val="0"/>
                <w:sz w:val="20"/>
              </w:rPr>
            </w:pPr>
          </w:p>
        </w:tc>
        <w:tc>
          <w:tcPr>
            <w:tcW w:w="948" w:type="dxa"/>
            <w:gridSpan w:val="2"/>
          </w:tcPr>
          <w:p w14:paraId="419F4216" w14:textId="77777777" w:rsidR="0029104E" w:rsidRPr="00A068B0" w:rsidRDefault="0029104E" w:rsidP="00A068B0">
            <w:pPr>
              <w:spacing w:before="120" w:after="120"/>
              <w:rPr>
                <w:spacing w:val="0"/>
                <w:sz w:val="20"/>
              </w:rPr>
            </w:pPr>
          </w:p>
        </w:tc>
        <w:tc>
          <w:tcPr>
            <w:tcW w:w="1008" w:type="dxa"/>
            <w:gridSpan w:val="2"/>
            <w:vAlign w:val="bottom"/>
          </w:tcPr>
          <w:p w14:paraId="15B7283A" w14:textId="77777777" w:rsidR="0029104E" w:rsidRPr="00A068B0" w:rsidRDefault="0029104E" w:rsidP="007B6BC8">
            <w:pPr>
              <w:spacing w:before="120" w:after="120"/>
              <w:jc w:val="left"/>
              <w:rPr>
                <w:spacing w:val="0"/>
                <w:sz w:val="20"/>
              </w:rPr>
            </w:pPr>
            <w:r w:rsidRPr="00A068B0">
              <w:rPr>
                <w:spacing w:val="0"/>
                <w:sz w:val="20"/>
              </w:rPr>
              <w:t>0.153</w:t>
            </w:r>
          </w:p>
        </w:tc>
        <w:tc>
          <w:tcPr>
            <w:tcW w:w="2425" w:type="dxa"/>
            <w:gridSpan w:val="2"/>
            <w:shd w:val="clear" w:color="auto" w:fill="B3B3B3"/>
          </w:tcPr>
          <w:p w14:paraId="2E8EF191" w14:textId="77777777" w:rsidR="0029104E" w:rsidRPr="00A068B0" w:rsidRDefault="0029104E" w:rsidP="00A068B0">
            <w:pPr>
              <w:spacing w:before="120" w:after="120"/>
              <w:rPr>
                <w:spacing w:val="0"/>
                <w:sz w:val="20"/>
                <w:highlight w:val="darkRed"/>
              </w:rPr>
            </w:pPr>
          </w:p>
        </w:tc>
      </w:tr>
      <w:tr w:rsidR="0029104E" w:rsidRPr="003B2076" w14:paraId="304BBBCC" w14:textId="77777777" w:rsidTr="000A6A63">
        <w:tc>
          <w:tcPr>
            <w:tcW w:w="1090" w:type="dxa"/>
          </w:tcPr>
          <w:p w14:paraId="7D915977" w14:textId="77777777" w:rsidR="0029104E" w:rsidRPr="00A068B0" w:rsidRDefault="0029104E" w:rsidP="00A068B0">
            <w:pPr>
              <w:spacing w:before="120" w:after="120"/>
              <w:rPr>
                <w:spacing w:val="0"/>
                <w:sz w:val="20"/>
              </w:rPr>
            </w:pPr>
            <w:r w:rsidRPr="00A068B0">
              <w:rPr>
                <w:spacing w:val="0"/>
                <w:sz w:val="20"/>
              </w:rPr>
              <w:t>13</w:t>
            </w:r>
          </w:p>
        </w:tc>
        <w:tc>
          <w:tcPr>
            <w:tcW w:w="1670" w:type="dxa"/>
            <w:gridSpan w:val="6"/>
          </w:tcPr>
          <w:p w14:paraId="4C2237EB" w14:textId="77777777" w:rsidR="0029104E" w:rsidRPr="00A068B0" w:rsidRDefault="0029104E" w:rsidP="00A068B0">
            <w:pPr>
              <w:spacing w:before="120" w:after="120"/>
              <w:rPr>
                <w:spacing w:val="0"/>
                <w:sz w:val="20"/>
              </w:rPr>
            </w:pPr>
          </w:p>
        </w:tc>
        <w:tc>
          <w:tcPr>
            <w:tcW w:w="840" w:type="dxa"/>
            <w:gridSpan w:val="3"/>
          </w:tcPr>
          <w:p w14:paraId="57C81ECB" w14:textId="77777777" w:rsidR="0029104E" w:rsidRPr="00A068B0" w:rsidRDefault="0029104E" w:rsidP="00A068B0">
            <w:pPr>
              <w:spacing w:before="120" w:after="120"/>
              <w:rPr>
                <w:spacing w:val="0"/>
                <w:sz w:val="20"/>
              </w:rPr>
            </w:pPr>
          </w:p>
        </w:tc>
        <w:tc>
          <w:tcPr>
            <w:tcW w:w="1512" w:type="dxa"/>
            <w:gridSpan w:val="5"/>
          </w:tcPr>
          <w:p w14:paraId="33522538" w14:textId="77777777" w:rsidR="0029104E" w:rsidRPr="00A068B0" w:rsidRDefault="0029104E" w:rsidP="00A068B0">
            <w:pPr>
              <w:spacing w:before="120" w:after="120"/>
              <w:rPr>
                <w:spacing w:val="0"/>
                <w:sz w:val="20"/>
              </w:rPr>
            </w:pPr>
          </w:p>
        </w:tc>
        <w:tc>
          <w:tcPr>
            <w:tcW w:w="948" w:type="dxa"/>
            <w:gridSpan w:val="2"/>
          </w:tcPr>
          <w:p w14:paraId="716A9627" w14:textId="77777777" w:rsidR="0029104E" w:rsidRPr="00A068B0" w:rsidRDefault="0029104E" w:rsidP="00A068B0">
            <w:pPr>
              <w:spacing w:before="120" w:after="120"/>
              <w:rPr>
                <w:spacing w:val="0"/>
                <w:sz w:val="20"/>
              </w:rPr>
            </w:pPr>
          </w:p>
        </w:tc>
        <w:tc>
          <w:tcPr>
            <w:tcW w:w="1008" w:type="dxa"/>
            <w:gridSpan w:val="2"/>
            <w:vAlign w:val="bottom"/>
          </w:tcPr>
          <w:p w14:paraId="210F5AF1" w14:textId="77777777" w:rsidR="0029104E" w:rsidRPr="00A068B0" w:rsidRDefault="0029104E" w:rsidP="007B6BC8">
            <w:pPr>
              <w:spacing w:before="120" w:after="120"/>
              <w:jc w:val="left"/>
              <w:rPr>
                <w:spacing w:val="0"/>
                <w:sz w:val="20"/>
              </w:rPr>
            </w:pPr>
            <w:r w:rsidRPr="00A068B0">
              <w:rPr>
                <w:spacing w:val="0"/>
                <w:sz w:val="20"/>
              </w:rPr>
              <w:t>0.210</w:t>
            </w:r>
          </w:p>
        </w:tc>
        <w:tc>
          <w:tcPr>
            <w:tcW w:w="2425" w:type="dxa"/>
            <w:gridSpan w:val="2"/>
            <w:shd w:val="clear" w:color="auto" w:fill="B3B3B3"/>
          </w:tcPr>
          <w:p w14:paraId="6520A44B" w14:textId="77777777" w:rsidR="0029104E" w:rsidRPr="00A068B0" w:rsidRDefault="0029104E" w:rsidP="00A068B0">
            <w:pPr>
              <w:spacing w:before="120" w:after="120"/>
              <w:rPr>
                <w:spacing w:val="0"/>
                <w:sz w:val="20"/>
                <w:highlight w:val="darkRed"/>
              </w:rPr>
            </w:pPr>
          </w:p>
        </w:tc>
      </w:tr>
      <w:tr w:rsidR="0029104E" w:rsidRPr="003B2076" w14:paraId="038E1A41" w14:textId="77777777" w:rsidTr="000A6A63">
        <w:tc>
          <w:tcPr>
            <w:tcW w:w="1090" w:type="dxa"/>
          </w:tcPr>
          <w:p w14:paraId="64703FD3" w14:textId="77777777" w:rsidR="0029104E" w:rsidRPr="00A068B0" w:rsidRDefault="0029104E" w:rsidP="00A068B0">
            <w:pPr>
              <w:spacing w:before="120" w:after="120"/>
              <w:rPr>
                <w:spacing w:val="0"/>
                <w:sz w:val="20"/>
              </w:rPr>
            </w:pPr>
            <w:r w:rsidRPr="00A068B0">
              <w:rPr>
                <w:spacing w:val="0"/>
                <w:sz w:val="20"/>
              </w:rPr>
              <w:t>14</w:t>
            </w:r>
          </w:p>
        </w:tc>
        <w:tc>
          <w:tcPr>
            <w:tcW w:w="1670" w:type="dxa"/>
            <w:gridSpan w:val="6"/>
          </w:tcPr>
          <w:p w14:paraId="414D5CC4" w14:textId="77777777" w:rsidR="0029104E" w:rsidRPr="00A068B0" w:rsidRDefault="0029104E" w:rsidP="00A068B0">
            <w:pPr>
              <w:spacing w:before="120" w:after="120"/>
              <w:rPr>
                <w:spacing w:val="0"/>
                <w:sz w:val="20"/>
              </w:rPr>
            </w:pPr>
          </w:p>
        </w:tc>
        <w:tc>
          <w:tcPr>
            <w:tcW w:w="840" w:type="dxa"/>
            <w:gridSpan w:val="3"/>
          </w:tcPr>
          <w:p w14:paraId="4FECA03F" w14:textId="77777777" w:rsidR="0029104E" w:rsidRPr="00A068B0" w:rsidRDefault="0029104E" w:rsidP="00A068B0">
            <w:pPr>
              <w:spacing w:before="120" w:after="120"/>
              <w:rPr>
                <w:spacing w:val="0"/>
                <w:sz w:val="20"/>
              </w:rPr>
            </w:pPr>
          </w:p>
        </w:tc>
        <w:tc>
          <w:tcPr>
            <w:tcW w:w="1512" w:type="dxa"/>
            <w:gridSpan w:val="5"/>
          </w:tcPr>
          <w:p w14:paraId="43CC70F2" w14:textId="77777777" w:rsidR="0029104E" w:rsidRPr="00A068B0" w:rsidRDefault="0029104E" w:rsidP="00A068B0">
            <w:pPr>
              <w:spacing w:before="120" w:after="120"/>
              <w:rPr>
                <w:spacing w:val="0"/>
                <w:sz w:val="20"/>
              </w:rPr>
            </w:pPr>
          </w:p>
        </w:tc>
        <w:tc>
          <w:tcPr>
            <w:tcW w:w="948" w:type="dxa"/>
            <w:gridSpan w:val="2"/>
          </w:tcPr>
          <w:p w14:paraId="1515C883" w14:textId="77777777" w:rsidR="0029104E" w:rsidRPr="00A068B0" w:rsidRDefault="0029104E" w:rsidP="00A068B0">
            <w:pPr>
              <w:spacing w:before="120" w:after="120"/>
              <w:rPr>
                <w:spacing w:val="0"/>
                <w:sz w:val="20"/>
              </w:rPr>
            </w:pPr>
          </w:p>
        </w:tc>
        <w:tc>
          <w:tcPr>
            <w:tcW w:w="1008" w:type="dxa"/>
            <w:gridSpan w:val="2"/>
            <w:vAlign w:val="bottom"/>
          </w:tcPr>
          <w:p w14:paraId="7FB9FFD6" w14:textId="77777777" w:rsidR="0029104E" w:rsidRPr="00A068B0" w:rsidRDefault="0029104E" w:rsidP="007B6BC8">
            <w:pPr>
              <w:spacing w:before="120" w:after="120"/>
              <w:jc w:val="left"/>
              <w:rPr>
                <w:spacing w:val="0"/>
                <w:sz w:val="20"/>
              </w:rPr>
            </w:pPr>
            <w:r w:rsidRPr="00A068B0">
              <w:rPr>
                <w:spacing w:val="0"/>
                <w:sz w:val="20"/>
              </w:rPr>
              <w:t>0.131</w:t>
            </w:r>
          </w:p>
        </w:tc>
        <w:tc>
          <w:tcPr>
            <w:tcW w:w="2425" w:type="dxa"/>
            <w:gridSpan w:val="2"/>
            <w:shd w:val="clear" w:color="auto" w:fill="B3B3B3"/>
          </w:tcPr>
          <w:p w14:paraId="1D98A211" w14:textId="77777777" w:rsidR="0029104E" w:rsidRPr="00A068B0" w:rsidRDefault="0029104E" w:rsidP="00A068B0">
            <w:pPr>
              <w:spacing w:before="120" w:after="120"/>
              <w:rPr>
                <w:spacing w:val="0"/>
                <w:sz w:val="20"/>
                <w:highlight w:val="darkRed"/>
              </w:rPr>
            </w:pPr>
          </w:p>
        </w:tc>
      </w:tr>
      <w:tr w:rsidR="0029104E" w:rsidRPr="003B2076" w14:paraId="3F6A3FBE" w14:textId="77777777" w:rsidTr="000A6A63">
        <w:tc>
          <w:tcPr>
            <w:tcW w:w="1090" w:type="dxa"/>
          </w:tcPr>
          <w:p w14:paraId="7D91EC4D" w14:textId="77777777" w:rsidR="0029104E" w:rsidRPr="00A068B0" w:rsidRDefault="0029104E" w:rsidP="00A068B0">
            <w:pPr>
              <w:spacing w:before="120" w:after="120"/>
              <w:rPr>
                <w:spacing w:val="0"/>
                <w:sz w:val="20"/>
              </w:rPr>
            </w:pPr>
            <w:r w:rsidRPr="00A068B0">
              <w:rPr>
                <w:spacing w:val="0"/>
                <w:sz w:val="20"/>
              </w:rPr>
              <w:t>15</w:t>
            </w:r>
          </w:p>
        </w:tc>
        <w:tc>
          <w:tcPr>
            <w:tcW w:w="1670" w:type="dxa"/>
            <w:gridSpan w:val="6"/>
          </w:tcPr>
          <w:p w14:paraId="62234B1E" w14:textId="77777777" w:rsidR="0029104E" w:rsidRPr="00A068B0" w:rsidRDefault="0029104E" w:rsidP="00A068B0">
            <w:pPr>
              <w:spacing w:before="120" w:after="120"/>
              <w:rPr>
                <w:spacing w:val="0"/>
                <w:sz w:val="20"/>
              </w:rPr>
            </w:pPr>
          </w:p>
        </w:tc>
        <w:tc>
          <w:tcPr>
            <w:tcW w:w="840" w:type="dxa"/>
            <w:gridSpan w:val="3"/>
          </w:tcPr>
          <w:p w14:paraId="7F05B58E" w14:textId="77777777" w:rsidR="0029104E" w:rsidRPr="00A068B0" w:rsidRDefault="0029104E" w:rsidP="00A068B0">
            <w:pPr>
              <w:spacing w:before="120" w:after="120"/>
              <w:rPr>
                <w:spacing w:val="0"/>
                <w:sz w:val="20"/>
              </w:rPr>
            </w:pPr>
          </w:p>
        </w:tc>
        <w:tc>
          <w:tcPr>
            <w:tcW w:w="1512" w:type="dxa"/>
            <w:gridSpan w:val="5"/>
          </w:tcPr>
          <w:p w14:paraId="19130BDD" w14:textId="77777777" w:rsidR="0029104E" w:rsidRPr="00A068B0" w:rsidRDefault="0029104E" w:rsidP="00A068B0">
            <w:pPr>
              <w:spacing w:before="120" w:after="120"/>
              <w:rPr>
                <w:spacing w:val="0"/>
                <w:sz w:val="20"/>
              </w:rPr>
            </w:pPr>
          </w:p>
        </w:tc>
        <w:tc>
          <w:tcPr>
            <w:tcW w:w="948" w:type="dxa"/>
            <w:gridSpan w:val="2"/>
          </w:tcPr>
          <w:p w14:paraId="0ABAD9C2" w14:textId="77777777" w:rsidR="0029104E" w:rsidRPr="00A068B0" w:rsidRDefault="0029104E" w:rsidP="00A068B0">
            <w:pPr>
              <w:spacing w:before="120" w:after="120"/>
              <w:rPr>
                <w:spacing w:val="0"/>
                <w:sz w:val="20"/>
              </w:rPr>
            </w:pPr>
          </w:p>
        </w:tc>
        <w:tc>
          <w:tcPr>
            <w:tcW w:w="1008" w:type="dxa"/>
            <w:gridSpan w:val="2"/>
            <w:vAlign w:val="bottom"/>
          </w:tcPr>
          <w:p w14:paraId="3D408AFE" w14:textId="77777777" w:rsidR="0029104E" w:rsidRPr="00A068B0" w:rsidRDefault="0029104E" w:rsidP="007B6BC8">
            <w:pPr>
              <w:spacing w:before="120" w:after="120"/>
              <w:jc w:val="left"/>
              <w:rPr>
                <w:spacing w:val="0"/>
                <w:sz w:val="20"/>
              </w:rPr>
            </w:pPr>
            <w:r w:rsidRPr="00A068B0">
              <w:rPr>
                <w:spacing w:val="0"/>
                <w:sz w:val="20"/>
              </w:rPr>
              <w:t>0.150</w:t>
            </w:r>
          </w:p>
        </w:tc>
        <w:tc>
          <w:tcPr>
            <w:tcW w:w="2425" w:type="dxa"/>
            <w:gridSpan w:val="2"/>
            <w:shd w:val="clear" w:color="auto" w:fill="B3B3B3"/>
          </w:tcPr>
          <w:p w14:paraId="70210FDB" w14:textId="77777777" w:rsidR="0029104E" w:rsidRPr="00A068B0" w:rsidRDefault="0029104E" w:rsidP="00A068B0">
            <w:pPr>
              <w:spacing w:before="120" w:after="120"/>
              <w:rPr>
                <w:spacing w:val="0"/>
                <w:sz w:val="20"/>
                <w:highlight w:val="darkRed"/>
              </w:rPr>
            </w:pPr>
          </w:p>
        </w:tc>
      </w:tr>
      <w:tr w:rsidR="0029104E" w:rsidRPr="003B2076" w14:paraId="1E5F669C" w14:textId="77777777" w:rsidTr="000A6A63">
        <w:tc>
          <w:tcPr>
            <w:tcW w:w="1090" w:type="dxa"/>
          </w:tcPr>
          <w:p w14:paraId="6A1C272D" w14:textId="77777777" w:rsidR="0029104E" w:rsidRPr="00A068B0" w:rsidRDefault="0029104E" w:rsidP="00A068B0">
            <w:pPr>
              <w:spacing w:before="120" w:after="120"/>
              <w:rPr>
                <w:spacing w:val="0"/>
                <w:sz w:val="20"/>
              </w:rPr>
            </w:pPr>
            <w:r w:rsidRPr="00A068B0">
              <w:rPr>
                <w:spacing w:val="0"/>
                <w:sz w:val="20"/>
              </w:rPr>
              <w:t>16</w:t>
            </w:r>
          </w:p>
        </w:tc>
        <w:tc>
          <w:tcPr>
            <w:tcW w:w="1670" w:type="dxa"/>
            <w:gridSpan w:val="6"/>
          </w:tcPr>
          <w:p w14:paraId="5517CA4E" w14:textId="77777777" w:rsidR="0029104E" w:rsidRPr="00A068B0" w:rsidRDefault="0029104E" w:rsidP="00A068B0">
            <w:pPr>
              <w:spacing w:before="120" w:after="120"/>
              <w:rPr>
                <w:spacing w:val="0"/>
                <w:sz w:val="20"/>
              </w:rPr>
            </w:pPr>
          </w:p>
        </w:tc>
        <w:tc>
          <w:tcPr>
            <w:tcW w:w="840" w:type="dxa"/>
            <w:gridSpan w:val="3"/>
          </w:tcPr>
          <w:p w14:paraId="0CB8EDD4" w14:textId="77777777" w:rsidR="0029104E" w:rsidRPr="00A068B0" w:rsidRDefault="0029104E" w:rsidP="00A068B0">
            <w:pPr>
              <w:spacing w:before="120" w:after="120"/>
              <w:rPr>
                <w:spacing w:val="0"/>
                <w:sz w:val="20"/>
              </w:rPr>
            </w:pPr>
          </w:p>
        </w:tc>
        <w:tc>
          <w:tcPr>
            <w:tcW w:w="1512" w:type="dxa"/>
            <w:gridSpan w:val="5"/>
          </w:tcPr>
          <w:p w14:paraId="2D88892D" w14:textId="77777777" w:rsidR="0029104E" w:rsidRPr="00A068B0" w:rsidRDefault="0029104E" w:rsidP="00A068B0">
            <w:pPr>
              <w:spacing w:before="120" w:after="120"/>
              <w:rPr>
                <w:spacing w:val="0"/>
                <w:sz w:val="20"/>
              </w:rPr>
            </w:pPr>
          </w:p>
        </w:tc>
        <w:tc>
          <w:tcPr>
            <w:tcW w:w="948" w:type="dxa"/>
            <w:gridSpan w:val="2"/>
          </w:tcPr>
          <w:p w14:paraId="6A034ECC" w14:textId="77777777" w:rsidR="0029104E" w:rsidRPr="00A068B0" w:rsidRDefault="0029104E" w:rsidP="00A068B0">
            <w:pPr>
              <w:spacing w:before="120" w:after="120"/>
              <w:rPr>
                <w:spacing w:val="0"/>
                <w:sz w:val="20"/>
              </w:rPr>
            </w:pPr>
          </w:p>
        </w:tc>
        <w:tc>
          <w:tcPr>
            <w:tcW w:w="1008" w:type="dxa"/>
            <w:gridSpan w:val="2"/>
            <w:vAlign w:val="bottom"/>
          </w:tcPr>
          <w:p w14:paraId="1BF2E4F1" w14:textId="77777777" w:rsidR="0029104E" w:rsidRPr="00A068B0" w:rsidRDefault="0029104E" w:rsidP="007B6BC8">
            <w:pPr>
              <w:spacing w:before="120" w:after="120"/>
              <w:jc w:val="left"/>
              <w:rPr>
                <w:spacing w:val="0"/>
                <w:sz w:val="20"/>
              </w:rPr>
            </w:pPr>
            <w:r w:rsidRPr="00A068B0">
              <w:rPr>
                <w:spacing w:val="0"/>
                <w:sz w:val="20"/>
              </w:rPr>
              <w:t>0.115</w:t>
            </w:r>
          </w:p>
        </w:tc>
        <w:tc>
          <w:tcPr>
            <w:tcW w:w="2425" w:type="dxa"/>
            <w:gridSpan w:val="2"/>
            <w:shd w:val="clear" w:color="auto" w:fill="B3B3B3"/>
          </w:tcPr>
          <w:p w14:paraId="5045BC8E" w14:textId="77777777" w:rsidR="0029104E" w:rsidRPr="00A068B0" w:rsidRDefault="0029104E" w:rsidP="00A068B0">
            <w:pPr>
              <w:spacing w:before="120" w:after="120"/>
              <w:rPr>
                <w:spacing w:val="0"/>
                <w:sz w:val="20"/>
                <w:highlight w:val="darkRed"/>
              </w:rPr>
            </w:pPr>
          </w:p>
        </w:tc>
      </w:tr>
      <w:tr w:rsidR="0029104E" w:rsidRPr="003B2076" w14:paraId="2141DE60" w14:textId="77777777" w:rsidTr="000A6A63">
        <w:tc>
          <w:tcPr>
            <w:tcW w:w="1090" w:type="dxa"/>
          </w:tcPr>
          <w:p w14:paraId="4CF02C0A" w14:textId="77777777" w:rsidR="0029104E" w:rsidRPr="00A068B0" w:rsidRDefault="0029104E" w:rsidP="00A068B0">
            <w:pPr>
              <w:spacing w:before="120" w:after="120"/>
              <w:rPr>
                <w:spacing w:val="0"/>
                <w:sz w:val="20"/>
              </w:rPr>
            </w:pPr>
            <w:r w:rsidRPr="00A068B0">
              <w:rPr>
                <w:spacing w:val="0"/>
                <w:sz w:val="20"/>
              </w:rPr>
              <w:t>17</w:t>
            </w:r>
          </w:p>
        </w:tc>
        <w:tc>
          <w:tcPr>
            <w:tcW w:w="1670" w:type="dxa"/>
            <w:gridSpan w:val="6"/>
          </w:tcPr>
          <w:p w14:paraId="34D64C68" w14:textId="77777777" w:rsidR="0029104E" w:rsidRPr="00A068B0" w:rsidRDefault="0029104E" w:rsidP="00A068B0">
            <w:pPr>
              <w:spacing w:before="120" w:after="120"/>
              <w:rPr>
                <w:spacing w:val="0"/>
                <w:sz w:val="20"/>
              </w:rPr>
            </w:pPr>
          </w:p>
        </w:tc>
        <w:tc>
          <w:tcPr>
            <w:tcW w:w="840" w:type="dxa"/>
            <w:gridSpan w:val="3"/>
          </w:tcPr>
          <w:p w14:paraId="1C3E0448" w14:textId="77777777" w:rsidR="0029104E" w:rsidRPr="00A068B0" w:rsidRDefault="0029104E" w:rsidP="00A068B0">
            <w:pPr>
              <w:spacing w:before="120" w:after="120"/>
              <w:rPr>
                <w:spacing w:val="0"/>
                <w:sz w:val="20"/>
              </w:rPr>
            </w:pPr>
          </w:p>
        </w:tc>
        <w:tc>
          <w:tcPr>
            <w:tcW w:w="1512" w:type="dxa"/>
            <w:gridSpan w:val="5"/>
          </w:tcPr>
          <w:p w14:paraId="1236F11C" w14:textId="77777777" w:rsidR="0029104E" w:rsidRPr="00A068B0" w:rsidRDefault="0029104E" w:rsidP="00A068B0">
            <w:pPr>
              <w:spacing w:before="120" w:after="120"/>
              <w:rPr>
                <w:spacing w:val="0"/>
                <w:sz w:val="20"/>
              </w:rPr>
            </w:pPr>
          </w:p>
        </w:tc>
        <w:tc>
          <w:tcPr>
            <w:tcW w:w="948" w:type="dxa"/>
            <w:gridSpan w:val="2"/>
          </w:tcPr>
          <w:p w14:paraId="60CC866D" w14:textId="77777777" w:rsidR="0029104E" w:rsidRPr="00A068B0" w:rsidRDefault="0029104E" w:rsidP="00A068B0">
            <w:pPr>
              <w:spacing w:before="120" w:after="120"/>
              <w:rPr>
                <w:spacing w:val="0"/>
                <w:sz w:val="20"/>
              </w:rPr>
            </w:pPr>
          </w:p>
        </w:tc>
        <w:tc>
          <w:tcPr>
            <w:tcW w:w="1008" w:type="dxa"/>
            <w:gridSpan w:val="2"/>
            <w:vAlign w:val="bottom"/>
          </w:tcPr>
          <w:p w14:paraId="214DF9D6" w14:textId="77777777" w:rsidR="0029104E" w:rsidRPr="00A068B0" w:rsidRDefault="0029104E" w:rsidP="007B6BC8">
            <w:pPr>
              <w:spacing w:before="120" w:after="120"/>
              <w:jc w:val="left"/>
              <w:rPr>
                <w:spacing w:val="0"/>
                <w:sz w:val="20"/>
              </w:rPr>
            </w:pPr>
            <w:r w:rsidRPr="00A068B0">
              <w:rPr>
                <w:spacing w:val="0"/>
                <w:sz w:val="20"/>
              </w:rPr>
              <w:t>0.132</w:t>
            </w:r>
          </w:p>
        </w:tc>
        <w:tc>
          <w:tcPr>
            <w:tcW w:w="2425" w:type="dxa"/>
            <w:gridSpan w:val="2"/>
            <w:shd w:val="clear" w:color="auto" w:fill="B3B3B3"/>
          </w:tcPr>
          <w:p w14:paraId="47765258" w14:textId="77777777" w:rsidR="0029104E" w:rsidRPr="00A068B0" w:rsidRDefault="0029104E" w:rsidP="00A068B0">
            <w:pPr>
              <w:spacing w:before="120" w:after="120"/>
              <w:rPr>
                <w:spacing w:val="0"/>
                <w:sz w:val="20"/>
                <w:highlight w:val="darkRed"/>
              </w:rPr>
            </w:pPr>
          </w:p>
        </w:tc>
      </w:tr>
      <w:tr w:rsidR="0029104E" w:rsidRPr="003B2076" w14:paraId="5186B559" w14:textId="77777777" w:rsidTr="000A6A63">
        <w:tc>
          <w:tcPr>
            <w:tcW w:w="1090" w:type="dxa"/>
          </w:tcPr>
          <w:p w14:paraId="76FCCBA2" w14:textId="77777777" w:rsidR="0029104E" w:rsidRPr="00A068B0" w:rsidRDefault="0029104E" w:rsidP="00A068B0">
            <w:pPr>
              <w:spacing w:before="120" w:after="120"/>
              <w:rPr>
                <w:spacing w:val="0"/>
                <w:sz w:val="20"/>
              </w:rPr>
            </w:pPr>
            <w:r w:rsidRPr="00A068B0">
              <w:rPr>
                <w:spacing w:val="0"/>
                <w:sz w:val="20"/>
              </w:rPr>
              <w:t>18</w:t>
            </w:r>
          </w:p>
        </w:tc>
        <w:tc>
          <w:tcPr>
            <w:tcW w:w="1670" w:type="dxa"/>
            <w:gridSpan w:val="6"/>
          </w:tcPr>
          <w:p w14:paraId="5B1CFFFC" w14:textId="77777777" w:rsidR="0029104E" w:rsidRPr="00A068B0" w:rsidRDefault="0029104E" w:rsidP="00A068B0">
            <w:pPr>
              <w:spacing w:before="120" w:after="120"/>
              <w:rPr>
                <w:spacing w:val="0"/>
                <w:sz w:val="20"/>
              </w:rPr>
            </w:pPr>
          </w:p>
        </w:tc>
        <w:tc>
          <w:tcPr>
            <w:tcW w:w="840" w:type="dxa"/>
            <w:gridSpan w:val="3"/>
          </w:tcPr>
          <w:p w14:paraId="02954363" w14:textId="77777777" w:rsidR="0029104E" w:rsidRPr="00A068B0" w:rsidRDefault="0029104E" w:rsidP="00A068B0">
            <w:pPr>
              <w:spacing w:before="120" w:after="120"/>
              <w:rPr>
                <w:spacing w:val="0"/>
                <w:sz w:val="20"/>
              </w:rPr>
            </w:pPr>
          </w:p>
        </w:tc>
        <w:tc>
          <w:tcPr>
            <w:tcW w:w="1512" w:type="dxa"/>
            <w:gridSpan w:val="5"/>
          </w:tcPr>
          <w:p w14:paraId="3346E277" w14:textId="77777777" w:rsidR="0029104E" w:rsidRPr="00A068B0" w:rsidRDefault="0029104E" w:rsidP="00A068B0">
            <w:pPr>
              <w:spacing w:before="120" w:after="120"/>
              <w:rPr>
                <w:spacing w:val="0"/>
                <w:sz w:val="20"/>
              </w:rPr>
            </w:pPr>
          </w:p>
        </w:tc>
        <w:tc>
          <w:tcPr>
            <w:tcW w:w="948" w:type="dxa"/>
            <w:gridSpan w:val="2"/>
          </w:tcPr>
          <w:p w14:paraId="416ABD3C" w14:textId="77777777" w:rsidR="0029104E" w:rsidRPr="00A068B0" w:rsidRDefault="0029104E" w:rsidP="00A068B0">
            <w:pPr>
              <w:spacing w:before="120" w:after="120"/>
              <w:rPr>
                <w:spacing w:val="0"/>
                <w:sz w:val="20"/>
              </w:rPr>
            </w:pPr>
          </w:p>
        </w:tc>
        <w:tc>
          <w:tcPr>
            <w:tcW w:w="1008" w:type="dxa"/>
            <w:gridSpan w:val="2"/>
            <w:vAlign w:val="bottom"/>
          </w:tcPr>
          <w:p w14:paraId="36EA74A6" w14:textId="77777777" w:rsidR="0029104E" w:rsidRPr="00A068B0" w:rsidRDefault="0029104E" w:rsidP="007B6BC8">
            <w:pPr>
              <w:spacing w:before="120" w:after="120"/>
              <w:jc w:val="left"/>
              <w:rPr>
                <w:spacing w:val="0"/>
                <w:sz w:val="20"/>
              </w:rPr>
            </w:pPr>
            <w:r w:rsidRPr="00A068B0">
              <w:rPr>
                <w:spacing w:val="0"/>
                <w:sz w:val="20"/>
              </w:rPr>
              <w:t>0.102</w:t>
            </w:r>
          </w:p>
        </w:tc>
        <w:tc>
          <w:tcPr>
            <w:tcW w:w="2425" w:type="dxa"/>
            <w:gridSpan w:val="2"/>
            <w:shd w:val="clear" w:color="auto" w:fill="B3B3B3"/>
          </w:tcPr>
          <w:p w14:paraId="5B89D394" w14:textId="77777777" w:rsidR="0029104E" w:rsidRPr="00A068B0" w:rsidRDefault="0029104E" w:rsidP="00A068B0">
            <w:pPr>
              <w:spacing w:before="120" w:after="120"/>
              <w:rPr>
                <w:spacing w:val="0"/>
                <w:sz w:val="20"/>
                <w:highlight w:val="darkRed"/>
              </w:rPr>
            </w:pPr>
          </w:p>
        </w:tc>
      </w:tr>
      <w:tr w:rsidR="0029104E" w:rsidRPr="003B2076" w14:paraId="63E975E9" w14:textId="77777777" w:rsidTr="000A6A63">
        <w:tc>
          <w:tcPr>
            <w:tcW w:w="1090" w:type="dxa"/>
          </w:tcPr>
          <w:p w14:paraId="37E7F658" w14:textId="77777777" w:rsidR="0029104E" w:rsidRPr="00A068B0" w:rsidRDefault="0029104E" w:rsidP="00A068B0">
            <w:pPr>
              <w:spacing w:before="120" w:after="120"/>
              <w:rPr>
                <w:spacing w:val="0"/>
                <w:sz w:val="20"/>
              </w:rPr>
            </w:pPr>
            <w:r w:rsidRPr="00A068B0">
              <w:rPr>
                <w:spacing w:val="0"/>
                <w:sz w:val="20"/>
              </w:rPr>
              <w:t>19</w:t>
            </w:r>
          </w:p>
        </w:tc>
        <w:tc>
          <w:tcPr>
            <w:tcW w:w="1670" w:type="dxa"/>
            <w:gridSpan w:val="6"/>
          </w:tcPr>
          <w:p w14:paraId="58E24DBB" w14:textId="77777777" w:rsidR="0029104E" w:rsidRPr="00A068B0" w:rsidRDefault="0029104E" w:rsidP="00A068B0">
            <w:pPr>
              <w:spacing w:before="120" w:after="120"/>
              <w:rPr>
                <w:spacing w:val="0"/>
                <w:sz w:val="20"/>
              </w:rPr>
            </w:pPr>
          </w:p>
        </w:tc>
        <w:tc>
          <w:tcPr>
            <w:tcW w:w="840" w:type="dxa"/>
            <w:gridSpan w:val="3"/>
          </w:tcPr>
          <w:p w14:paraId="7CCCEEE0" w14:textId="77777777" w:rsidR="0029104E" w:rsidRPr="00A068B0" w:rsidRDefault="0029104E" w:rsidP="00A068B0">
            <w:pPr>
              <w:spacing w:before="120" w:after="120"/>
              <w:rPr>
                <w:spacing w:val="0"/>
                <w:sz w:val="20"/>
              </w:rPr>
            </w:pPr>
          </w:p>
        </w:tc>
        <w:tc>
          <w:tcPr>
            <w:tcW w:w="1512" w:type="dxa"/>
            <w:gridSpan w:val="5"/>
          </w:tcPr>
          <w:p w14:paraId="5CF4EF73" w14:textId="77777777" w:rsidR="0029104E" w:rsidRPr="00A068B0" w:rsidRDefault="0029104E" w:rsidP="00A068B0">
            <w:pPr>
              <w:spacing w:before="120" w:after="120"/>
              <w:rPr>
                <w:spacing w:val="0"/>
                <w:sz w:val="20"/>
              </w:rPr>
            </w:pPr>
          </w:p>
        </w:tc>
        <w:tc>
          <w:tcPr>
            <w:tcW w:w="948" w:type="dxa"/>
            <w:gridSpan w:val="2"/>
          </w:tcPr>
          <w:p w14:paraId="3B92F428" w14:textId="77777777" w:rsidR="0029104E" w:rsidRPr="00A068B0" w:rsidRDefault="0029104E" w:rsidP="00A068B0">
            <w:pPr>
              <w:spacing w:before="120" w:after="120"/>
              <w:rPr>
                <w:spacing w:val="0"/>
                <w:sz w:val="20"/>
              </w:rPr>
            </w:pPr>
          </w:p>
        </w:tc>
        <w:tc>
          <w:tcPr>
            <w:tcW w:w="1008" w:type="dxa"/>
            <w:gridSpan w:val="2"/>
            <w:vAlign w:val="bottom"/>
          </w:tcPr>
          <w:p w14:paraId="0FAD7328" w14:textId="77777777" w:rsidR="0029104E" w:rsidRPr="00A068B0" w:rsidRDefault="0029104E" w:rsidP="007B6BC8">
            <w:pPr>
              <w:spacing w:before="120" w:after="120"/>
              <w:jc w:val="left"/>
              <w:rPr>
                <w:spacing w:val="0"/>
                <w:sz w:val="20"/>
              </w:rPr>
            </w:pPr>
            <w:r w:rsidRPr="00A068B0">
              <w:rPr>
                <w:spacing w:val="0"/>
                <w:sz w:val="20"/>
              </w:rPr>
              <w:t>0.118</w:t>
            </w:r>
          </w:p>
        </w:tc>
        <w:tc>
          <w:tcPr>
            <w:tcW w:w="2425" w:type="dxa"/>
            <w:gridSpan w:val="2"/>
            <w:shd w:val="clear" w:color="auto" w:fill="B3B3B3"/>
          </w:tcPr>
          <w:p w14:paraId="0C278A18" w14:textId="77777777" w:rsidR="0029104E" w:rsidRPr="00A068B0" w:rsidRDefault="0029104E" w:rsidP="00A068B0">
            <w:pPr>
              <w:spacing w:before="120" w:after="120"/>
              <w:rPr>
                <w:spacing w:val="0"/>
                <w:sz w:val="20"/>
                <w:highlight w:val="black"/>
              </w:rPr>
            </w:pPr>
          </w:p>
        </w:tc>
      </w:tr>
      <w:tr w:rsidR="0029104E" w:rsidRPr="003B2076" w14:paraId="6395CE0C" w14:textId="77777777" w:rsidTr="000A6A63">
        <w:tc>
          <w:tcPr>
            <w:tcW w:w="1090" w:type="dxa"/>
          </w:tcPr>
          <w:p w14:paraId="0E5D5885" w14:textId="77777777" w:rsidR="0029104E" w:rsidRPr="00A068B0" w:rsidRDefault="0029104E" w:rsidP="00A068B0">
            <w:pPr>
              <w:spacing w:before="120" w:after="120"/>
              <w:rPr>
                <w:spacing w:val="0"/>
                <w:sz w:val="20"/>
              </w:rPr>
            </w:pPr>
            <w:r w:rsidRPr="00A068B0">
              <w:rPr>
                <w:spacing w:val="0"/>
                <w:sz w:val="20"/>
              </w:rPr>
              <w:t>20</w:t>
            </w:r>
          </w:p>
        </w:tc>
        <w:tc>
          <w:tcPr>
            <w:tcW w:w="1670" w:type="dxa"/>
            <w:gridSpan w:val="6"/>
          </w:tcPr>
          <w:p w14:paraId="2E1996DF" w14:textId="77777777" w:rsidR="0029104E" w:rsidRPr="00A068B0" w:rsidRDefault="0029104E" w:rsidP="00A068B0">
            <w:pPr>
              <w:spacing w:before="120" w:after="120"/>
              <w:rPr>
                <w:spacing w:val="0"/>
                <w:sz w:val="20"/>
              </w:rPr>
            </w:pPr>
          </w:p>
        </w:tc>
        <w:tc>
          <w:tcPr>
            <w:tcW w:w="840" w:type="dxa"/>
            <w:gridSpan w:val="3"/>
          </w:tcPr>
          <w:p w14:paraId="26BDB777" w14:textId="77777777" w:rsidR="0029104E" w:rsidRPr="00A068B0" w:rsidRDefault="0029104E" w:rsidP="00A068B0">
            <w:pPr>
              <w:spacing w:before="120" w:after="120"/>
              <w:rPr>
                <w:spacing w:val="0"/>
                <w:sz w:val="20"/>
              </w:rPr>
            </w:pPr>
          </w:p>
        </w:tc>
        <w:tc>
          <w:tcPr>
            <w:tcW w:w="1512" w:type="dxa"/>
            <w:gridSpan w:val="5"/>
          </w:tcPr>
          <w:p w14:paraId="57340A86" w14:textId="77777777" w:rsidR="0029104E" w:rsidRPr="00A068B0" w:rsidRDefault="0029104E" w:rsidP="00A068B0">
            <w:pPr>
              <w:spacing w:before="120" w:after="120"/>
              <w:rPr>
                <w:spacing w:val="0"/>
                <w:sz w:val="20"/>
              </w:rPr>
            </w:pPr>
          </w:p>
        </w:tc>
        <w:tc>
          <w:tcPr>
            <w:tcW w:w="948" w:type="dxa"/>
            <w:gridSpan w:val="2"/>
          </w:tcPr>
          <w:p w14:paraId="02849CA9" w14:textId="77777777" w:rsidR="0029104E" w:rsidRPr="00A068B0" w:rsidRDefault="0029104E" w:rsidP="00A068B0">
            <w:pPr>
              <w:spacing w:before="120" w:after="120"/>
              <w:rPr>
                <w:spacing w:val="0"/>
                <w:sz w:val="20"/>
              </w:rPr>
            </w:pPr>
          </w:p>
        </w:tc>
        <w:tc>
          <w:tcPr>
            <w:tcW w:w="1008" w:type="dxa"/>
            <w:gridSpan w:val="2"/>
            <w:vAlign w:val="bottom"/>
          </w:tcPr>
          <w:p w14:paraId="347ABB0A" w14:textId="77777777" w:rsidR="0029104E" w:rsidRPr="00A068B0" w:rsidRDefault="0029104E" w:rsidP="007B6BC8">
            <w:pPr>
              <w:spacing w:before="120" w:after="120"/>
              <w:jc w:val="left"/>
              <w:rPr>
                <w:spacing w:val="0"/>
                <w:sz w:val="20"/>
              </w:rPr>
            </w:pPr>
            <w:r w:rsidRPr="00A068B0">
              <w:rPr>
                <w:spacing w:val="0"/>
                <w:sz w:val="20"/>
              </w:rPr>
              <w:t>0.092</w:t>
            </w:r>
          </w:p>
        </w:tc>
        <w:tc>
          <w:tcPr>
            <w:tcW w:w="2425" w:type="dxa"/>
            <w:gridSpan w:val="2"/>
            <w:shd w:val="clear" w:color="auto" w:fill="B3B3B3"/>
          </w:tcPr>
          <w:p w14:paraId="63663896" w14:textId="77777777" w:rsidR="0029104E" w:rsidRPr="00A068B0" w:rsidRDefault="0029104E" w:rsidP="00A068B0">
            <w:pPr>
              <w:spacing w:before="120" w:after="120"/>
              <w:rPr>
                <w:spacing w:val="0"/>
                <w:sz w:val="20"/>
                <w:highlight w:val="black"/>
              </w:rPr>
            </w:pPr>
          </w:p>
        </w:tc>
      </w:tr>
      <w:tr w:rsidR="0029104E" w:rsidRPr="003B2076" w14:paraId="606FAEC6" w14:textId="77777777" w:rsidTr="000A6A63">
        <w:tc>
          <w:tcPr>
            <w:tcW w:w="1090" w:type="dxa"/>
          </w:tcPr>
          <w:p w14:paraId="050E905C" w14:textId="77777777" w:rsidR="0029104E" w:rsidRPr="00A068B0" w:rsidRDefault="0029104E" w:rsidP="00A068B0">
            <w:pPr>
              <w:spacing w:before="120" w:after="120"/>
              <w:rPr>
                <w:spacing w:val="0"/>
                <w:sz w:val="20"/>
              </w:rPr>
            </w:pPr>
            <w:r w:rsidRPr="00A068B0">
              <w:rPr>
                <w:spacing w:val="0"/>
                <w:sz w:val="20"/>
              </w:rPr>
              <w:lastRenderedPageBreak/>
              <w:t>21</w:t>
            </w:r>
          </w:p>
        </w:tc>
        <w:tc>
          <w:tcPr>
            <w:tcW w:w="1670" w:type="dxa"/>
            <w:gridSpan w:val="6"/>
          </w:tcPr>
          <w:p w14:paraId="1AC4BF6A" w14:textId="77777777" w:rsidR="0029104E" w:rsidRPr="00A068B0" w:rsidRDefault="0029104E" w:rsidP="00A068B0">
            <w:pPr>
              <w:spacing w:before="120" w:after="120"/>
              <w:rPr>
                <w:spacing w:val="0"/>
                <w:sz w:val="20"/>
              </w:rPr>
            </w:pPr>
          </w:p>
        </w:tc>
        <w:tc>
          <w:tcPr>
            <w:tcW w:w="840" w:type="dxa"/>
            <w:gridSpan w:val="3"/>
          </w:tcPr>
          <w:p w14:paraId="08EFFC82" w14:textId="77777777" w:rsidR="0029104E" w:rsidRPr="00A068B0" w:rsidRDefault="0029104E" w:rsidP="00A068B0">
            <w:pPr>
              <w:spacing w:before="120" w:after="120"/>
              <w:rPr>
                <w:spacing w:val="0"/>
                <w:sz w:val="20"/>
              </w:rPr>
            </w:pPr>
          </w:p>
        </w:tc>
        <w:tc>
          <w:tcPr>
            <w:tcW w:w="1512" w:type="dxa"/>
            <w:gridSpan w:val="5"/>
          </w:tcPr>
          <w:p w14:paraId="79B6C723" w14:textId="77777777" w:rsidR="0029104E" w:rsidRPr="00A068B0" w:rsidRDefault="0029104E" w:rsidP="00A068B0">
            <w:pPr>
              <w:spacing w:before="120" w:after="120"/>
              <w:rPr>
                <w:spacing w:val="0"/>
                <w:sz w:val="20"/>
              </w:rPr>
            </w:pPr>
          </w:p>
        </w:tc>
        <w:tc>
          <w:tcPr>
            <w:tcW w:w="948" w:type="dxa"/>
            <w:gridSpan w:val="2"/>
          </w:tcPr>
          <w:p w14:paraId="74028797" w14:textId="77777777" w:rsidR="0029104E" w:rsidRPr="00A068B0" w:rsidRDefault="0029104E" w:rsidP="00A068B0">
            <w:pPr>
              <w:spacing w:before="120" w:after="120"/>
              <w:rPr>
                <w:spacing w:val="0"/>
                <w:sz w:val="20"/>
              </w:rPr>
            </w:pPr>
          </w:p>
        </w:tc>
        <w:tc>
          <w:tcPr>
            <w:tcW w:w="1008" w:type="dxa"/>
            <w:gridSpan w:val="2"/>
            <w:vAlign w:val="bottom"/>
          </w:tcPr>
          <w:p w14:paraId="2018B20E" w14:textId="77777777" w:rsidR="0029104E" w:rsidRPr="00A068B0" w:rsidRDefault="0029104E" w:rsidP="007B6BC8">
            <w:pPr>
              <w:spacing w:before="120" w:after="120"/>
              <w:jc w:val="left"/>
              <w:rPr>
                <w:spacing w:val="0"/>
                <w:sz w:val="20"/>
              </w:rPr>
            </w:pPr>
            <w:r w:rsidRPr="00A068B0">
              <w:rPr>
                <w:spacing w:val="0"/>
                <w:sz w:val="20"/>
              </w:rPr>
              <w:t>0.107</w:t>
            </w:r>
          </w:p>
        </w:tc>
        <w:tc>
          <w:tcPr>
            <w:tcW w:w="2425" w:type="dxa"/>
            <w:gridSpan w:val="2"/>
          </w:tcPr>
          <w:p w14:paraId="6E7382D9" w14:textId="77777777" w:rsidR="0029104E" w:rsidRPr="00A068B0" w:rsidRDefault="0029104E" w:rsidP="00A068B0">
            <w:pPr>
              <w:spacing w:before="120" w:after="120"/>
              <w:rPr>
                <w:spacing w:val="0"/>
                <w:sz w:val="20"/>
              </w:rPr>
            </w:pPr>
            <w:r w:rsidRPr="00A068B0">
              <w:rPr>
                <w:spacing w:val="0"/>
                <w:sz w:val="20"/>
              </w:rPr>
              <w:t>0.160</w:t>
            </w:r>
          </w:p>
        </w:tc>
      </w:tr>
      <w:tr w:rsidR="0029104E" w:rsidRPr="003B2076" w14:paraId="3C497AB1" w14:textId="77777777" w:rsidTr="000A6A63">
        <w:tc>
          <w:tcPr>
            <w:tcW w:w="1090" w:type="dxa"/>
          </w:tcPr>
          <w:p w14:paraId="3790CA28" w14:textId="77777777" w:rsidR="0029104E" w:rsidRPr="00A068B0" w:rsidRDefault="0029104E" w:rsidP="00A068B0">
            <w:pPr>
              <w:spacing w:before="120" w:after="120"/>
              <w:rPr>
                <w:spacing w:val="0"/>
                <w:sz w:val="20"/>
              </w:rPr>
            </w:pPr>
            <w:r w:rsidRPr="00A068B0">
              <w:rPr>
                <w:spacing w:val="0"/>
                <w:sz w:val="20"/>
              </w:rPr>
              <w:t>22</w:t>
            </w:r>
          </w:p>
        </w:tc>
        <w:tc>
          <w:tcPr>
            <w:tcW w:w="1670" w:type="dxa"/>
            <w:gridSpan w:val="6"/>
          </w:tcPr>
          <w:p w14:paraId="48A82D68" w14:textId="77777777" w:rsidR="0029104E" w:rsidRPr="00A068B0" w:rsidRDefault="0029104E" w:rsidP="00A068B0">
            <w:pPr>
              <w:spacing w:before="120" w:after="120"/>
              <w:rPr>
                <w:spacing w:val="0"/>
                <w:sz w:val="20"/>
              </w:rPr>
            </w:pPr>
          </w:p>
        </w:tc>
        <w:tc>
          <w:tcPr>
            <w:tcW w:w="840" w:type="dxa"/>
            <w:gridSpan w:val="3"/>
          </w:tcPr>
          <w:p w14:paraId="76E2D68E" w14:textId="77777777" w:rsidR="0029104E" w:rsidRPr="00A068B0" w:rsidRDefault="0029104E" w:rsidP="00A068B0">
            <w:pPr>
              <w:spacing w:before="120" w:after="120"/>
              <w:rPr>
                <w:spacing w:val="0"/>
                <w:sz w:val="20"/>
              </w:rPr>
            </w:pPr>
          </w:p>
        </w:tc>
        <w:tc>
          <w:tcPr>
            <w:tcW w:w="1512" w:type="dxa"/>
            <w:gridSpan w:val="5"/>
          </w:tcPr>
          <w:p w14:paraId="774DF560" w14:textId="77777777" w:rsidR="0029104E" w:rsidRPr="00A068B0" w:rsidRDefault="0029104E" w:rsidP="00A068B0">
            <w:pPr>
              <w:spacing w:before="120" w:after="120"/>
              <w:rPr>
                <w:spacing w:val="0"/>
                <w:sz w:val="20"/>
              </w:rPr>
            </w:pPr>
          </w:p>
        </w:tc>
        <w:tc>
          <w:tcPr>
            <w:tcW w:w="948" w:type="dxa"/>
            <w:gridSpan w:val="2"/>
          </w:tcPr>
          <w:p w14:paraId="04CB6462" w14:textId="77777777" w:rsidR="0029104E" w:rsidRPr="00A068B0" w:rsidRDefault="0029104E" w:rsidP="00A068B0">
            <w:pPr>
              <w:spacing w:before="120" w:after="120"/>
              <w:rPr>
                <w:spacing w:val="0"/>
                <w:sz w:val="20"/>
              </w:rPr>
            </w:pPr>
          </w:p>
        </w:tc>
        <w:tc>
          <w:tcPr>
            <w:tcW w:w="1008" w:type="dxa"/>
            <w:gridSpan w:val="2"/>
            <w:vAlign w:val="bottom"/>
          </w:tcPr>
          <w:p w14:paraId="09D6A480" w14:textId="77777777" w:rsidR="0029104E" w:rsidRPr="00A068B0" w:rsidRDefault="0029104E" w:rsidP="007B6BC8">
            <w:pPr>
              <w:spacing w:before="120" w:after="120"/>
              <w:jc w:val="left"/>
              <w:rPr>
                <w:spacing w:val="0"/>
                <w:sz w:val="20"/>
              </w:rPr>
            </w:pPr>
            <w:r w:rsidRPr="00A068B0">
              <w:rPr>
                <w:spacing w:val="0"/>
                <w:sz w:val="20"/>
              </w:rPr>
              <w:t>0.084</w:t>
            </w:r>
          </w:p>
        </w:tc>
        <w:tc>
          <w:tcPr>
            <w:tcW w:w="2425" w:type="dxa"/>
            <w:gridSpan w:val="2"/>
            <w:shd w:val="clear" w:color="auto" w:fill="B3B3B3"/>
          </w:tcPr>
          <w:p w14:paraId="0A716C04" w14:textId="77777777" w:rsidR="0029104E" w:rsidRPr="00A068B0" w:rsidRDefault="0029104E" w:rsidP="00A068B0">
            <w:pPr>
              <w:spacing w:before="120" w:after="120"/>
              <w:rPr>
                <w:spacing w:val="0"/>
                <w:sz w:val="20"/>
              </w:rPr>
            </w:pPr>
          </w:p>
        </w:tc>
      </w:tr>
      <w:tr w:rsidR="0029104E" w:rsidRPr="003B2076" w14:paraId="48E2B320" w14:textId="77777777" w:rsidTr="000A6A63">
        <w:tc>
          <w:tcPr>
            <w:tcW w:w="1090" w:type="dxa"/>
          </w:tcPr>
          <w:p w14:paraId="69F4BCB4" w14:textId="77777777" w:rsidR="0029104E" w:rsidRPr="00A068B0" w:rsidRDefault="0029104E" w:rsidP="00A068B0">
            <w:pPr>
              <w:spacing w:before="120" w:after="120"/>
              <w:rPr>
                <w:spacing w:val="0"/>
                <w:sz w:val="20"/>
              </w:rPr>
            </w:pPr>
            <w:r w:rsidRPr="00A068B0">
              <w:rPr>
                <w:spacing w:val="0"/>
                <w:sz w:val="20"/>
              </w:rPr>
              <w:t>23</w:t>
            </w:r>
          </w:p>
        </w:tc>
        <w:tc>
          <w:tcPr>
            <w:tcW w:w="1670" w:type="dxa"/>
            <w:gridSpan w:val="6"/>
          </w:tcPr>
          <w:p w14:paraId="6CF82E83" w14:textId="77777777" w:rsidR="0029104E" w:rsidRPr="00A068B0" w:rsidRDefault="0029104E" w:rsidP="00A068B0">
            <w:pPr>
              <w:spacing w:before="120" w:after="120"/>
              <w:rPr>
                <w:spacing w:val="0"/>
                <w:sz w:val="20"/>
              </w:rPr>
            </w:pPr>
          </w:p>
        </w:tc>
        <w:tc>
          <w:tcPr>
            <w:tcW w:w="840" w:type="dxa"/>
            <w:gridSpan w:val="3"/>
          </w:tcPr>
          <w:p w14:paraId="081D51BA" w14:textId="77777777" w:rsidR="0029104E" w:rsidRPr="00A068B0" w:rsidRDefault="0029104E" w:rsidP="00A068B0">
            <w:pPr>
              <w:spacing w:before="120" w:after="120"/>
              <w:rPr>
                <w:spacing w:val="0"/>
                <w:sz w:val="20"/>
              </w:rPr>
            </w:pPr>
          </w:p>
        </w:tc>
        <w:tc>
          <w:tcPr>
            <w:tcW w:w="1512" w:type="dxa"/>
            <w:gridSpan w:val="5"/>
          </w:tcPr>
          <w:p w14:paraId="67D5030B" w14:textId="77777777" w:rsidR="0029104E" w:rsidRPr="00A068B0" w:rsidRDefault="0029104E" w:rsidP="00A068B0">
            <w:pPr>
              <w:spacing w:before="120" w:after="120"/>
              <w:rPr>
                <w:spacing w:val="0"/>
                <w:sz w:val="20"/>
              </w:rPr>
            </w:pPr>
          </w:p>
        </w:tc>
        <w:tc>
          <w:tcPr>
            <w:tcW w:w="948" w:type="dxa"/>
            <w:gridSpan w:val="2"/>
          </w:tcPr>
          <w:p w14:paraId="71E298DB" w14:textId="77777777" w:rsidR="0029104E" w:rsidRPr="00A068B0" w:rsidRDefault="0029104E" w:rsidP="00A068B0">
            <w:pPr>
              <w:spacing w:before="120" w:after="120"/>
              <w:rPr>
                <w:spacing w:val="0"/>
                <w:sz w:val="20"/>
              </w:rPr>
            </w:pPr>
          </w:p>
        </w:tc>
        <w:tc>
          <w:tcPr>
            <w:tcW w:w="1008" w:type="dxa"/>
            <w:gridSpan w:val="2"/>
            <w:vAlign w:val="bottom"/>
          </w:tcPr>
          <w:p w14:paraId="1D0EFDED" w14:textId="77777777" w:rsidR="0029104E" w:rsidRPr="00A068B0" w:rsidRDefault="0029104E" w:rsidP="007B6BC8">
            <w:pPr>
              <w:spacing w:before="120" w:after="120"/>
              <w:jc w:val="left"/>
              <w:rPr>
                <w:spacing w:val="0"/>
                <w:sz w:val="20"/>
              </w:rPr>
            </w:pPr>
            <w:r w:rsidRPr="00A068B0">
              <w:rPr>
                <w:spacing w:val="0"/>
                <w:sz w:val="20"/>
              </w:rPr>
              <w:t>0.098</w:t>
            </w:r>
          </w:p>
        </w:tc>
        <w:tc>
          <w:tcPr>
            <w:tcW w:w="2425" w:type="dxa"/>
            <w:gridSpan w:val="2"/>
          </w:tcPr>
          <w:p w14:paraId="63302405" w14:textId="77777777" w:rsidR="0029104E" w:rsidRPr="00A068B0" w:rsidRDefault="0029104E" w:rsidP="00A068B0">
            <w:pPr>
              <w:spacing w:before="120" w:after="120"/>
              <w:rPr>
                <w:spacing w:val="0"/>
                <w:sz w:val="20"/>
              </w:rPr>
            </w:pPr>
            <w:r w:rsidRPr="00A068B0">
              <w:rPr>
                <w:spacing w:val="0"/>
                <w:sz w:val="20"/>
              </w:rPr>
              <w:t>0.147</w:t>
            </w:r>
          </w:p>
        </w:tc>
      </w:tr>
      <w:tr w:rsidR="0029104E" w:rsidRPr="003B2076" w14:paraId="3477BA9F" w14:textId="77777777" w:rsidTr="000A6A63">
        <w:tc>
          <w:tcPr>
            <w:tcW w:w="1090" w:type="dxa"/>
          </w:tcPr>
          <w:p w14:paraId="3BFEAE43" w14:textId="77777777" w:rsidR="0029104E" w:rsidRPr="00A068B0" w:rsidRDefault="0029104E" w:rsidP="00A068B0">
            <w:pPr>
              <w:spacing w:before="120" w:after="120"/>
              <w:rPr>
                <w:spacing w:val="0"/>
                <w:sz w:val="20"/>
              </w:rPr>
            </w:pPr>
            <w:r w:rsidRPr="00A068B0">
              <w:rPr>
                <w:spacing w:val="0"/>
                <w:sz w:val="20"/>
              </w:rPr>
              <w:t>24</w:t>
            </w:r>
          </w:p>
        </w:tc>
        <w:tc>
          <w:tcPr>
            <w:tcW w:w="1670" w:type="dxa"/>
            <w:gridSpan w:val="6"/>
          </w:tcPr>
          <w:p w14:paraId="34701FCD" w14:textId="77777777" w:rsidR="0029104E" w:rsidRPr="00A068B0" w:rsidRDefault="0029104E" w:rsidP="00A068B0">
            <w:pPr>
              <w:spacing w:before="120" w:after="120"/>
              <w:rPr>
                <w:spacing w:val="0"/>
                <w:sz w:val="20"/>
              </w:rPr>
            </w:pPr>
          </w:p>
        </w:tc>
        <w:tc>
          <w:tcPr>
            <w:tcW w:w="840" w:type="dxa"/>
            <w:gridSpan w:val="3"/>
          </w:tcPr>
          <w:p w14:paraId="4C80BEAF" w14:textId="77777777" w:rsidR="0029104E" w:rsidRPr="00A068B0" w:rsidRDefault="0029104E" w:rsidP="00A068B0">
            <w:pPr>
              <w:spacing w:before="120" w:after="120"/>
              <w:rPr>
                <w:spacing w:val="0"/>
                <w:sz w:val="20"/>
              </w:rPr>
            </w:pPr>
          </w:p>
        </w:tc>
        <w:tc>
          <w:tcPr>
            <w:tcW w:w="1512" w:type="dxa"/>
            <w:gridSpan w:val="5"/>
          </w:tcPr>
          <w:p w14:paraId="022016CB" w14:textId="77777777" w:rsidR="0029104E" w:rsidRPr="00A068B0" w:rsidRDefault="0029104E" w:rsidP="00A068B0">
            <w:pPr>
              <w:spacing w:before="120" w:after="120"/>
              <w:rPr>
                <w:spacing w:val="0"/>
                <w:sz w:val="20"/>
              </w:rPr>
            </w:pPr>
          </w:p>
        </w:tc>
        <w:tc>
          <w:tcPr>
            <w:tcW w:w="948" w:type="dxa"/>
            <w:gridSpan w:val="2"/>
          </w:tcPr>
          <w:p w14:paraId="24172DB5" w14:textId="77777777" w:rsidR="0029104E" w:rsidRPr="00A068B0" w:rsidRDefault="0029104E" w:rsidP="00A068B0">
            <w:pPr>
              <w:spacing w:before="120" w:after="120"/>
              <w:rPr>
                <w:spacing w:val="0"/>
                <w:sz w:val="20"/>
              </w:rPr>
            </w:pPr>
          </w:p>
        </w:tc>
        <w:tc>
          <w:tcPr>
            <w:tcW w:w="1008" w:type="dxa"/>
            <w:gridSpan w:val="2"/>
            <w:vAlign w:val="bottom"/>
          </w:tcPr>
          <w:p w14:paraId="284148EE" w14:textId="77777777" w:rsidR="0029104E" w:rsidRPr="00A068B0" w:rsidRDefault="0029104E" w:rsidP="007B6BC8">
            <w:pPr>
              <w:spacing w:before="120" w:after="120"/>
              <w:jc w:val="left"/>
              <w:rPr>
                <w:spacing w:val="0"/>
                <w:sz w:val="20"/>
              </w:rPr>
            </w:pPr>
            <w:r w:rsidRPr="00A068B0">
              <w:rPr>
                <w:spacing w:val="0"/>
                <w:sz w:val="20"/>
              </w:rPr>
              <w:t>0.077</w:t>
            </w:r>
          </w:p>
        </w:tc>
        <w:tc>
          <w:tcPr>
            <w:tcW w:w="2425" w:type="dxa"/>
            <w:gridSpan w:val="2"/>
            <w:shd w:val="clear" w:color="auto" w:fill="B3B3B3"/>
          </w:tcPr>
          <w:p w14:paraId="6B97AA93" w14:textId="77777777" w:rsidR="0029104E" w:rsidRPr="00A068B0" w:rsidRDefault="0029104E" w:rsidP="00A068B0">
            <w:pPr>
              <w:spacing w:before="120" w:after="120"/>
              <w:rPr>
                <w:spacing w:val="0"/>
                <w:sz w:val="20"/>
              </w:rPr>
            </w:pPr>
          </w:p>
        </w:tc>
      </w:tr>
      <w:tr w:rsidR="0029104E" w:rsidRPr="003B2076" w14:paraId="2EA70214" w14:textId="77777777" w:rsidTr="000A6A63">
        <w:tc>
          <w:tcPr>
            <w:tcW w:w="1090" w:type="dxa"/>
          </w:tcPr>
          <w:p w14:paraId="703F2AEB" w14:textId="77777777" w:rsidR="0029104E" w:rsidRPr="00A068B0" w:rsidRDefault="0029104E" w:rsidP="00A068B0">
            <w:pPr>
              <w:spacing w:before="120" w:after="120"/>
              <w:rPr>
                <w:spacing w:val="0"/>
                <w:sz w:val="20"/>
              </w:rPr>
            </w:pPr>
            <w:r w:rsidRPr="00A068B0">
              <w:rPr>
                <w:spacing w:val="0"/>
                <w:sz w:val="20"/>
              </w:rPr>
              <w:t>25</w:t>
            </w:r>
          </w:p>
        </w:tc>
        <w:tc>
          <w:tcPr>
            <w:tcW w:w="1670" w:type="dxa"/>
            <w:gridSpan w:val="6"/>
          </w:tcPr>
          <w:p w14:paraId="425E6C50" w14:textId="77777777" w:rsidR="0029104E" w:rsidRPr="00A068B0" w:rsidRDefault="0029104E" w:rsidP="00A068B0">
            <w:pPr>
              <w:spacing w:before="120" w:after="120"/>
              <w:rPr>
                <w:spacing w:val="0"/>
                <w:sz w:val="20"/>
              </w:rPr>
            </w:pPr>
          </w:p>
        </w:tc>
        <w:tc>
          <w:tcPr>
            <w:tcW w:w="840" w:type="dxa"/>
            <w:gridSpan w:val="3"/>
          </w:tcPr>
          <w:p w14:paraId="3B6E051E" w14:textId="77777777" w:rsidR="0029104E" w:rsidRPr="00A068B0" w:rsidRDefault="0029104E" w:rsidP="00A068B0">
            <w:pPr>
              <w:spacing w:before="120" w:after="120"/>
              <w:rPr>
                <w:spacing w:val="0"/>
                <w:sz w:val="20"/>
              </w:rPr>
            </w:pPr>
          </w:p>
        </w:tc>
        <w:tc>
          <w:tcPr>
            <w:tcW w:w="1512" w:type="dxa"/>
            <w:gridSpan w:val="5"/>
          </w:tcPr>
          <w:p w14:paraId="06C71164" w14:textId="77777777" w:rsidR="0029104E" w:rsidRPr="00A068B0" w:rsidRDefault="0029104E" w:rsidP="00A068B0">
            <w:pPr>
              <w:spacing w:before="120" w:after="120"/>
              <w:rPr>
                <w:spacing w:val="0"/>
                <w:sz w:val="20"/>
              </w:rPr>
            </w:pPr>
          </w:p>
        </w:tc>
        <w:tc>
          <w:tcPr>
            <w:tcW w:w="948" w:type="dxa"/>
            <w:gridSpan w:val="2"/>
          </w:tcPr>
          <w:p w14:paraId="1DF2D35E" w14:textId="77777777" w:rsidR="0029104E" w:rsidRPr="00A068B0" w:rsidRDefault="0029104E" w:rsidP="00A068B0">
            <w:pPr>
              <w:spacing w:before="120" w:after="120"/>
              <w:rPr>
                <w:spacing w:val="0"/>
                <w:sz w:val="20"/>
              </w:rPr>
            </w:pPr>
          </w:p>
        </w:tc>
        <w:tc>
          <w:tcPr>
            <w:tcW w:w="1008" w:type="dxa"/>
            <w:gridSpan w:val="2"/>
            <w:vAlign w:val="bottom"/>
          </w:tcPr>
          <w:p w14:paraId="07A36CCE" w14:textId="77777777" w:rsidR="0029104E" w:rsidRPr="00A068B0" w:rsidRDefault="0029104E" w:rsidP="007B6BC8">
            <w:pPr>
              <w:spacing w:before="120" w:after="120"/>
              <w:jc w:val="left"/>
              <w:rPr>
                <w:spacing w:val="0"/>
                <w:sz w:val="20"/>
              </w:rPr>
            </w:pPr>
            <w:r w:rsidRPr="00A068B0">
              <w:rPr>
                <w:spacing w:val="0"/>
                <w:sz w:val="20"/>
              </w:rPr>
              <w:t>0.090</w:t>
            </w:r>
          </w:p>
        </w:tc>
        <w:tc>
          <w:tcPr>
            <w:tcW w:w="2425" w:type="dxa"/>
            <w:gridSpan w:val="2"/>
          </w:tcPr>
          <w:p w14:paraId="2391E265" w14:textId="77777777" w:rsidR="0029104E" w:rsidRPr="00A068B0" w:rsidRDefault="0029104E" w:rsidP="00A068B0">
            <w:pPr>
              <w:spacing w:before="120" w:after="120"/>
              <w:rPr>
                <w:spacing w:val="0"/>
                <w:sz w:val="20"/>
              </w:rPr>
            </w:pPr>
            <w:r w:rsidRPr="00A068B0">
              <w:rPr>
                <w:spacing w:val="0"/>
                <w:sz w:val="20"/>
              </w:rPr>
              <w:t>0.135</w:t>
            </w:r>
          </w:p>
        </w:tc>
      </w:tr>
      <w:tr w:rsidR="0029104E" w:rsidRPr="003B2076" w14:paraId="1259A127" w14:textId="77777777" w:rsidTr="000A6A63">
        <w:tc>
          <w:tcPr>
            <w:tcW w:w="1090" w:type="dxa"/>
          </w:tcPr>
          <w:p w14:paraId="58077462" w14:textId="77777777" w:rsidR="0029104E" w:rsidRPr="00A068B0" w:rsidRDefault="0029104E" w:rsidP="00A068B0">
            <w:pPr>
              <w:spacing w:before="120" w:after="120"/>
              <w:rPr>
                <w:spacing w:val="0"/>
                <w:sz w:val="20"/>
              </w:rPr>
            </w:pPr>
            <w:r w:rsidRPr="00A068B0">
              <w:rPr>
                <w:spacing w:val="0"/>
                <w:sz w:val="20"/>
              </w:rPr>
              <w:t>26</w:t>
            </w:r>
          </w:p>
        </w:tc>
        <w:tc>
          <w:tcPr>
            <w:tcW w:w="1670" w:type="dxa"/>
            <w:gridSpan w:val="6"/>
          </w:tcPr>
          <w:p w14:paraId="3108B981" w14:textId="77777777" w:rsidR="0029104E" w:rsidRPr="00A068B0" w:rsidRDefault="0029104E" w:rsidP="00A068B0">
            <w:pPr>
              <w:spacing w:before="120" w:after="120"/>
              <w:rPr>
                <w:spacing w:val="0"/>
                <w:sz w:val="20"/>
              </w:rPr>
            </w:pPr>
          </w:p>
        </w:tc>
        <w:tc>
          <w:tcPr>
            <w:tcW w:w="840" w:type="dxa"/>
            <w:gridSpan w:val="3"/>
          </w:tcPr>
          <w:p w14:paraId="36C164E7" w14:textId="77777777" w:rsidR="0029104E" w:rsidRPr="00A068B0" w:rsidRDefault="0029104E" w:rsidP="00A068B0">
            <w:pPr>
              <w:spacing w:before="120" w:after="120"/>
              <w:rPr>
                <w:spacing w:val="0"/>
                <w:sz w:val="20"/>
              </w:rPr>
            </w:pPr>
          </w:p>
        </w:tc>
        <w:tc>
          <w:tcPr>
            <w:tcW w:w="1512" w:type="dxa"/>
            <w:gridSpan w:val="5"/>
          </w:tcPr>
          <w:p w14:paraId="3448BFFF" w14:textId="77777777" w:rsidR="0029104E" w:rsidRPr="00A068B0" w:rsidRDefault="0029104E" w:rsidP="00A068B0">
            <w:pPr>
              <w:spacing w:before="120" w:after="120"/>
              <w:rPr>
                <w:spacing w:val="0"/>
                <w:sz w:val="20"/>
              </w:rPr>
            </w:pPr>
          </w:p>
        </w:tc>
        <w:tc>
          <w:tcPr>
            <w:tcW w:w="948" w:type="dxa"/>
            <w:gridSpan w:val="2"/>
          </w:tcPr>
          <w:p w14:paraId="65FA5773" w14:textId="77777777" w:rsidR="0029104E" w:rsidRPr="00A068B0" w:rsidRDefault="0029104E" w:rsidP="00A068B0">
            <w:pPr>
              <w:spacing w:before="120" w:after="120"/>
              <w:rPr>
                <w:spacing w:val="0"/>
                <w:sz w:val="20"/>
              </w:rPr>
            </w:pPr>
          </w:p>
        </w:tc>
        <w:tc>
          <w:tcPr>
            <w:tcW w:w="1008" w:type="dxa"/>
            <w:gridSpan w:val="2"/>
            <w:vAlign w:val="bottom"/>
          </w:tcPr>
          <w:p w14:paraId="4FF9D15C" w14:textId="77777777" w:rsidR="0029104E" w:rsidRPr="00A068B0" w:rsidRDefault="0029104E" w:rsidP="007B6BC8">
            <w:pPr>
              <w:spacing w:before="120" w:after="120"/>
              <w:jc w:val="left"/>
              <w:rPr>
                <w:spacing w:val="0"/>
                <w:sz w:val="20"/>
              </w:rPr>
            </w:pPr>
            <w:r w:rsidRPr="00A068B0">
              <w:rPr>
                <w:spacing w:val="0"/>
                <w:sz w:val="20"/>
              </w:rPr>
              <w:t>0.071</w:t>
            </w:r>
          </w:p>
        </w:tc>
        <w:tc>
          <w:tcPr>
            <w:tcW w:w="2425" w:type="dxa"/>
            <w:gridSpan w:val="2"/>
            <w:shd w:val="clear" w:color="auto" w:fill="B3B3B3"/>
          </w:tcPr>
          <w:p w14:paraId="3DE1968E" w14:textId="77777777" w:rsidR="0029104E" w:rsidRPr="00A068B0" w:rsidRDefault="0029104E" w:rsidP="00A068B0">
            <w:pPr>
              <w:spacing w:before="120" w:after="120"/>
              <w:rPr>
                <w:spacing w:val="0"/>
                <w:sz w:val="20"/>
              </w:rPr>
            </w:pPr>
          </w:p>
        </w:tc>
      </w:tr>
      <w:tr w:rsidR="0029104E" w:rsidRPr="003B2076" w14:paraId="6729A553" w14:textId="77777777" w:rsidTr="000A6A63">
        <w:tc>
          <w:tcPr>
            <w:tcW w:w="1090" w:type="dxa"/>
          </w:tcPr>
          <w:p w14:paraId="1388074C" w14:textId="77777777" w:rsidR="0029104E" w:rsidRPr="00A068B0" w:rsidRDefault="0029104E" w:rsidP="00A068B0">
            <w:pPr>
              <w:spacing w:before="120" w:after="120"/>
              <w:rPr>
                <w:spacing w:val="0"/>
                <w:sz w:val="20"/>
              </w:rPr>
            </w:pPr>
            <w:r w:rsidRPr="00A068B0">
              <w:rPr>
                <w:spacing w:val="0"/>
                <w:sz w:val="20"/>
              </w:rPr>
              <w:t>27</w:t>
            </w:r>
          </w:p>
        </w:tc>
        <w:tc>
          <w:tcPr>
            <w:tcW w:w="1670" w:type="dxa"/>
            <w:gridSpan w:val="6"/>
          </w:tcPr>
          <w:p w14:paraId="648CB5F0" w14:textId="77777777" w:rsidR="0029104E" w:rsidRPr="00A068B0" w:rsidRDefault="0029104E" w:rsidP="00A068B0">
            <w:pPr>
              <w:spacing w:before="120" w:after="120"/>
              <w:rPr>
                <w:spacing w:val="0"/>
                <w:sz w:val="20"/>
              </w:rPr>
            </w:pPr>
          </w:p>
        </w:tc>
        <w:tc>
          <w:tcPr>
            <w:tcW w:w="840" w:type="dxa"/>
            <w:gridSpan w:val="3"/>
          </w:tcPr>
          <w:p w14:paraId="052CB566" w14:textId="77777777" w:rsidR="0029104E" w:rsidRPr="00A068B0" w:rsidRDefault="0029104E" w:rsidP="00A068B0">
            <w:pPr>
              <w:spacing w:before="120" w:after="120"/>
              <w:rPr>
                <w:spacing w:val="0"/>
                <w:sz w:val="20"/>
              </w:rPr>
            </w:pPr>
          </w:p>
        </w:tc>
        <w:tc>
          <w:tcPr>
            <w:tcW w:w="1512" w:type="dxa"/>
            <w:gridSpan w:val="5"/>
          </w:tcPr>
          <w:p w14:paraId="1F37AB2D" w14:textId="77777777" w:rsidR="0029104E" w:rsidRPr="00A068B0" w:rsidRDefault="0029104E" w:rsidP="00A068B0">
            <w:pPr>
              <w:spacing w:before="120" w:after="120"/>
              <w:rPr>
                <w:spacing w:val="0"/>
                <w:sz w:val="20"/>
              </w:rPr>
            </w:pPr>
          </w:p>
        </w:tc>
        <w:tc>
          <w:tcPr>
            <w:tcW w:w="948" w:type="dxa"/>
            <w:gridSpan w:val="2"/>
          </w:tcPr>
          <w:p w14:paraId="35AE9BC4" w14:textId="77777777" w:rsidR="0029104E" w:rsidRPr="00A068B0" w:rsidRDefault="0029104E" w:rsidP="00A068B0">
            <w:pPr>
              <w:spacing w:before="120" w:after="120"/>
              <w:rPr>
                <w:spacing w:val="0"/>
                <w:sz w:val="20"/>
              </w:rPr>
            </w:pPr>
          </w:p>
        </w:tc>
        <w:tc>
          <w:tcPr>
            <w:tcW w:w="1008" w:type="dxa"/>
            <w:gridSpan w:val="2"/>
            <w:vAlign w:val="bottom"/>
          </w:tcPr>
          <w:p w14:paraId="069A6D72" w14:textId="77777777" w:rsidR="0029104E" w:rsidRPr="00A068B0" w:rsidRDefault="0029104E" w:rsidP="007B6BC8">
            <w:pPr>
              <w:spacing w:before="120" w:after="120"/>
              <w:jc w:val="left"/>
              <w:rPr>
                <w:spacing w:val="0"/>
                <w:sz w:val="20"/>
              </w:rPr>
            </w:pPr>
            <w:r w:rsidRPr="00A068B0">
              <w:rPr>
                <w:spacing w:val="0"/>
                <w:sz w:val="20"/>
              </w:rPr>
              <w:t>0.083</w:t>
            </w:r>
          </w:p>
        </w:tc>
        <w:tc>
          <w:tcPr>
            <w:tcW w:w="2425" w:type="dxa"/>
            <w:gridSpan w:val="2"/>
          </w:tcPr>
          <w:p w14:paraId="6D656D93" w14:textId="77777777" w:rsidR="0029104E" w:rsidRPr="00A068B0" w:rsidRDefault="0029104E" w:rsidP="00A068B0">
            <w:pPr>
              <w:spacing w:before="120" w:after="120"/>
              <w:rPr>
                <w:spacing w:val="0"/>
                <w:sz w:val="20"/>
              </w:rPr>
            </w:pPr>
            <w:r w:rsidRPr="00A068B0">
              <w:rPr>
                <w:spacing w:val="0"/>
                <w:sz w:val="20"/>
              </w:rPr>
              <w:t>0.124</w:t>
            </w:r>
          </w:p>
        </w:tc>
      </w:tr>
      <w:tr w:rsidR="0029104E" w:rsidRPr="003B2076" w14:paraId="1E9A7504" w14:textId="77777777" w:rsidTr="000A6A63">
        <w:tc>
          <w:tcPr>
            <w:tcW w:w="1090" w:type="dxa"/>
          </w:tcPr>
          <w:p w14:paraId="43B843FC" w14:textId="77777777" w:rsidR="0029104E" w:rsidRPr="00A068B0" w:rsidRDefault="0029104E" w:rsidP="00A068B0">
            <w:pPr>
              <w:spacing w:before="120" w:after="120"/>
              <w:rPr>
                <w:spacing w:val="0"/>
                <w:sz w:val="20"/>
              </w:rPr>
            </w:pPr>
            <w:r w:rsidRPr="00A068B0">
              <w:rPr>
                <w:spacing w:val="0"/>
                <w:sz w:val="20"/>
              </w:rPr>
              <w:t>28</w:t>
            </w:r>
          </w:p>
        </w:tc>
        <w:tc>
          <w:tcPr>
            <w:tcW w:w="1670" w:type="dxa"/>
            <w:gridSpan w:val="6"/>
          </w:tcPr>
          <w:p w14:paraId="0F14E46E" w14:textId="77777777" w:rsidR="0029104E" w:rsidRPr="00A068B0" w:rsidRDefault="0029104E" w:rsidP="00A068B0">
            <w:pPr>
              <w:spacing w:before="120" w:after="120"/>
              <w:rPr>
                <w:spacing w:val="0"/>
                <w:sz w:val="20"/>
              </w:rPr>
            </w:pPr>
          </w:p>
        </w:tc>
        <w:tc>
          <w:tcPr>
            <w:tcW w:w="840" w:type="dxa"/>
            <w:gridSpan w:val="3"/>
          </w:tcPr>
          <w:p w14:paraId="2F8C072F" w14:textId="77777777" w:rsidR="0029104E" w:rsidRPr="00A068B0" w:rsidRDefault="0029104E" w:rsidP="00A068B0">
            <w:pPr>
              <w:spacing w:before="120" w:after="120"/>
              <w:rPr>
                <w:spacing w:val="0"/>
                <w:sz w:val="20"/>
              </w:rPr>
            </w:pPr>
          </w:p>
        </w:tc>
        <w:tc>
          <w:tcPr>
            <w:tcW w:w="1512" w:type="dxa"/>
            <w:gridSpan w:val="5"/>
          </w:tcPr>
          <w:p w14:paraId="29FC6AE5" w14:textId="77777777" w:rsidR="0029104E" w:rsidRPr="00A068B0" w:rsidRDefault="0029104E" w:rsidP="00A068B0">
            <w:pPr>
              <w:spacing w:before="120" w:after="120"/>
              <w:rPr>
                <w:spacing w:val="0"/>
                <w:sz w:val="20"/>
              </w:rPr>
            </w:pPr>
          </w:p>
        </w:tc>
        <w:tc>
          <w:tcPr>
            <w:tcW w:w="948" w:type="dxa"/>
            <w:gridSpan w:val="2"/>
          </w:tcPr>
          <w:p w14:paraId="539D9E58" w14:textId="77777777" w:rsidR="0029104E" w:rsidRPr="00A068B0" w:rsidRDefault="0029104E" w:rsidP="00A068B0">
            <w:pPr>
              <w:spacing w:before="120" w:after="120"/>
              <w:rPr>
                <w:spacing w:val="0"/>
                <w:sz w:val="20"/>
              </w:rPr>
            </w:pPr>
          </w:p>
        </w:tc>
        <w:tc>
          <w:tcPr>
            <w:tcW w:w="1008" w:type="dxa"/>
            <w:gridSpan w:val="2"/>
            <w:vAlign w:val="bottom"/>
          </w:tcPr>
          <w:p w14:paraId="60D076ED" w14:textId="77777777" w:rsidR="0029104E" w:rsidRPr="00A068B0" w:rsidRDefault="0029104E" w:rsidP="007B6BC8">
            <w:pPr>
              <w:spacing w:before="120" w:after="120"/>
              <w:jc w:val="left"/>
              <w:rPr>
                <w:spacing w:val="0"/>
                <w:sz w:val="20"/>
              </w:rPr>
            </w:pPr>
            <w:r w:rsidRPr="00A068B0">
              <w:rPr>
                <w:spacing w:val="0"/>
                <w:sz w:val="20"/>
              </w:rPr>
              <w:t>0.066</w:t>
            </w:r>
          </w:p>
        </w:tc>
        <w:tc>
          <w:tcPr>
            <w:tcW w:w="2425" w:type="dxa"/>
            <w:gridSpan w:val="2"/>
            <w:shd w:val="clear" w:color="auto" w:fill="B3B3B3"/>
          </w:tcPr>
          <w:p w14:paraId="386F3D96" w14:textId="77777777" w:rsidR="0029104E" w:rsidRPr="00A068B0" w:rsidRDefault="0029104E" w:rsidP="00A068B0">
            <w:pPr>
              <w:spacing w:before="120" w:after="120"/>
              <w:rPr>
                <w:spacing w:val="0"/>
                <w:sz w:val="20"/>
              </w:rPr>
            </w:pPr>
          </w:p>
        </w:tc>
      </w:tr>
      <w:tr w:rsidR="0029104E" w:rsidRPr="003B2076" w14:paraId="5438AB52" w14:textId="77777777" w:rsidTr="000A6A63">
        <w:tc>
          <w:tcPr>
            <w:tcW w:w="1090" w:type="dxa"/>
          </w:tcPr>
          <w:p w14:paraId="2687E5E8" w14:textId="77777777" w:rsidR="0029104E" w:rsidRPr="00A068B0" w:rsidRDefault="0029104E" w:rsidP="00A068B0">
            <w:pPr>
              <w:spacing w:before="120" w:after="120"/>
              <w:rPr>
                <w:spacing w:val="0"/>
                <w:sz w:val="20"/>
              </w:rPr>
            </w:pPr>
            <w:r w:rsidRPr="00A068B0">
              <w:rPr>
                <w:spacing w:val="0"/>
                <w:sz w:val="20"/>
              </w:rPr>
              <w:t>29</w:t>
            </w:r>
          </w:p>
        </w:tc>
        <w:tc>
          <w:tcPr>
            <w:tcW w:w="1670" w:type="dxa"/>
            <w:gridSpan w:val="6"/>
          </w:tcPr>
          <w:p w14:paraId="468BCBC0" w14:textId="77777777" w:rsidR="0029104E" w:rsidRPr="00A068B0" w:rsidRDefault="0029104E" w:rsidP="00A068B0">
            <w:pPr>
              <w:spacing w:before="120" w:after="120"/>
              <w:rPr>
                <w:spacing w:val="0"/>
                <w:sz w:val="20"/>
              </w:rPr>
            </w:pPr>
          </w:p>
        </w:tc>
        <w:tc>
          <w:tcPr>
            <w:tcW w:w="840" w:type="dxa"/>
            <w:gridSpan w:val="3"/>
          </w:tcPr>
          <w:p w14:paraId="7C144FC0" w14:textId="77777777" w:rsidR="0029104E" w:rsidRPr="00A068B0" w:rsidRDefault="0029104E" w:rsidP="00A068B0">
            <w:pPr>
              <w:spacing w:before="120" w:after="120"/>
              <w:rPr>
                <w:spacing w:val="0"/>
                <w:sz w:val="20"/>
              </w:rPr>
            </w:pPr>
          </w:p>
        </w:tc>
        <w:tc>
          <w:tcPr>
            <w:tcW w:w="1512" w:type="dxa"/>
            <w:gridSpan w:val="5"/>
          </w:tcPr>
          <w:p w14:paraId="32447223" w14:textId="77777777" w:rsidR="0029104E" w:rsidRPr="00A068B0" w:rsidRDefault="0029104E" w:rsidP="00A068B0">
            <w:pPr>
              <w:spacing w:before="120" w:after="120"/>
              <w:rPr>
                <w:spacing w:val="0"/>
                <w:sz w:val="20"/>
              </w:rPr>
            </w:pPr>
          </w:p>
        </w:tc>
        <w:tc>
          <w:tcPr>
            <w:tcW w:w="948" w:type="dxa"/>
            <w:gridSpan w:val="2"/>
          </w:tcPr>
          <w:p w14:paraId="06DB6616" w14:textId="77777777" w:rsidR="0029104E" w:rsidRPr="00A068B0" w:rsidRDefault="0029104E" w:rsidP="00A068B0">
            <w:pPr>
              <w:spacing w:before="120" w:after="120"/>
              <w:rPr>
                <w:spacing w:val="0"/>
                <w:sz w:val="20"/>
              </w:rPr>
            </w:pPr>
          </w:p>
        </w:tc>
        <w:tc>
          <w:tcPr>
            <w:tcW w:w="1008" w:type="dxa"/>
            <w:gridSpan w:val="2"/>
            <w:vAlign w:val="bottom"/>
          </w:tcPr>
          <w:p w14:paraId="29E80467" w14:textId="77777777" w:rsidR="0029104E" w:rsidRPr="00A068B0" w:rsidRDefault="0029104E" w:rsidP="007B6BC8">
            <w:pPr>
              <w:spacing w:before="120" w:after="120"/>
              <w:jc w:val="left"/>
              <w:rPr>
                <w:spacing w:val="0"/>
                <w:sz w:val="20"/>
              </w:rPr>
            </w:pPr>
            <w:r w:rsidRPr="00A068B0">
              <w:rPr>
                <w:spacing w:val="0"/>
                <w:sz w:val="20"/>
              </w:rPr>
              <w:t>0.078</w:t>
            </w:r>
          </w:p>
        </w:tc>
        <w:tc>
          <w:tcPr>
            <w:tcW w:w="2425" w:type="dxa"/>
            <w:gridSpan w:val="2"/>
          </w:tcPr>
          <w:p w14:paraId="44FDB5EA" w14:textId="77777777" w:rsidR="0029104E" w:rsidRPr="00A068B0" w:rsidRDefault="0029104E" w:rsidP="00A068B0">
            <w:pPr>
              <w:spacing w:before="120" w:after="120"/>
              <w:rPr>
                <w:spacing w:val="0"/>
                <w:sz w:val="20"/>
              </w:rPr>
            </w:pPr>
            <w:r w:rsidRPr="00A068B0">
              <w:rPr>
                <w:spacing w:val="0"/>
                <w:sz w:val="20"/>
              </w:rPr>
              <w:t>0.117</w:t>
            </w:r>
          </w:p>
        </w:tc>
      </w:tr>
      <w:tr w:rsidR="0029104E" w:rsidRPr="003B2076" w14:paraId="1194A751" w14:textId="77777777" w:rsidTr="000A6A63">
        <w:tc>
          <w:tcPr>
            <w:tcW w:w="1090" w:type="dxa"/>
          </w:tcPr>
          <w:p w14:paraId="1D115669" w14:textId="77777777" w:rsidR="0029104E" w:rsidRPr="00A068B0" w:rsidRDefault="0029104E" w:rsidP="00A068B0">
            <w:pPr>
              <w:spacing w:before="120" w:after="120"/>
              <w:rPr>
                <w:spacing w:val="0"/>
                <w:sz w:val="20"/>
              </w:rPr>
            </w:pPr>
            <w:r w:rsidRPr="00A068B0">
              <w:rPr>
                <w:spacing w:val="0"/>
                <w:sz w:val="20"/>
              </w:rPr>
              <w:t>30</w:t>
            </w:r>
          </w:p>
        </w:tc>
        <w:tc>
          <w:tcPr>
            <w:tcW w:w="1670" w:type="dxa"/>
            <w:gridSpan w:val="6"/>
          </w:tcPr>
          <w:p w14:paraId="3D2CCA05" w14:textId="77777777" w:rsidR="0029104E" w:rsidRPr="00A068B0" w:rsidRDefault="0029104E" w:rsidP="00A068B0">
            <w:pPr>
              <w:spacing w:before="120" w:after="120"/>
              <w:rPr>
                <w:spacing w:val="0"/>
                <w:sz w:val="20"/>
              </w:rPr>
            </w:pPr>
          </w:p>
        </w:tc>
        <w:tc>
          <w:tcPr>
            <w:tcW w:w="840" w:type="dxa"/>
            <w:gridSpan w:val="3"/>
          </w:tcPr>
          <w:p w14:paraId="7A4EED6A" w14:textId="77777777" w:rsidR="0029104E" w:rsidRPr="00A068B0" w:rsidRDefault="0029104E" w:rsidP="00A068B0">
            <w:pPr>
              <w:spacing w:before="120" w:after="120"/>
              <w:rPr>
                <w:spacing w:val="0"/>
                <w:sz w:val="20"/>
              </w:rPr>
            </w:pPr>
          </w:p>
        </w:tc>
        <w:tc>
          <w:tcPr>
            <w:tcW w:w="1512" w:type="dxa"/>
            <w:gridSpan w:val="5"/>
          </w:tcPr>
          <w:p w14:paraId="40F70646" w14:textId="77777777" w:rsidR="0029104E" w:rsidRPr="00A068B0" w:rsidRDefault="0029104E" w:rsidP="00A068B0">
            <w:pPr>
              <w:spacing w:before="120" w:after="120"/>
              <w:rPr>
                <w:spacing w:val="0"/>
                <w:sz w:val="20"/>
              </w:rPr>
            </w:pPr>
          </w:p>
        </w:tc>
        <w:tc>
          <w:tcPr>
            <w:tcW w:w="948" w:type="dxa"/>
            <w:gridSpan w:val="2"/>
          </w:tcPr>
          <w:p w14:paraId="5FB8948D" w14:textId="77777777" w:rsidR="0029104E" w:rsidRPr="00A068B0" w:rsidRDefault="0029104E" w:rsidP="00A068B0">
            <w:pPr>
              <w:spacing w:before="120" w:after="120"/>
              <w:rPr>
                <w:spacing w:val="0"/>
                <w:sz w:val="20"/>
              </w:rPr>
            </w:pPr>
          </w:p>
        </w:tc>
        <w:tc>
          <w:tcPr>
            <w:tcW w:w="1008" w:type="dxa"/>
            <w:gridSpan w:val="2"/>
            <w:vAlign w:val="bottom"/>
          </w:tcPr>
          <w:p w14:paraId="4727DF5B" w14:textId="77777777" w:rsidR="0029104E" w:rsidRPr="00A068B0" w:rsidRDefault="0029104E" w:rsidP="007B6BC8">
            <w:pPr>
              <w:spacing w:before="120" w:after="120"/>
              <w:jc w:val="left"/>
              <w:rPr>
                <w:spacing w:val="0"/>
                <w:sz w:val="20"/>
              </w:rPr>
            </w:pPr>
            <w:r w:rsidRPr="00A068B0">
              <w:rPr>
                <w:spacing w:val="0"/>
                <w:sz w:val="20"/>
              </w:rPr>
              <w:t>0.061</w:t>
            </w:r>
          </w:p>
        </w:tc>
        <w:tc>
          <w:tcPr>
            <w:tcW w:w="2425" w:type="dxa"/>
            <w:gridSpan w:val="2"/>
            <w:shd w:val="clear" w:color="auto" w:fill="B3B3B3"/>
          </w:tcPr>
          <w:p w14:paraId="5FB082BE" w14:textId="77777777" w:rsidR="0029104E" w:rsidRPr="00A068B0" w:rsidRDefault="0029104E" w:rsidP="00A068B0">
            <w:pPr>
              <w:spacing w:before="120" w:after="120"/>
              <w:rPr>
                <w:spacing w:val="0"/>
                <w:sz w:val="20"/>
              </w:rPr>
            </w:pPr>
          </w:p>
        </w:tc>
      </w:tr>
      <w:tr w:rsidR="0029104E" w:rsidRPr="003B2076" w14:paraId="274571CA" w14:textId="77777777" w:rsidTr="000A6A63">
        <w:tc>
          <w:tcPr>
            <w:tcW w:w="1090" w:type="dxa"/>
          </w:tcPr>
          <w:p w14:paraId="0EE37E4F" w14:textId="77777777" w:rsidR="0029104E" w:rsidRPr="00A068B0" w:rsidRDefault="0029104E" w:rsidP="00A068B0">
            <w:pPr>
              <w:spacing w:before="120" w:after="120"/>
              <w:rPr>
                <w:spacing w:val="0"/>
                <w:sz w:val="20"/>
              </w:rPr>
            </w:pPr>
            <w:r w:rsidRPr="00A068B0">
              <w:rPr>
                <w:spacing w:val="0"/>
                <w:sz w:val="20"/>
              </w:rPr>
              <w:t>31</w:t>
            </w:r>
          </w:p>
        </w:tc>
        <w:tc>
          <w:tcPr>
            <w:tcW w:w="1670" w:type="dxa"/>
            <w:gridSpan w:val="6"/>
          </w:tcPr>
          <w:p w14:paraId="487152CC" w14:textId="77777777" w:rsidR="0029104E" w:rsidRPr="00A068B0" w:rsidRDefault="0029104E" w:rsidP="00A068B0">
            <w:pPr>
              <w:spacing w:before="120" w:after="120"/>
              <w:rPr>
                <w:spacing w:val="0"/>
                <w:sz w:val="20"/>
              </w:rPr>
            </w:pPr>
          </w:p>
        </w:tc>
        <w:tc>
          <w:tcPr>
            <w:tcW w:w="840" w:type="dxa"/>
            <w:gridSpan w:val="3"/>
          </w:tcPr>
          <w:p w14:paraId="3E823B7E" w14:textId="77777777" w:rsidR="0029104E" w:rsidRPr="00A068B0" w:rsidRDefault="0029104E" w:rsidP="00A068B0">
            <w:pPr>
              <w:spacing w:before="120" w:after="120"/>
              <w:rPr>
                <w:spacing w:val="0"/>
                <w:sz w:val="20"/>
              </w:rPr>
            </w:pPr>
          </w:p>
        </w:tc>
        <w:tc>
          <w:tcPr>
            <w:tcW w:w="1512" w:type="dxa"/>
            <w:gridSpan w:val="5"/>
          </w:tcPr>
          <w:p w14:paraId="25313362" w14:textId="77777777" w:rsidR="0029104E" w:rsidRPr="00A068B0" w:rsidRDefault="0029104E" w:rsidP="00A068B0">
            <w:pPr>
              <w:spacing w:before="120" w:after="120"/>
              <w:rPr>
                <w:spacing w:val="0"/>
                <w:sz w:val="20"/>
              </w:rPr>
            </w:pPr>
          </w:p>
        </w:tc>
        <w:tc>
          <w:tcPr>
            <w:tcW w:w="948" w:type="dxa"/>
            <w:gridSpan w:val="2"/>
          </w:tcPr>
          <w:p w14:paraId="6B8CEB93" w14:textId="77777777" w:rsidR="0029104E" w:rsidRPr="00A068B0" w:rsidRDefault="0029104E" w:rsidP="00A068B0">
            <w:pPr>
              <w:spacing w:before="120" w:after="120"/>
              <w:rPr>
                <w:spacing w:val="0"/>
                <w:sz w:val="20"/>
              </w:rPr>
            </w:pPr>
          </w:p>
        </w:tc>
        <w:tc>
          <w:tcPr>
            <w:tcW w:w="1008" w:type="dxa"/>
            <w:gridSpan w:val="2"/>
            <w:vAlign w:val="bottom"/>
          </w:tcPr>
          <w:p w14:paraId="1836505B" w14:textId="77777777" w:rsidR="0029104E" w:rsidRPr="00A068B0" w:rsidRDefault="0029104E" w:rsidP="007B6BC8">
            <w:pPr>
              <w:spacing w:before="120" w:after="120"/>
              <w:jc w:val="left"/>
              <w:rPr>
                <w:spacing w:val="0"/>
                <w:sz w:val="20"/>
              </w:rPr>
            </w:pPr>
            <w:r w:rsidRPr="00A068B0">
              <w:rPr>
                <w:spacing w:val="0"/>
                <w:sz w:val="20"/>
              </w:rPr>
              <w:t>0.073</w:t>
            </w:r>
          </w:p>
        </w:tc>
        <w:tc>
          <w:tcPr>
            <w:tcW w:w="2425" w:type="dxa"/>
            <w:gridSpan w:val="2"/>
          </w:tcPr>
          <w:p w14:paraId="76B56089" w14:textId="77777777" w:rsidR="0029104E" w:rsidRPr="00A068B0" w:rsidRDefault="0029104E" w:rsidP="00A068B0">
            <w:pPr>
              <w:spacing w:before="120" w:after="120"/>
              <w:rPr>
                <w:spacing w:val="0"/>
                <w:sz w:val="20"/>
              </w:rPr>
            </w:pPr>
            <w:r w:rsidRPr="00A068B0">
              <w:rPr>
                <w:spacing w:val="0"/>
                <w:sz w:val="20"/>
              </w:rPr>
              <w:t>0.109</w:t>
            </w:r>
          </w:p>
        </w:tc>
      </w:tr>
      <w:tr w:rsidR="0029104E" w:rsidRPr="003B2076" w14:paraId="0AA53163" w14:textId="77777777" w:rsidTr="000A6A63">
        <w:tc>
          <w:tcPr>
            <w:tcW w:w="1090" w:type="dxa"/>
          </w:tcPr>
          <w:p w14:paraId="2E2B1C57" w14:textId="77777777" w:rsidR="0029104E" w:rsidRPr="00A068B0" w:rsidRDefault="0029104E" w:rsidP="00A068B0">
            <w:pPr>
              <w:spacing w:before="120" w:after="120"/>
              <w:rPr>
                <w:spacing w:val="0"/>
                <w:sz w:val="20"/>
              </w:rPr>
            </w:pPr>
            <w:r w:rsidRPr="00A068B0">
              <w:rPr>
                <w:spacing w:val="0"/>
                <w:sz w:val="20"/>
              </w:rPr>
              <w:t>32</w:t>
            </w:r>
          </w:p>
        </w:tc>
        <w:tc>
          <w:tcPr>
            <w:tcW w:w="1670" w:type="dxa"/>
            <w:gridSpan w:val="6"/>
          </w:tcPr>
          <w:p w14:paraId="46EAF3CC" w14:textId="77777777" w:rsidR="0029104E" w:rsidRPr="00A068B0" w:rsidRDefault="0029104E" w:rsidP="00A068B0">
            <w:pPr>
              <w:spacing w:before="120" w:after="120"/>
              <w:rPr>
                <w:spacing w:val="0"/>
                <w:sz w:val="20"/>
              </w:rPr>
            </w:pPr>
          </w:p>
        </w:tc>
        <w:tc>
          <w:tcPr>
            <w:tcW w:w="840" w:type="dxa"/>
            <w:gridSpan w:val="3"/>
          </w:tcPr>
          <w:p w14:paraId="3E97A9CF" w14:textId="77777777" w:rsidR="0029104E" w:rsidRPr="00A068B0" w:rsidRDefault="0029104E" w:rsidP="00A068B0">
            <w:pPr>
              <w:spacing w:before="120" w:after="120"/>
              <w:rPr>
                <w:spacing w:val="0"/>
                <w:sz w:val="20"/>
              </w:rPr>
            </w:pPr>
          </w:p>
        </w:tc>
        <w:tc>
          <w:tcPr>
            <w:tcW w:w="1512" w:type="dxa"/>
            <w:gridSpan w:val="5"/>
          </w:tcPr>
          <w:p w14:paraId="5B5A35BA" w14:textId="77777777" w:rsidR="0029104E" w:rsidRPr="00A068B0" w:rsidRDefault="0029104E" w:rsidP="00A068B0">
            <w:pPr>
              <w:spacing w:before="120" w:after="120"/>
              <w:rPr>
                <w:spacing w:val="0"/>
                <w:sz w:val="20"/>
              </w:rPr>
            </w:pPr>
          </w:p>
        </w:tc>
        <w:tc>
          <w:tcPr>
            <w:tcW w:w="948" w:type="dxa"/>
            <w:gridSpan w:val="2"/>
          </w:tcPr>
          <w:p w14:paraId="2ECBFE02" w14:textId="77777777" w:rsidR="0029104E" w:rsidRPr="00A068B0" w:rsidRDefault="0029104E" w:rsidP="00A068B0">
            <w:pPr>
              <w:spacing w:before="120" w:after="120"/>
              <w:rPr>
                <w:spacing w:val="0"/>
                <w:sz w:val="20"/>
              </w:rPr>
            </w:pPr>
          </w:p>
        </w:tc>
        <w:tc>
          <w:tcPr>
            <w:tcW w:w="1008" w:type="dxa"/>
            <w:gridSpan w:val="2"/>
            <w:vAlign w:val="bottom"/>
          </w:tcPr>
          <w:p w14:paraId="62DC599B" w14:textId="77777777" w:rsidR="0029104E" w:rsidRPr="00A068B0" w:rsidRDefault="0029104E" w:rsidP="007B6BC8">
            <w:pPr>
              <w:spacing w:before="120" w:after="120"/>
              <w:jc w:val="left"/>
              <w:rPr>
                <w:spacing w:val="0"/>
                <w:sz w:val="20"/>
              </w:rPr>
            </w:pPr>
            <w:r w:rsidRPr="00A068B0">
              <w:rPr>
                <w:spacing w:val="0"/>
                <w:sz w:val="20"/>
              </w:rPr>
              <w:t>0.058</w:t>
            </w:r>
          </w:p>
        </w:tc>
        <w:tc>
          <w:tcPr>
            <w:tcW w:w="2425" w:type="dxa"/>
            <w:gridSpan w:val="2"/>
            <w:shd w:val="clear" w:color="auto" w:fill="B3B3B3"/>
          </w:tcPr>
          <w:p w14:paraId="3A668911" w14:textId="77777777" w:rsidR="0029104E" w:rsidRPr="00A068B0" w:rsidRDefault="0029104E" w:rsidP="00A068B0">
            <w:pPr>
              <w:spacing w:before="120" w:after="120"/>
              <w:rPr>
                <w:spacing w:val="0"/>
                <w:sz w:val="20"/>
              </w:rPr>
            </w:pPr>
          </w:p>
        </w:tc>
      </w:tr>
      <w:tr w:rsidR="0029104E" w:rsidRPr="003B2076" w14:paraId="1ADFDBF1" w14:textId="77777777" w:rsidTr="000A6A63">
        <w:tc>
          <w:tcPr>
            <w:tcW w:w="1090" w:type="dxa"/>
          </w:tcPr>
          <w:p w14:paraId="7E645F21" w14:textId="77777777" w:rsidR="0029104E" w:rsidRPr="00A068B0" w:rsidRDefault="0029104E" w:rsidP="00A068B0">
            <w:pPr>
              <w:spacing w:before="120" w:after="120"/>
              <w:rPr>
                <w:spacing w:val="0"/>
                <w:sz w:val="20"/>
              </w:rPr>
            </w:pPr>
            <w:r w:rsidRPr="00A068B0">
              <w:rPr>
                <w:spacing w:val="0"/>
                <w:sz w:val="20"/>
              </w:rPr>
              <w:t>33</w:t>
            </w:r>
          </w:p>
        </w:tc>
        <w:tc>
          <w:tcPr>
            <w:tcW w:w="1670" w:type="dxa"/>
            <w:gridSpan w:val="6"/>
          </w:tcPr>
          <w:p w14:paraId="6BA26FB8" w14:textId="77777777" w:rsidR="0029104E" w:rsidRPr="00A068B0" w:rsidRDefault="0029104E" w:rsidP="00A068B0">
            <w:pPr>
              <w:spacing w:before="120" w:after="120"/>
              <w:rPr>
                <w:spacing w:val="0"/>
                <w:sz w:val="20"/>
              </w:rPr>
            </w:pPr>
          </w:p>
        </w:tc>
        <w:tc>
          <w:tcPr>
            <w:tcW w:w="840" w:type="dxa"/>
            <w:gridSpan w:val="3"/>
          </w:tcPr>
          <w:p w14:paraId="51A4D410" w14:textId="77777777" w:rsidR="0029104E" w:rsidRPr="00A068B0" w:rsidRDefault="0029104E" w:rsidP="00A068B0">
            <w:pPr>
              <w:spacing w:before="120" w:after="120"/>
              <w:rPr>
                <w:spacing w:val="0"/>
                <w:sz w:val="20"/>
              </w:rPr>
            </w:pPr>
          </w:p>
        </w:tc>
        <w:tc>
          <w:tcPr>
            <w:tcW w:w="1512" w:type="dxa"/>
            <w:gridSpan w:val="5"/>
          </w:tcPr>
          <w:p w14:paraId="3B684B25" w14:textId="77777777" w:rsidR="0029104E" w:rsidRPr="00A068B0" w:rsidRDefault="0029104E" w:rsidP="00A068B0">
            <w:pPr>
              <w:spacing w:before="120" w:after="120"/>
              <w:rPr>
                <w:spacing w:val="0"/>
                <w:sz w:val="20"/>
              </w:rPr>
            </w:pPr>
          </w:p>
        </w:tc>
        <w:tc>
          <w:tcPr>
            <w:tcW w:w="948" w:type="dxa"/>
            <w:gridSpan w:val="2"/>
          </w:tcPr>
          <w:p w14:paraId="2B17A269" w14:textId="77777777" w:rsidR="0029104E" w:rsidRPr="00A068B0" w:rsidRDefault="0029104E" w:rsidP="00A068B0">
            <w:pPr>
              <w:spacing w:before="120" w:after="120"/>
              <w:rPr>
                <w:spacing w:val="0"/>
                <w:sz w:val="20"/>
              </w:rPr>
            </w:pPr>
          </w:p>
        </w:tc>
        <w:tc>
          <w:tcPr>
            <w:tcW w:w="1008" w:type="dxa"/>
            <w:gridSpan w:val="2"/>
            <w:vAlign w:val="bottom"/>
          </w:tcPr>
          <w:p w14:paraId="44BE5310" w14:textId="77777777" w:rsidR="0029104E" w:rsidRPr="00A068B0" w:rsidRDefault="0029104E" w:rsidP="007B6BC8">
            <w:pPr>
              <w:spacing w:before="120" w:after="120"/>
              <w:jc w:val="left"/>
              <w:rPr>
                <w:spacing w:val="0"/>
                <w:sz w:val="20"/>
              </w:rPr>
            </w:pPr>
            <w:r w:rsidRPr="00A068B0">
              <w:rPr>
                <w:spacing w:val="0"/>
                <w:sz w:val="20"/>
              </w:rPr>
              <w:t>0.068</w:t>
            </w:r>
          </w:p>
        </w:tc>
        <w:tc>
          <w:tcPr>
            <w:tcW w:w="2425" w:type="dxa"/>
            <w:gridSpan w:val="2"/>
          </w:tcPr>
          <w:p w14:paraId="54855A23" w14:textId="77777777" w:rsidR="0029104E" w:rsidRPr="00A068B0" w:rsidRDefault="0029104E" w:rsidP="00A068B0">
            <w:pPr>
              <w:spacing w:before="120" w:after="120"/>
              <w:rPr>
                <w:spacing w:val="0"/>
                <w:sz w:val="20"/>
              </w:rPr>
            </w:pPr>
            <w:r w:rsidRPr="00A068B0">
              <w:rPr>
                <w:spacing w:val="0"/>
                <w:sz w:val="20"/>
              </w:rPr>
              <w:t>0.102</w:t>
            </w:r>
          </w:p>
        </w:tc>
      </w:tr>
      <w:tr w:rsidR="0029104E" w:rsidRPr="003B2076" w14:paraId="594218B2" w14:textId="77777777" w:rsidTr="000A6A63">
        <w:tc>
          <w:tcPr>
            <w:tcW w:w="1090" w:type="dxa"/>
          </w:tcPr>
          <w:p w14:paraId="19055D42" w14:textId="77777777" w:rsidR="0029104E" w:rsidRPr="00A068B0" w:rsidRDefault="0029104E" w:rsidP="00A068B0">
            <w:pPr>
              <w:spacing w:before="120" w:after="120"/>
              <w:rPr>
                <w:spacing w:val="0"/>
                <w:sz w:val="20"/>
              </w:rPr>
            </w:pPr>
            <w:r w:rsidRPr="00A068B0">
              <w:rPr>
                <w:spacing w:val="0"/>
                <w:sz w:val="20"/>
              </w:rPr>
              <w:t>34</w:t>
            </w:r>
          </w:p>
        </w:tc>
        <w:tc>
          <w:tcPr>
            <w:tcW w:w="1670" w:type="dxa"/>
            <w:gridSpan w:val="6"/>
          </w:tcPr>
          <w:p w14:paraId="7DD762FF" w14:textId="77777777" w:rsidR="0029104E" w:rsidRPr="00A068B0" w:rsidRDefault="0029104E" w:rsidP="00A068B0">
            <w:pPr>
              <w:spacing w:before="120" w:after="120"/>
              <w:rPr>
                <w:spacing w:val="0"/>
                <w:sz w:val="20"/>
              </w:rPr>
            </w:pPr>
          </w:p>
        </w:tc>
        <w:tc>
          <w:tcPr>
            <w:tcW w:w="840" w:type="dxa"/>
            <w:gridSpan w:val="3"/>
          </w:tcPr>
          <w:p w14:paraId="4AFDCF6A" w14:textId="77777777" w:rsidR="0029104E" w:rsidRPr="00A068B0" w:rsidRDefault="0029104E" w:rsidP="00A068B0">
            <w:pPr>
              <w:spacing w:before="120" w:after="120"/>
              <w:rPr>
                <w:spacing w:val="0"/>
                <w:sz w:val="20"/>
              </w:rPr>
            </w:pPr>
          </w:p>
        </w:tc>
        <w:tc>
          <w:tcPr>
            <w:tcW w:w="1512" w:type="dxa"/>
            <w:gridSpan w:val="5"/>
          </w:tcPr>
          <w:p w14:paraId="060AFC3D" w14:textId="77777777" w:rsidR="0029104E" w:rsidRPr="00A068B0" w:rsidRDefault="0029104E" w:rsidP="00A068B0">
            <w:pPr>
              <w:spacing w:before="120" w:after="120"/>
              <w:rPr>
                <w:spacing w:val="0"/>
                <w:sz w:val="20"/>
              </w:rPr>
            </w:pPr>
          </w:p>
        </w:tc>
        <w:tc>
          <w:tcPr>
            <w:tcW w:w="948" w:type="dxa"/>
            <w:gridSpan w:val="2"/>
          </w:tcPr>
          <w:p w14:paraId="6E7B64C2" w14:textId="77777777" w:rsidR="0029104E" w:rsidRPr="00A068B0" w:rsidRDefault="0029104E" w:rsidP="00A068B0">
            <w:pPr>
              <w:spacing w:before="120" w:after="120"/>
              <w:rPr>
                <w:spacing w:val="0"/>
                <w:sz w:val="20"/>
              </w:rPr>
            </w:pPr>
          </w:p>
        </w:tc>
        <w:tc>
          <w:tcPr>
            <w:tcW w:w="1008" w:type="dxa"/>
            <w:gridSpan w:val="2"/>
            <w:vAlign w:val="bottom"/>
          </w:tcPr>
          <w:p w14:paraId="0ED553F3" w14:textId="77777777" w:rsidR="0029104E" w:rsidRPr="00A068B0" w:rsidRDefault="0029104E" w:rsidP="007B6BC8">
            <w:pPr>
              <w:spacing w:before="120" w:after="120"/>
              <w:jc w:val="left"/>
              <w:rPr>
                <w:spacing w:val="0"/>
                <w:sz w:val="20"/>
              </w:rPr>
            </w:pPr>
            <w:r w:rsidRPr="00A068B0">
              <w:rPr>
                <w:spacing w:val="0"/>
                <w:sz w:val="20"/>
              </w:rPr>
              <w:t>0.054</w:t>
            </w:r>
          </w:p>
        </w:tc>
        <w:tc>
          <w:tcPr>
            <w:tcW w:w="2425" w:type="dxa"/>
            <w:gridSpan w:val="2"/>
            <w:shd w:val="clear" w:color="auto" w:fill="B3B3B3"/>
          </w:tcPr>
          <w:p w14:paraId="2902534A" w14:textId="77777777" w:rsidR="0029104E" w:rsidRPr="00A068B0" w:rsidRDefault="0029104E" w:rsidP="00A068B0">
            <w:pPr>
              <w:spacing w:before="120" w:after="120"/>
              <w:rPr>
                <w:spacing w:val="0"/>
                <w:sz w:val="20"/>
              </w:rPr>
            </w:pPr>
          </w:p>
        </w:tc>
      </w:tr>
      <w:tr w:rsidR="0029104E" w:rsidRPr="003B2076" w14:paraId="37A87325" w14:textId="77777777" w:rsidTr="000A6A63">
        <w:tc>
          <w:tcPr>
            <w:tcW w:w="1090" w:type="dxa"/>
          </w:tcPr>
          <w:p w14:paraId="57BA4432" w14:textId="77777777" w:rsidR="0029104E" w:rsidRPr="00A068B0" w:rsidRDefault="0029104E" w:rsidP="00A068B0">
            <w:pPr>
              <w:spacing w:before="120" w:after="120"/>
              <w:rPr>
                <w:spacing w:val="0"/>
                <w:sz w:val="20"/>
              </w:rPr>
            </w:pPr>
            <w:r w:rsidRPr="00A068B0">
              <w:rPr>
                <w:spacing w:val="0"/>
                <w:sz w:val="20"/>
              </w:rPr>
              <w:t>35</w:t>
            </w:r>
          </w:p>
        </w:tc>
        <w:tc>
          <w:tcPr>
            <w:tcW w:w="1670" w:type="dxa"/>
            <w:gridSpan w:val="6"/>
          </w:tcPr>
          <w:p w14:paraId="1FD722B5" w14:textId="77777777" w:rsidR="0029104E" w:rsidRPr="00A068B0" w:rsidRDefault="0029104E" w:rsidP="00A068B0">
            <w:pPr>
              <w:spacing w:before="120" w:after="120"/>
              <w:rPr>
                <w:spacing w:val="0"/>
                <w:sz w:val="20"/>
              </w:rPr>
            </w:pPr>
          </w:p>
        </w:tc>
        <w:tc>
          <w:tcPr>
            <w:tcW w:w="840" w:type="dxa"/>
            <w:gridSpan w:val="3"/>
          </w:tcPr>
          <w:p w14:paraId="1B5B4CDA" w14:textId="77777777" w:rsidR="0029104E" w:rsidRPr="00A068B0" w:rsidRDefault="0029104E" w:rsidP="00A068B0">
            <w:pPr>
              <w:spacing w:before="120" w:after="120"/>
              <w:rPr>
                <w:spacing w:val="0"/>
                <w:sz w:val="20"/>
              </w:rPr>
            </w:pPr>
          </w:p>
        </w:tc>
        <w:tc>
          <w:tcPr>
            <w:tcW w:w="1512" w:type="dxa"/>
            <w:gridSpan w:val="5"/>
          </w:tcPr>
          <w:p w14:paraId="18A00B88" w14:textId="77777777" w:rsidR="0029104E" w:rsidRPr="00A068B0" w:rsidRDefault="0029104E" w:rsidP="00A068B0">
            <w:pPr>
              <w:spacing w:before="120" w:after="120"/>
              <w:rPr>
                <w:spacing w:val="0"/>
                <w:sz w:val="20"/>
              </w:rPr>
            </w:pPr>
          </w:p>
        </w:tc>
        <w:tc>
          <w:tcPr>
            <w:tcW w:w="948" w:type="dxa"/>
            <w:gridSpan w:val="2"/>
          </w:tcPr>
          <w:p w14:paraId="4EE72D0F" w14:textId="77777777" w:rsidR="0029104E" w:rsidRPr="00A068B0" w:rsidRDefault="0029104E" w:rsidP="00A068B0">
            <w:pPr>
              <w:spacing w:before="120" w:after="120"/>
              <w:rPr>
                <w:spacing w:val="0"/>
                <w:sz w:val="20"/>
              </w:rPr>
            </w:pPr>
          </w:p>
        </w:tc>
        <w:tc>
          <w:tcPr>
            <w:tcW w:w="1008" w:type="dxa"/>
            <w:gridSpan w:val="2"/>
            <w:vAlign w:val="bottom"/>
          </w:tcPr>
          <w:p w14:paraId="15B86B53" w14:textId="77777777" w:rsidR="0029104E" w:rsidRPr="00A068B0" w:rsidRDefault="0029104E" w:rsidP="007B6BC8">
            <w:pPr>
              <w:spacing w:before="120" w:after="120"/>
              <w:jc w:val="left"/>
              <w:rPr>
                <w:spacing w:val="0"/>
                <w:sz w:val="20"/>
              </w:rPr>
            </w:pPr>
            <w:r w:rsidRPr="00A068B0">
              <w:rPr>
                <w:spacing w:val="0"/>
                <w:sz w:val="20"/>
              </w:rPr>
              <w:t>0.064</w:t>
            </w:r>
          </w:p>
        </w:tc>
        <w:tc>
          <w:tcPr>
            <w:tcW w:w="2425" w:type="dxa"/>
            <w:gridSpan w:val="2"/>
          </w:tcPr>
          <w:p w14:paraId="5EF9FE95" w14:textId="77777777" w:rsidR="0029104E" w:rsidRPr="00A068B0" w:rsidRDefault="0029104E" w:rsidP="00A068B0">
            <w:pPr>
              <w:spacing w:before="120" w:after="120"/>
              <w:rPr>
                <w:spacing w:val="0"/>
                <w:sz w:val="20"/>
              </w:rPr>
            </w:pPr>
            <w:r w:rsidRPr="00A068B0">
              <w:rPr>
                <w:spacing w:val="0"/>
                <w:sz w:val="20"/>
              </w:rPr>
              <w:t>0.096</w:t>
            </w:r>
          </w:p>
        </w:tc>
      </w:tr>
      <w:tr w:rsidR="0029104E" w:rsidRPr="003B2076" w14:paraId="5E0F139E" w14:textId="77777777" w:rsidTr="000A6A63">
        <w:tc>
          <w:tcPr>
            <w:tcW w:w="1090" w:type="dxa"/>
          </w:tcPr>
          <w:p w14:paraId="54562430" w14:textId="77777777" w:rsidR="0029104E" w:rsidRPr="00A068B0" w:rsidRDefault="0029104E" w:rsidP="00A068B0">
            <w:pPr>
              <w:spacing w:before="120" w:after="120"/>
              <w:rPr>
                <w:spacing w:val="0"/>
                <w:sz w:val="20"/>
              </w:rPr>
            </w:pPr>
            <w:r w:rsidRPr="00A068B0">
              <w:rPr>
                <w:spacing w:val="0"/>
                <w:sz w:val="20"/>
              </w:rPr>
              <w:t>36</w:t>
            </w:r>
          </w:p>
        </w:tc>
        <w:tc>
          <w:tcPr>
            <w:tcW w:w="1670" w:type="dxa"/>
            <w:gridSpan w:val="6"/>
          </w:tcPr>
          <w:p w14:paraId="07B725CD" w14:textId="77777777" w:rsidR="0029104E" w:rsidRPr="00A068B0" w:rsidRDefault="0029104E" w:rsidP="00A068B0">
            <w:pPr>
              <w:spacing w:before="120" w:after="120"/>
              <w:rPr>
                <w:spacing w:val="0"/>
                <w:sz w:val="20"/>
              </w:rPr>
            </w:pPr>
          </w:p>
        </w:tc>
        <w:tc>
          <w:tcPr>
            <w:tcW w:w="840" w:type="dxa"/>
            <w:gridSpan w:val="3"/>
          </w:tcPr>
          <w:p w14:paraId="1831CD37" w14:textId="77777777" w:rsidR="0029104E" w:rsidRPr="00A068B0" w:rsidRDefault="0029104E" w:rsidP="00A068B0">
            <w:pPr>
              <w:spacing w:before="120" w:after="120"/>
              <w:rPr>
                <w:spacing w:val="0"/>
                <w:sz w:val="20"/>
              </w:rPr>
            </w:pPr>
          </w:p>
        </w:tc>
        <w:tc>
          <w:tcPr>
            <w:tcW w:w="1512" w:type="dxa"/>
            <w:gridSpan w:val="5"/>
          </w:tcPr>
          <w:p w14:paraId="499A831B" w14:textId="77777777" w:rsidR="0029104E" w:rsidRPr="00A068B0" w:rsidRDefault="0029104E" w:rsidP="00A068B0">
            <w:pPr>
              <w:spacing w:before="120" w:after="120"/>
              <w:rPr>
                <w:spacing w:val="0"/>
                <w:sz w:val="20"/>
              </w:rPr>
            </w:pPr>
          </w:p>
        </w:tc>
        <w:tc>
          <w:tcPr>
            <w:tcW w:w="948" w:type="dxa"/>
            <w:gridSpan w:val="2"/>
          </w:tcPr>
          <w:p w14:paraId="47A491A1" w14:textId="77777777" w:rsidR="0029104E" w:rsidRPr="00A068B0" w:rsidRDefault="0029104E" w:rsidP="00A068B0">
            <w:pPr>
              <w:spacing w:before="120" w:after="120"/>
              <w:rPr>
                <w:spacing w:val="0"/>
                <w:sz w:val="20"/>
              </w:rPr>
            </w:pPr>
          </w:p>
        </w:tc>
        <w:tc>
          <w:tcPr>
            <w:tcW w:w="1008" w:type="dxa"/>
            <w:gridSpan w:val="2"/>
            <w:vAlign w:val="bottom"/>
          </w:tcPr>
          <w:p w14:paraId="0F7399C5" w14:textId="77777777" w:rsidR="0029104E" w:rsidRPr="00A068B0" w:rsidRDefault="0029104E" w:rsidP="007B6BC8">
            <w:pPr>
              <w:spacing w:before="120" w:after="120"/>
              <w:jc w:val="left"/>
              <w:rPr>
                <w:spacing w:val="0"/>
                <w:sz w:val="20"/>
              </w:rPr>
            </w:pPr>
            <w:r w:rsidRPr="00A068B0">
              <w:rPr>
                <w:spacing w:val="0"/>
                <w:sz w:val="20"/>
              </w:rPr>
              <w:t>0.051</w:t>
            </w:r>
          </w:p>
        </w:tc>
        <w:tc>
          <w:tcPr>
            <w:tcW w:w="2425" w:type="dxa"/>
            <w:gridSpan w:val="2"/>
            <w:shd w:val="clear" w:color="auto" w:fill="B3B3B3"/>
          </w:tcPr>
          <w:p w14:paraId="60DECA98" w14:textId="77777777" w:rsidR="0029104E" w:rsidRPr="00A068B0" w:rsidRDefault="0029104E" w:rsidP="00A068B0">
            <w:pPr>
              <w:spacing w:before="120" w:after="120"/>
              <w:rPr>
                <w:spacing w:val="0"/>
                <w:sz w:val="20"/>
              </w:rPr>
            </w:pPr>
          </w:p>
        </w:tc>
      </w:tr>
      <w:tr w:rsidR="0029104E" w:rsidRPr="003B2076" w14:paraId="17C02412" w14:textId="77777777" w:rsidTr="000A6A63">
        <w:tc>
          <w:tcPr>
            <w:tcW w:w="1090" w:type="dxa"/>
          </w:tcPr>
          <w:p w14:paraId="03706B8B" w14:textId="77777777" w:rsidR="0029104E" w:rsidRPr="00A068B0" w:rsidRDefault="0029104E" w:rsidP="00A068B0">
            <w:pPr>
              <w:spacing w:before="120" w:after="120"/>
              <w:rPr>
                <w:spacing w:val="0"/>
                <w:sz w:val="20"/>
              </w:rPr>
            </w:pPr>
            <w:r w:rsidRPr="00A068B0">
              <w:rPr>
                <w:spacing w:val="0"/>
                <w:sz w:val="20"/>
              </w:rPr>
              <w:t>37</w:t>
            </w:r>
          </w:p>
        </w:tc>
        <w:tc>
          <w:tcPr>
            <w:tcW w:w="1670" w:type="dxa"/>
            <w:gridSpan w:val="6"/>
          </w:tcPr>
          <w:p w14:paraId="0ADA707E" w14:textId="77777777" w:rsidR="0029104E" w:rsidRPr="00A068B0" w:rsidRDefault="0029104E" w:rsidP="00A068B0">
            <w:pPr>
              <w:spacing w:before="120" w:after="120"/>
              <w:rPr>
                <w:spacing w:val="0"/>
                <w:sz w:val="20"/>
              </w:rPr>
            </w:pPr>
          </w:p>
        </w:tc>
        <w:tc>
          <w:tcPr>
            <w:tcW w:w="840" w:type="dxa"/>
            <w:gridSpan w:val="3"/>
          </w:tcPr>
          <w:p w14:paraId="791A3FB4" w14:textId="77777777" w:rsidR="0029104E" w:rsidRPr="00A068B0" w:rsidRDefault="0029104E" w:rsidP="00A068B0">
            <w:pPr>
              <w:spacing w:before="120" w:after="120"/>
              <w:rPr>
                <w:spacing w:val="0"/>
                <w:sz w:val="20"/>
              </w:rPr>
            </w:pPr>
          </w:p>
        </w:tc>
        <w:tc>
          <w:tcPr>
            <w:tcW w:w="1512" w:type="dxa"/>
            <w:gridSpan w:val="5"/>
          </w:tcPr>
          <w:p w14:paraId="7F0AC37D" w14:textId="77777777" w:rsidR="0029104E" w:rsidRPr="00A068B0" w:rsidRDefault="0029104E" w:rsidP="00A068B0">
            <w:pPr>
              <w:spacing w:before="120" w:after="120"/>
              <w:rPr>
                <w:spacing w:val="0"/>
                <w:sz w:val="20"/>
              </w:rPr>
            </w:pPr>
          </w:p>
        </w:tc>
        <w:tc>
          <w:tcPr>
            <w:tcW w:w="948" w:type="dxa"/>
            <w:gridSpan w:val="2"/>
          </w:tcPr>
          <w:p w14:paraId="5AFA9037" w14:textId="77777777" w:rsidR="0029104E" w:rsidRPr="00A068B0" w:rsidRDefault="0029104E" w:rsidP="00A068B0">
            <w:pPr>
              <w:spacing w:before="120" w:after="120"/>
              <w:rPr>
                <w:spacing w:val="0"/>
                <w:sz w:val="20"/>
              </w:rPr>
            </w:pPr>
          </w:p>
        </w:tc>
        <w:tc>
          <w:tcPr>
            <w:tcW w:w="1008" w:type="dxa"/>
            <w:gridSpan w:val="2"/>
            <w:vAlign w:val="bottom"/>
          </w:tcPr>
          <w:p w14:paraId="597B66EB" w14:textId="77777777" w:rsidR="0029104E" w:rsidRPr="00A068B0" w:rsidRDefault="0029104E" w:rsidP="007B6BC8">
            <w:pPr>
              <w:spacing w:before="120" w:after="120"/>
              <w:jc w:val="left"/>
              <w:rPr>
                <w:spacing w:val="0"/>
                <w:sz w:val="20"/>
              </w:rPr>
            </w:pPr>
            <w:r w:rsidRPr="00A068B0">
              <w:rPr>
                <w:spacing w:val="0"/>
                <w:sz w:val="20"/>
              </w:rPr>
              <w:t>0.061</w:t>
            </w:r>
          </w:p>
        </w:tc>
        <w:tc>
          <w:tcPr>
            <w:tcW w:w="2425" w:type="dxa"/>
            <w:gridSpan w:val="2"/>
          </w:tcPr>
          <w:p w14:paraId="6E283683" w14:textId="77777777" w:rsidR="0029104E" w:rsidRPr="00A068B0" w:rsidRDefault="0029104E" w:rsidP="00A068B0">
            <w:pPr>
              <w:spacing w:before="120" w:after="120"/>
              <w:rPr>
                <w:spacing w:val="0"/>
                <w:sz w:val="20"/>
              </w:rPr>
            </w:pPr>
            <w:r w:rsidRPr="00A068B0">
              <w:rPr>
                <w:spacing w:val="0"/>
                <w:sz w:val="20"/>
              </w:rPr>
              <w:t>0.091</w:t>
            </w:r>
          </w:p>
        </w:tc>
      </w:tr>
      <w:tr w:rsidR="0029104E" w:rsidRPr="003B2076" w14:paraId="6B24B6E4" w14:textId="77777777" w:rsidTr="000A6A63">
        <w:tc>
          <w:tcPr>
            <w:tcW w:w="1090" w:type="dxa"/>
          </w:tcPr>
          <w:p w14:paraId="41349058" w14:textId="77777777" w:rsidR="0029104E" w:rsidRPr="00A068B0" w:rsidRDefault="0029104E" w:rsidP="00A068B0">
            <w:pPr>
              <w:spacing w:before="120" w:after="120"/>
              <w:rPr>
                <w:spacing w:val="0"/>
                <w:sz w:val="20"/>
              </w:rPr>
            </w:pPr>
            <w:r w:rsidRPr="00A068B0">
              <w:rPr>
                <w:spacing w:val="0"/>
                <w:sz w:val="20"/>
              </w:rPr>
              <w:t>38</w:t>
            </w:r>
          </w:p>
        </w:tc>
        <w:tc>
          <w:tcPr>
            <w:tcW w:w="1670" w:type="dxa"/>
            <w:gridSpan w:val="6"/>
          </w:tcPr>
          <w:p w14:paraId="18925697" w14:textId="77777777" w:rsidR="0029104E" w:rsidRPr="00A068B0" w:rsidRDefault="0029104E" w:rsidP="00A068B0">
            <w:pPr>
              <w:spacing w:before="120" w:after="120"/>
              <w:rPr>
                <w:spacing w:val="0"/>
                <w:sz w:val="20"/>
              </w:rPr>
            </w:pPr>
          </w:p>
        </w:tc>
        <w:tc>
          <w:tcPr>
            <w:tcW w:w="840" w:type="dxa"/>
            <w:gridSpan w:val="3"/>
          </w:tcPr>
          <w:p w14:paraId="4110916F" w14:textId="77777777" w:rsidR="0029104E" w:rsidRPr="00A068B0" w:rsidRDefault="0029104E" w:rsidP="00A068B0">
            <w:pPr>
              <w:spacing w:before="120" w:after="120"/>
              <w:rPr>
                <w:spacing w:val="0"/>
                <w:sz w:val="20"/>
              </w:rPr>
            </w:pPr>
          </w:p>
        </w:tc>
        <w:tc>
          <w:tcPr>
            <w:tcW w:w="1512" w:type="dxa"/>
            <w:gridSpan w:val="5"/>
          </w:tcPr>
          <w:p w14:paraId="33A81A1B" w14:textId="77777777" w:rsidR="0029104E" w:rsidRPr="00A068B0" w:rsidRDefault="0029104E" w:rsidP="00A068B0">
            <w:pPr>
              <w:spacing w:before="120" w:after="120"/>
              <w:rPr>
                <w:spacing w:val="0"/>
                <w:sz w:val="20"/>
              </w:rPr>
            </w:pPr>
          </w:p>
        </w:tc>
        <w:tc>
          <w:tcPr>
            <w:tcW w:w="948" w:type="dxa"/>
            <w:gridSpan w:val="2"/>
          </w:tcPr>
          <w:p w14:paraId="52FE3BEC" w14:textId="77777777" w:rsidR="0029104E" w:rsidRPr="00A068B0" w:rsidRDefault="0029104E" w:rsidP="00A068B0">
            <w:pPr>
              <w:spacing w:before="120" w:after="120"/>
              <w:rPr>
                <w:spacing w:val="0"/>
                <w:sz w:val="20"/>
              </w:rPr>
            </w:pPr>
          </w:p>
        </w:tc>
        <w:tc>
          <w:tcPr>
            <w:tcW w:w="1008" w:type="dxa"/>
            <w:gridSpan w:val="2"/>
            <w:vAlign w:val="bottom"/>
          </w:tcPr>
          <w:p w14:paraId="7E4DBCD3" w14:textId="77777777" w:rsidR="0029104E" w:rsidRPr="00A068B0" w:rsidRDefault="0029104E" w:rsidP="007B6BC8">
            <w:pPr>
              <w:spacing w:before="120" w:after="120"/>
              <w:jc w:val="left"/>
              <w:rPr>
                <w:spacing w:val="0"/>
                <w:sz w:val="20"/>
              </w:rPr>
            </w:pPr>
            <w:r w:rsidRPr="00A068B0">
              <w:rPr>
                <w:spacing w:val="0"/>
                <w:sz w:val="20"/>
              </w:rPr>
              <w:t>0.048</w:t>
            </w:r>
          </w:p>
        </w:tc>
        <w:tc>
          <w:tcPr>
            <w:tcW w:w="2425" w:type="dxa"/>
            <w:gridSpan w:val="2"/>
            <w:shd w:val="clear" w:color="auto" w:fill="B3B3B3"/>
          </w:tcPr>
          <w:p w14:paraId="0751E0AB" w14:textId="77777777" w:rsidR="0029104E" w:rsidRPr="00A068B0" w:rsidRDefault="0029104E" w:rsidP="00A068B0">
            <w:pPr>
              <w:spacing w:before="120" w:after="120"/>
              <w:rPr>
                <w:spacing w:val="0"/>
                <w:sz w:val="20"/>
              </w:rPr>
            </w:pPr>
          </w:p>
        </w:tc>
      </w:tr>
      <w:tr w:rsidR="0029104E" w:rsidRPr="003B2076" w14:paraId="108EBD1F" w14:textId="77777777" w:rsidTr="000A6A63">
        <w:tc>
          <w:tcPr>
            <w:tcW w:w="1090" w:type="dxa"/>
          </w:tcPr>
          <w:p w14:paraId="7A89408F" w14:textId="77777777" w:rsidR="0029104E" w:rsidRPr="00A068B0" w:rsidRDefault="0029104E" w:rsidP="00A068B0">
            <w:pPr>
              <w:spacing w:before="120" w:after="120"/>
              <w:rPr>
                <w:spacing w:val="0"/>
                <w:sz w:val="20"/>
              </w:rPr>
            </w:pPr>
            <w:r w:rsidRPr="00A068B0">
              <w:rPr>
                <w:spacing w:val="0"/>
                <w:sz w:val="20"/>
              </w:rPr>
              <w:t>39</w:t>
            </w:r>
          </w:p>
        </w:tc>
        <w:tc>
          <w:tcPr>
            <w:tcW w:w="1670" w:type="dxa"/>
            <w:gridSpan w:val="6"/>
          </w:tcPr>
          <w:p w14:paraId="7E7EB857" w14:textId="77777777" w:rsidR="0029104E" w:rsidRPr="00A068B0" w:rsidRDefault="0029104E" w:rsidP="00A068B0">
            <w:pPr>
              <w:spacing w:before="120" w:after="120"/>
              <w:rPr>
                <w:spacing w:val="0"/>
                <w:sz w:val="20"/>
              </w:rPr>
            </w:pPr>
          </w:p>
        </w:tc>
        <w:tc>
          <w:tcPr>
            <w:tcW w:w="840" w:type="dxa"/>
            <w:gridSpan w:val="3"/>
          </w:tcPr>
          <w:p w14:paraId="5E72CE53" w14:textId="77777777" w:rsidR="0029104E" w:rsidRPr="00A068B0" w:rsidRDefault="0029104E" w:rsidP="00A068B0">
            <w:pPr>
              <w:spacing w:before="120" w:after="120"/>
              <w:rPr>
                <w:spacing w:val="0"/>
                <w:sz w:val="20"/>
              </w:rPr>
            </w:pPr>
          </w:p>
        </w:tc>
        <w:tc>
          <w:tcPr>
            <w:tcW w:w="1512" w:type="dxa"/>
            <w:gridSpan w:val="5"/>
          </w:tcPr>
          <w:p w14:paraId="75623591" w14:textId="77777777" w:rsidR="0029104E" w:rsidRPr="00A068B0" w:rsidRDefault="0029104E" w:rsidP="00A068B0">
            <w:pPr>
              <w:spacing w:before="120" w:after="120"/>
              <w:rPr>
                <w:spacing w:val="0"/>
                <w:sz w:val="20"/>
              </w:rPr>
            </w:pPr>
          </w:p>
        </w:tc>
        <w:tc>
          <w:tcPr>
            <w:tcW w:w="948" w:type="dxa"/>
            <w:gridSpan w:val="2"/>
          </w:tcPr>
          <w:p w14:paraId="53ADFFB3" w14:textId="77777777" w:rsidR="0029104E" w:rsidRPr="00A068B0" w:rsidRDefault="0029104E" w:rsidP="00A068B0">
            <w:pPr>
              <w:spacing w:before="120" w:after="120"/>
              <w:rPr>
                <w:spacing w:val="0"/>
                <w:sz w:val="20"/>
              </w:rPr>
            </w:pPr>
          </w:p>
        </w:tc>
        <w:tc>
          <w:tcPr>
            <w:tcW w:w="1008" w:type="dxa"/>
            <w:gridSpan w:val="2"/>
            <w:vAlign w:val="bottom"/>
          </w:tcPr>
          <w:p w14:paraId="553751F7" w14:textId="77777777" w:rsidR="0029104E" w:rsidRPr="00A068B0" w:rsidRDefault="0029104E" w:rsidP="007B6BC8">
            <w:pPr>
              <w:spacing w:before="120" w:after="120"/>
              <w:jc w:val="left"/>
              <w:rPr>
                <w:spacing w:val="0"/>
                <w:sz w:val="20"/>
              </w:rPr>
            </w:pPr>
            <w:r w:rsidRPr="00A068B0">
              <w:rPr>
                <w:spacing w:val="0"/>
                <w:sz w:val="20"/>
              </w:rPr>
              <w:t>0.058</w:t>
            </w:r>
          </w:p>
        </w:tc>
        <w:tc>
          <w:tcPr>
            <w:tcW w:w="2425" w:type="dxa"/>
            <w:gridSpan w:val="2"/>
          </w:tcPr>
          <w:p w14:paraId="465045B3" w14:textId="77777777" w:rsidR="0029104E" w:rsidRPr="00A068B0" w:rsidRDefault="0029104E" w:rsidP="00A068B0">
            <w:pPr>
              <w:spacing w:before="120" w:after="120"/>
              <w:rPr>
                <w:spacing w:val="0"/>
                <w:sz w:val="20"/>
              </w:rPr>
            </w:pPr>
            <w:r w:rsidRPr="00A068B0">
              <w:rPr>
                <w:spacing w:val="0"/>
                <w:sz w:val="20"/>
              </w:rPr>
              <w:t>0.087</w:t>
            </w:r>
          </w:p>
        </w:tc>
      </w:tr>
      <w:tr w:rsidR="0029104E" w:rsidRPr="003B2076" w14:paraId="3BDCD345" w14:textId="77777777" w:rsidTr="000A6A63">
        <w:tc>
          <w:tcPr>
            <w:tcW w:w="1090" w:type="dxa"/>
          </w:tcPr>
          <w:p w14:paraId="4EFA009D" w14:textId="77777777" w:rsidR="0029104E" w:rsidRPr="00A068B0" w:rsidRDefault="0029104E" w:rsidP="00A068B0">
            <w:pPr>
              <w:spacing w:before="120" w:after="120"/>
              <w:rPr>
                <w:spacing w:val="0"/>
                <w:sz w:val="20"/>
              </w:rPr>
            </w:pPr>
            <w:r w:rsidRPr="00A068B0">
              <w:rPr>
                <w:spacing w:val="0"/>
                <w:sz w:val="20"/>
              </w:rPr>
              <w:t>40</w:t>
            </w:r>
          </w:p>
        </w:tc>
        <w:tc>
          <w:tcPr>
            <w:tcW w:w="1670" w:type="dxa"/>
            <w:gridSpan w:val="6"/>
          </w:tcPr>
          <w:p w14:paraId="67F66345" w14:textId="77777777" w:rsidR="0029104E" w:rsidRPr="00A068B0" w:rsidRDefault="0029104E" w:rsidP="00A068B0">
            <w:pPr>
              <w:spacing w:before="120" w:after="120"/>
              <w:rPr>
                <w:spacing w:val="0"/>
                <w:sz w:val="20"/>
              </w:rPr>
            </w:pPr>
          </w:p>
        </w:tc>
        <w:tc>
          <w:tcPr>
            <w:tcW w:w="840" w:type="dxa"/>
            <w:gridSpan w:val="3"/>
          </w:tcPr>
          <w:p w14:paraId="724B3EE8" w14:textId="77777777" w:rsidR="0029104E" w:rsidRPr="00A068B0" w:rsidRDefault="0029104E" w:rsidP="00A068B0">
            <w:pPr>
              <w:spacing w:before="120" w:after="120"/>
              <w:rPr>
                <w:spacing w:val="0"/>
                <w:sz w:val="20"/>
              </w:rPr>
            </w:pPr>
          </w:p>
        </w:tc>
        <w:tc>
          <w:tcPr>
            <w:tcW w:w="1512" w:type="dxa"/>
            <w:gridSpan w:val="5"/>
          </w:tcPr>
          <w:p w14:paraId="4BB93940" w14:textId="77777777" w:rsidR="0029104E" w:rsidRPr="00A068B0" w:rsidRDefault="0029104E" w:rsidP="00A068B0">
            <w:pPr>
              <w:spacing w:before="120" w:after="120"/>
              <w:rPr>
                <w:spacing w:val="0"/>
                <w:sz w:val="20"/>
              </w:rPr>
            </w:pPr>
          </w:p>
        </w:tc>
        <w:tc>
          <w:tcPr>
            <w:tcW w:w="948" w:type="dxa"/>
            <w:gridSpan w:val="2"/>
          </w:tcPr>
          <w:p w14:paraId="1BD6268B" w14:textId="77777777" w:rsidR="0029104E" w:rsidRPr="00A068B0" w:rsidRDefault="0029104E" w:rsidP="00A068B0">
            <w:pPr>
              <w:spacing w:before="120" w:after="120"/>
              <w:rPr>
                <w:spacing w:val="0"/>
                <w:sz w:val="20"/>
              </w:rPr>
            </w:pPr>
          </w:p>
        </w:tc>
        <w:tc>
          <w:tcPr>
            <w:tcW w:w="1008" w:type="dxa"/>
            <w:gridSpan w:val="2"/>
            <w:vAlign w:val="bottom"/>
          </w:tcPr>
          <w:p w14:paraId="01915141" w14:textId="77777777" w:rsidR="0029104E" w:rsidRPr="00A068B0" w:rsidRDefault="0029104E" w:rsidP="007B6BC8">
            <w:pPr>
              <w:spacing w:before="120" w:after="120"/>
              <w:jc w:val="left"/>
              <w:rPr>
                <w:spacing w:val="0"/>
                <w:sz w:val="20"/>
              </w:rPr>
            </w:pPr>
            <w:r w:rsidRPr="00A068B0">
              <w:rPr>
                <w:spacing w:val="0"/>
                <w:sz w:val="20"/>
              </w:rPr>
              <w:t>0.046</w:t>
            </w:r>
          </w:p>
        </w:tc>
        <w:tc>
          <w:tcPr>
            <w:tcW w:w="2425" w:type="dxa"/>
            <w:gridSpan w:val="2"/>
            <w:shd w:val="clear" w:color="auto" w:fill="B3B3B3"/>
          </w:tcPr>
          <w:p w14:paraId="3EE6EB47" w14:textId="77777777" w:rsidR="0029104E" w:rsidRPr="00A068B0" w:rsidRDefault="0029104E" w:rsidP="00A068B0">
            <w:pPr>
              <w:spacing w:before="120" w:after="120"/>
              <w:rPr>
                <w:spacing w:val="0"/>
                <w:sz w:val="20"/>
              </w:rPr>
            </w:pPr>
          </w:p>
        </w:tc>
      </w:tr>
      <w:tr w:rsidR="0029104E" w:rsidRPr="003B2076" w14:paraId="555579F3" w14:textId="77777777" w:rsidTr="000A6A63">
        <w:tc>
          <w:tcPr>
            <w:tcW w:w="9493" w:type="dxa"/>
            <w:gridSpan w:val="21"/>
          </w:tcPr>
          <w:p w14:paraId="21A1C028" w14:textId="77777777" w:rsidR="0029104E" w:rsidRPr="00A068B0" w:rsidRDefault="0029104E" w:rsidP="00A068B0">
            <w:pPr>
              <w:spacing w:before="120" w:after="120"/>
              <w:rPr>
                <w:spacing w:val="0"/>
                <w:sz w:val="20"/>
              </w:rPr>
            </w:pPr>
            <w:r w:rsidRPr="00A068B0">
              <w:rPr>
                <w:spacing w:val="0"/>
                <w:sz w:val="20"/>
              </w:rPr>
              <w:t>Note the higher limits for odd harmonics 21 and above are only allowable under certain conditions, if these higher limits are utilised please state the exemption used as detailed in part 6.2.3.4 of BS EN 61000-3-2 in the box below.</w:t>
            </w:r>
          </w:p>
        </w:tc>
      </w:tr>
      <w:tr w:rsidR="0029104E" w:rsidRPr="003B2076" w14:paraId="4720DA0C" w14:textId="77777777" w:rsidTr="000A6A63">
        <w:tc>
          <w:tcPr>
            <w:tcW w:w="9493" w:type="dxa"/>
            <w:gridSpan w:val="21"/>
          </w:tcPr>
          <w:p w14:paraId="4B343AB1" w14:textId="77777777" w:rsidR="0029104E" w:rsidRPr="00A068B0" w:rsidRDefault="0029104E" w:rsidP="00A068B0">
            <w:pPr>
              <w:spacing w:before="120" w:after="120"/>
              <w:rPr>
                <w:spacing w:val="0"/>
              </w:rPr>
            </w:pPr>
          </w:p>
          <w:p w14:paraId="2DBC62DB" w14:textId="77777777" w:rsidR="0029104E" w:rsidRPr="00A068B0" w:rsidRDefault="0029104E" w:rsidP="00A068B0">
            <w:pPr>
              <w:spacing w:before="120" w:after="120"/>
              <w:rPr>
                <w:spacing w:val="0"/>
              </w:rPr>
            </w:pPr>
          </w:p>
          <w:p w14:paraId="2F293B22" w14:textId="77777777" w:rsidR="0029104E" w:rsidRPr="00A068B0" w:rsidRDefault="0029104E" w:rsidP="00A068B0">
            <w:pPr>
              <w:spacing w:before="120" w:after="120"/>
              <w:rPr>
                <w:spacing w:val="0"/>
              </w:rPr>
            </w:pPr>
          </w:p>
          <w:p w14:paraId="5BCE5D71" w14:textId="77777777" w:rsidR="0029104E" w:rsidRPr="00A068B0" w:rsidRDefault="0029104E" w:rsidP="00A068B0">
            <w:pPr>
              <w:spacing w:before="120" w:after="120"/>
              <w:rPr>
                <w:spacing w:val="0"/>
              </w:rPr>
            </w:pPr>
          </w:p>
          <w:p w14:paraId="1F9EBF6C" w14:textId="77777777" w:rsidR="0029104E" w:rsidRPr="00A068B0" w:rsidRDefault="0029104E" w:rsidP="00A068B0">
            <w:pPr>
              <w:spacing w:before="120" w:after="120"/>
              <w:rPr>
                <w:spacing w:val="0"/>
              </w:rPr>
            </w:pPr>
          </w:p>
          <w:p w14:paraId="28224E41" w14:textId="77777777" w:rsidR="0029104E" w:rsidRPr="00A068B0" w:rsidRDefault="0029104E" w:rsidP="00A068B0">
            <w:pPr>
              <w:spacing w:before="120" w:after="120"/>
              <w:rPr>
                <w:spacing w:val="0"/>
              </w:rPr>
            </w:pPr>
          </w:p>
        </w:tc>
      </w:tr>
      <w:tr w:rsidR="0029104E" w:rsidRPr="003B2076" w14:paraId="5A4C7F45" w14:textId="77777777" w:rsidTr="000A6A63">
        <w:tc>
          <w:tcPr>
            <w:tcW w:w="9493" w:type="dxa"/>
            <w:gridSpan w:val="21"/>
            <w:shd w:val="clear" w:color="auto" w:fill="D9D9D9"/>
          </w:tcPr>
          <w:p w14:paraId="5259CE4F" w14:textId="633E610F" w:rsidR="0029104E" w:rsidRPr="00A068B0" w:rsidRDefault="0029104E" w:rsidP="00A068B0">
            <w:pPr>
              <w:spacing w:before="120" w:after="120"/>
              <w:rPr>
                <w:spacing w:val="0"/>
              </w:rPr>
            </w:pPr>
            <w:r w:rsidRPr="00A068B0">
              <w:rPr>
                <w:spacing w:val="0"/>
              </w:rPr>
              <w:lastRenderedPageBreak/>
              <w:br w:type="page"/>
            </w:r>
            <w:r w:rsidRPr="00A068B0">
              <w:rPr>
                <w:b/>
                <w:spacing w:val="0"/>
                <w:sz w:val="20"/>
              </w:rPr>
              <w:t>Power Quality – Voltage fluctuations and Flicker</w:t>
            </w:r>
            <w:r w:rsidRPr="00A068B0">
              <w:rPr>
                <w:spacing w:val="0"/>
                <w:sz w:val="20"/>
              </w:rPr>
              <w:t>: These tests should be undertaken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.3</w:t>
            </w:r>
            <w:r w:rsidR="00164568" w:rsidRPr="00A068B0">
              <w:rPr>
                <w:spacing w:val="0"/>
                <w:sz w:val="20"/>
              </w:rPr>
              <w:t xml:space="preserve"> (</w:t>
            </w:r>
            <w:r w:rsidR="00164568" w:rsidRPr="00A068B0">
              <w:rPr>
                <w:b/>
                <w:spacing w:val="0"/>
                <w:sz w:val="20"/>
              </w:rPr>
              <w:t>Inverter</w:t>
            </w:r>
            <w:r w:rsidR="00164568" w:rsidRPr="00A068B0">
              <w:rPr>
                <w:spacing w:val="0"/>
                <w:sz w:val="20"/>
              </w:rPr>
              <w:t xml:space="preserve"> connected) or Annex A2 A.2.3.3 (Synchronous)</w:t>
            </w:r>
            <w:r w:rsidR="00216979" w:rsidRPr="003B2076">
              <w:rPr>
                <w:spacing w:val="0"/>
                <w:sz w:val="20"/>
              </w:rPr>
              <w:t>.</w:t>
            </w:r>
          </w:p>
        </w:tc>
      </w:tr>
      <w:tr w:rsidR="0029104E" w:rsidRPr="003B2076" w14:paraId="360E80FD" w14:textId="77777777" w:rsidTr="000A6A63">
        <w:tc>
          <w:tcPr>
            <w:tcW w:w="1414" w:type="dxa"/>
            <w:gridSpan w:val="2"/>
          </w:tcPr>
          <w:p w14:paraId="43BB5A59" w14:textId="77777777" w:rsidR="0029104E" w:rsidRPr="00A068B0" w:rsidRDefault="0029104E" w:rsidP="00A068B0">
            <w:pPr>
              <w:spacing w:before="120" w:after="120"/>
              <w:rPr>
                <w:spacing w:val="0"/>
              </w:rPr>
            </w:pPr>
          </w:p>
        </w:tc>
        <w:tc>
          <w:tcPr>
            <w:tcW w:w="2441" w:type="dxa"/>
            <w:gridSpan w:val="9"/>
          </w:tcPr>
          <w:p w14:paraId="0585F1D6" w14:textId="77777777" w:rsidR="0029104E" w:rsidRPr="00A068B0" w:rsidRDefault="0029104E" w:rsidP="00A068B0">
            <w:pPr>
              <w:spacing w:before="120" w:after="120"/>
              <w:rPr>
                <w:spacing w:val="0"/>
                <w:sz w:val="20"/>
              </w:rPr>
            </w:pPr>
            <w:r w:rsidRPr="00A068B0">
              <w:rPr>
                <w:spacing w:val="0"/>
                <w:sz w:val="20"/>
              </w:rPr>
              <w:t>Starting</w:t>
            </w:r>
          </w:p>
        </w:tc>
        <w:tc>
          <w:tcPr>
            <w:tcW w:w="2519" w:type="dxa"/>
            <w:gridSpan w:val="7"/>
          </w:tcPr>
          <w:p w14:paraId="7E9B48A0" w14:textId="77777777" w:rsidR="0029104E" w:rsidRPr="00A068B0" w:rsidRDefault="0029104E" w:rsidP="00A068B0">
            <w:pPr>
              <w:spacing w:before="120" w:after="120"/>
              <w:rPr>
                <w:spacing w:val="0"/>
                <w:sz w:val="20"/>
              </w:rPr>
            </w:pPr>
            <w:r w:rsidRPr="00A068B0">
              <w:rPr>
                <w:spacing w:val="0"/>
                <w:sz w:val="20"/>
              </w:rPr>
              <w:t>Stopping</w:t>
            </w:r>
          </w:p>
        </w:tc>
        <w:tc>
          <w:tcPr>
            <w:tcW w:w="3119" w:type="dxa"/>
            <w:gridSpan w:val="3"/>
          </w:tcPr>
          <w:p w14:paraId="263E1092" w14:textId="77777777" w:rsidR="0029104E" w:rsidRPr="00A068B0" w:rsidRDefault="0029104E" w:rsidP="00A068B0">
            <w:pPr>
              <w:spacing w:before="120" w:after="120"/>
              <w:rPr>
                <w:spacing w:val="0"/>
                <w:sz w:val="20"/>
              </w:rPr>
            </w:pPr>
            <w:r w:rsidRPr="00A068B0">
              <w:rPr>
                <w:spacing w:val="0"/>
                <w:sz w:val="20"/>
              </w:rPr>
              <w:t>Running</w:t>
            </w:r>
          </w:p>
        </w:tc>
      </w:tr>
      <w:tr w:rsidR="0029104E" w:rsidRPr="003B2076" w14:paraId="6C8BEF4F" w14:textId="77777777" w:rsidTr="000A6A63">
        <w:tc>
          <w:tcPr>
            <w:tcW w:w="1414" w:type="dxa"/>
            <w:gridSpan w:val="2"/>
          </w:tcPr>
          <w:p w14:paraId="65773C7B" w14:textId="77777777" w:rsidR="0029104E" w:rsidRPr="00A068B0" w:rsidRDefault="0029104E" w:rsidP="00A068B0">
            <w:pPr>
              <w:spacing w:before="120" w:after="120"/>
              <w:rPr>
                <w:spacing w:val="0"/>
              </w:rPr>
            </w:pPr>
          </w:p>
        </w:tc>
        <w:tc>
          <w:tcPr>
            <w:tcW w:w="811" w:type="dxa"/>
            <w:gridSpan w:val="2"/>
          </w:tcPr>
          <w:p w14:paraId="2A581AF8" w14:textId="77777777" w:rsidR="0029104E" w:rsidRPr="00A068B0" w:rsidRDefault="0029104E" w:rsidP="00A068B0">
            <w:pPr>
              <w:spacing w:before="120" w:after="120"/>
              <w:rPr>
                <w:spacing w:val="0"/>
                <w:sz w:val="20"/>
              </w:rPr>
            </w:pPr>
            <w:r w:rsidRPr="00A068B0">
              <w:rPr>
                <w:spacing w:val="0"/>
                <w:sz w:val="20"/>
              </w:rPr>
              <w:t>d max</w:t>
            </w:r>
          </w:p>
        </w:tc>
        <w:tc>
          <w:tcPr>
            <w:tcW w:w="816" w:type="dxa"/>
            <w:gridSpan w:val="5"/>
          </w:tcPr>
          <w:p w14:paraId="110F5F3C" w14:textId="77777777" w:rsidR="0029104E" w:rsidRPr="00A068B0" w:rsidRDefault="0029104E" w:rsidP="00A068B0">
            <w:pPr>
              <w:spacing w:before="120" w:after="120"/>
              <w:rPr>
                <w:spacing w:val="0"/>
                <w:sz w:val="20"/>
              </w:rPr>
            </w:pPr>
            <w:r w:rsidRPr="00A068B0">
              <w:rPr>
                <w:spacing w:val="0"/>
                <w:sz w:val="20"/>
              </w:rPr>
              <w:t xml:space="preserve">d c </w:t>
            </w:r>
          </w:p>
        </w:tc>
        <w:tc>
          <w:tcPr>
            <w:tcW w:w="814" w:type="dxa"/>
            <w:gridSpan w:val="2"/>
          </w:tcPr>
          <w:p w14:paraId="15C52AAF" w14:textId="77777777" w:rsidR="0029104E" w:rsidRPr="00A068B0" w:rsidRDefault="0029104E" w:rsidP="00A068B0">
            <w:pPr>
              <w:spacing w:before="120" w:after="120"/>
              <w:rPr>
                <w:spacing w:val="0"/>
                <w:sz w:val="20"/>
              </w:rPr>
            </w:pPr>
            <w:r w:rsidRPr="00A068B0">
              <w:rPr>
                <w:spacing w:val="0"/>
                <w:sz w:val="20"/>
              </w:rPr>
              <w:t>d(t)</w:t>
            </w:r>
          </w:p>
        </w:tc>
        <w:tc>
          <w:tcPr>
            <w:tcW w:w="814" w:type="dxa"/>
            <w:gridSpan w:val="3"/>
          </w:tcPr>
          <w:p w14:paraId="480343A8" w14:textId="77777777" w:rsidR="0029104E" w:rsidRPr="00A068B0" w:rsidRDefault="0029104E" w:rsidP="00A068B0">
            <w:pPr>
              <w:spacing w:before="120" w:after="120"/>
              <w:rPr>
                <w:spacing w:val="0"/>
                <w:sz w:val="20"/>
              </w:rPr>
            </w:pPr>
            <w:r w:rsidRPr="00A068B0">
              <w:rPr>
                <w:spacing w:val="0"/>
                <w:sz w:val="20"/>
              </w:rPr>
              <w:t>d max</w:t>
            </w:r>
          </w:p>
        </w:tc>
        <w:tc>
          <w:tcPr>
            <w:tcW w:w="811" w:type="dxa"/>
            <w:gridSpan w:val="2"/>
          </w:tcPr>
          <w:p w14:paraId="404753D5" w14:textId="77777777" w:rsidR="0029104E" w:rsidRPr="00A068B0" w:rsidRDefault="0029104E" w:rsidP="00A068B0">
            <w:pPr>
              <w:spacing w:before="120" w:after="120"/>
              <w:rPr>
                <w:spacing w:val="0"/>
                <w:sz w:val="20"/>
              </w:rPr>
            </w:pPr>
            <w:r w:rsidRPr="00A068B0">
              <w:rPr>
                <w:spacing w:val="0"/>
                <w:sz w:val="20"/>
              </w:rPr>
              <w:t xml:space="preserve">d c </w:t>
            </w:r>
          </w:p>
        </w:tc>
        <w:tc>
          <w:tcPr>
            <w:tcW w:w="894" w:type="dxa"/>
            <w:gridSpan w:val="2"/>
          </w:tcPr>
          <w:p w14:paraId="0B67D704" w14:textId="77777777" w:rsidR="0029104E" w:rsidRPr="00A068B0" w:rsidRDefault="0029104E" w:rsidP="00A068B0">
            <w:pPr>
              <w:spacing w:before="120" w:after="120"/>
              <w:rPr>
                <w:spacing w:val="0"/>
                <w:sz w:val="20"/>
              </w:rPr>
            </w:pPr>
            <w:r w:rsidRPr="00A068B0">
              <w:rPr>
                <w:spacing w:val="0"/>
                <w:sz w:val="20"/>
              </w:rPr>
              <w:t>d(t)</w:t>
            </w:r>
          </w:p>
        </w:tc>
        <w:tc>
          <w:tcPr>
            <w:tcW w:w="1559" w:type="dxa"/>
            <w:gridSpan w:val="2"/>
          </w:tcPr>
          <w:p w14:paraId="29B0769E" w14:textId="77777777" w:rsidR="0029104E" w:rsidRPr="00A068B0" w:rsidRDefault="0029104E" w:rsidP="00A068B0">
            <w:pPr>
              <w:spacing w:before="120" w:after="120"/>
              <w:rPr>
                <w:spacing w:val="0"/>
                <w:sz w:val="20"/>
              </w:rPr>
            </w:pPr>
            <w:proofErr w:type="spellStart"/>
            <w:r w:rsidRPr="00A068B0">
              <w:rPr>
                <w:spacing w:val="0"/>
                <w:sz w:val="20"/>
              </w:rPr>
              <w:t>P</w:t>
            </w:r>
            <w:r w:rsidRPr="00A068B0">
              <w:rPr>
                <w:spacing w:val="0"/>
                <w:sz w:val="20"/>
                <w:vertAlign w:val="subscript"/>
              </w:rPr>
              <w:t>st</w:t>
            </w:r>
            <w:proofErr w:type="spellEnd"/>
          </w:p>
        </w:tc>
        <w:tc>
          <w:tcPr>
            <w:tcW w:w="1560" w:type="dxa"/>
          </w:tcPr>
          <w:p w14:paraId="71C34DC8" w14:textId="77777777" w:rsidR="0029104E" w:rsidRPr="00A068B0" w:rsidRDefault="0029104E" w:rsidP="00A068B0">
            <w:pPr>
              <w:spacing w:before="120" w:after="120"/>
              <w:rPr>
                <w:spacing w:val="0"/>
                <w:sz w:val="20"/>
              </w:rPr>
            </w:pPr>
            <w:proofErr w:type="spellStart"/>
            <w:r w:rsidRPr="00A068B0">
              <w:rPr>
                <w:spacing w:val="0"/>
                <w:sz w:val="20"/>
              </w:rPr>
              <w:t>P</w:t>
            </w:r>
            <w:r w:rsidRPr="00A068B0">
              <w:rPr>
                <w:spacing w:val="0"/>
                <w:sz w:val="20"/>
                <w:vertAlign w:val="subscript"/>
              </w:rPr>
              <w:t>lt</w:t>
            </w:r>
            <w:proofErr w:type="spellEnd"/>
            <w:r w:rsidRPr="00A068B0">
              <w:rPr>
                <w:spacing w:val="0"/>
                <w:sz w:val="20"/>
              </w:rPr>
              <w:t xml:space="preserve"> 2 hours</w:t>
            </w:r>
          </w:p>
        </w:tc>
      </w:tr>
      <w:tr w:rsidR="0029104E" w:rsidRPr="003B2076" w14:paraId="670A750A" w14:textId="77777777" w:rsidTr="000A6A63">
        <w:tc>
          <w:tcPr>
            <w:tcW w:w="1414" w:type="dxa"/>
            <w:gridSpan w:val="2"/>
          </w:tcPr>
          <w:p w14:paraId="4F689B11" w14:textId="77777777" w:rsidR="0029104E" w:rsidRPr="00A068B0" w:rsidRDefault="0029104E" w:rsidP="00A068B0">
            <w:pPr>
              <w:spacing w:before="120" w:after="120"/>
              <w:jc w:val="left"/>
              <w:rPr>
                <w:spacing w:val="0"/>
                <w:sz w:val="20"/>
              </w:rPr>
            </w:pPr>
            <w:r w:rsidRPr="00A068B0">
              <w:rPr>
                <w:spacing w:val="0"/>
                <w:sz w:val="20"/>
              </w:rPr>
              <w:t>Measured Values at test impedance</w:t>
            </w:r>
          </w:p>
        </w:tc>
        <w:tc>
          <w:tcPr>
            <w:tcW w:w="811" w:type="dxa"/>
            <w:gridSpan w:val="2"/>
          </w:tcPr>
          <w:p w14:paraId="7B11AE45" w14:textId="77777777" w:rsidR="0029104E" w:rsidRPr="00A068B0" w:rsidRDefault="0029104E" w:rsidP="00A068B0">
            <w:pPr>
              <w:spacing w:before="120" w:after="120"/>
              <w:rPr>
                <w:spacing w:val="0"/>
                <w:sz w:val="20"/>
              </w:rPr>
            </w:pPr>
          </w:p>
        </w:tc>
        <w:tc>
          <w:tcPr>
            <w:tcW w:w="816" w:type="dxa"/>
            <w:gridSpan w:val="5"/>
          </w:tcPr>
          <w:p w14:paraId="705777C3" w14:textId="77777777" w:rsidR="0029104E" w:rsidRPr="00A068B0" w:rsidRDefault="0029104E" w:rsidP="00A068B0">
            <w:pPr>
              <w:spacing w:before="120" w:after="120"/>
              <w:rPr>
                <w:spacing w:val="0"/>
                <w:sz w:val="20"/>
              </w:rPr>
            </w:pPr>
          </w:p>
        </w:tc>
        <w:tc>
          <w:tcPr>
            <w:tcW w:w="814" w:type="dxa"/>
            <w:gridSpan w:val="2"/>
          </w:tcPr>
          <w:p w14:paraId="669A66DA" w14:textId="77777777" w:rsidR="0029104E" w:rsidRPr="00A068B0" w:rsidRDefault="0029104E" w:rsidP="00A068B0">
            <w:pPr>
              <w:spacing w:before="120" w:after="120"/>
              <w:rPr>
                <w:spacing w:val="0"/>
                <w:sz w:val="20"/>
              </w:rPr>
            </w:pPr>
          </w:p>
        </w:tc>
        <w:tc>
          <w:tcPr>
            <w:tcW w:w="814" w:type="dxa"/>
            <w:gridSpan w:val="3"/>
          </w:tcPr>
          <w:p w14:paraId="4C68B281" w14:textId="77777777" w:rsidR="0029104E" w:rsidRPr="00A068B0" w:rsidRDefault="0029104E" w:rsidP="00A068B0">
            <w:pPr>
              <w:spacing w:before="120" w:after="120"/>
              <w:rPr>
                <w:spacing w:val="0"/>
                <w:sz w:val="20"/>
              </w:rPr>
            </w:pPr>
          </w:p>
        </w:tc>
        <w:tc>
          <w:tcPr>
            <w:tcW w:w="811" w:type="dxa"/>
            <w:gridSpan w:val="2"/>
          </w:tcPr>
          <w:p w14:paraId="6794DB9F" w14:textId="77777777" w:rsidR="0029104E" w:rsidRPr="00A068B0" w:rsidRDefault="0029104E" w:rsidP="00A068B0">
            <w:pPr>
              <w:spacing w:before="120" w:after="120"/>
              <w:rPr>
                <w:spacing w:val="0"/>
                <w:sz w:val="20"/>
              </w:rPr>
            </w:pPr>
          </w:p>
        </w:tc>
        <w:tc>
          <w:tcPr>
            <w:tcW w:w="894" w:type="dxa"/>
            <w:gridSpan w:val="2"/>
          </w:tcPr>
          <w:p w14:paraId="54BA5E05" w14:textId="77777777" w:rsidR="0029104E" w:rsidRPr="00A068B0" w:rsidRDefault="0029104E" w:rsidP="00A068B0">
            <w:pPr>
              <w:spacing w:before="120" w:after="120"/>
              <w:rPr>
                <w:spacing w:val="0"/>
                <w:sz w:val="20"/>
              </w:rPr>
            </w:pPr>
          </w:p>
        </w:tc>
        <w:tc>
          <w:tcPr>
            <w:tcW w:w="1559" w:type="dxa"/>
            <w:gridSpan w:val="2"/>
          </w:tcPr>
          <w:p w14:paraId="0CB5B7F1" w14:textId="77777777" w:rsidR="0029104E" w:rsidRPr="00A068B0" w:rsidRDefault="0029104E" w:rsidP="00A068B0">
            <w:pPr>
              <w:spacing w:before="120" w:after="120"/>
              <w:rPr>
                <w:spacing w:val="0"/>
                <w:sz w:val="20"/>
              </w:rPr>
            </w:pPr>
          </w:p>
        </w:tc>
        <w:tc>
          <w:tcPr>
            <w:tcW w:w="1560" w:type="dxa"/>
          </w:tcPr>
          <w:p w14:paraId="325E4F06" w14:textId="77777777" w:rsidR="0029104E" w:rsidRPr="00A068B0" w:rsidRDefault="0029104E" w:rsidP="00A068B0">
            <w:pPr>
              <w:spacing w:before="120" w:after="120"/>
              <w:rPr>
                <w:spacing w:val="0"/>
                <w:sz w:val="20"/>
              </w:rPr>
            </w:pPr>
          </w:p>
        </w:tc>
      </w:tr>
      <w:tr w:rsidR="0029104E" w:rsidRPr="003B2076" w14:paraId="015196BA" w14:textId="77777777" w:rsidTr="000A6A63">
        <w:tc>
          <w:tcPr>
            <w:tcW w:w="1414" w:type="dxa"/>
            <w:gridSpan w:val="2"/>
          </w:tcPr>
          <w:p w14:paraId="1738F500" w14:textId="77777777" w:rsidR="0029104E" w:rsidRPr="00A068B0" w:rsidRDefault="0029104E" w:rsidP="00A068B0">
            <w:pPr>
              <w:spacing w:before="120" w:after="120"/>
              <w:jc w:val="left"/>
              <w:rPr>
                <w:spacing w:val="0"/>
                <w:sz w:val="20"/>
              </w:rPr>
            </w:pPr>
            <w:r w:rsidRPr="00A068B0">
              <w:rPr>
                <w:spacing w:val="0"/>
                <w:sz w:val="20"/>
              </w:rPr>
              <w:t xml:space="preserve">Normalised to standard impedance </w:t>
            </w:r>
          </w:p>
        </w:tc>
        <w:tc>
          <w:tcPr>
            <w:tcW w:w="811" w:type="dxa"/>
            <w:gridSpan w:val="2"/>
          </w:tcPr>
          <w:p w14:paraId="7F1BB7D8" w14:textId="77777777" w:rsidR="0029104E" w:rsidRPr="00A068B0" w:rsidRDefault="0029104E" w:rsidP="00A068B0">
            <w:pPr>
              <w:spacing w:before="120" w:after="120"/>
              <w:rPr>
                <w:spacing w:val="0"/>
                <w:sz w:val="20"/>
              </w:rPr>
            </w:pPr>
          </w:p>
        </w:tc>
        <w:tc>
          <w:tcPr>
            <w:tcW w:w="816" w:type="dxa"/>
            <w:gridSpan w:val="5"/>
          </w:tcPr>
          <w:p w14:paraId="6568D82C" w14:textId="77777777" w:rsidR="0029104E" w:rsidRPr="00A068B0" w:rsidRDefault="0029104E" w:rsidP="00A068B0">
            <w:pPr>
              <w:spacing w:before="120" w:after="120"/>
              <w:rPr>
                <w:spacing w:val="0"/>
                <w:sz w:val="20"/>
              </w:rPr>
            </w:pPr>
          </w:p>
        </w:tc>
        <w:tc>
          <w:tcPr>
            <w:tcW w:w="814" w:type="dxa"/>
            <w:gridSpan w:val="2"/>
          </w:tcPr>
          <w:p w14:paraId="0239EFD2" w14:textId="77777777" w:rsidR="0029104E" w:rsidRPr="00A068B0" w:rsidRDefault="0029104E" w:rsidP="00A068B0">
            <w:pPr>
              <w:spacing w:before="120" w:after="120"/>
              <w:rPr>
                <w:spacing w:val="0"/>
                <w:sz w:val="20"/>
              </w:rPr>
            </w:pPr>
          </w:p>
        </w:tc>
        <w:tc>
          <w:tcPr>
            <w:tcW w:w="814" w:type="dxa"/>
            <w:gridSpan w:val="3"/>
          </w:tcPr>
          <w:p w14:paraId="03B20AFB" w14:textId="77777777" w:rsidR="0029104E" w:rsidRPr="00A068B0" w:rsidRDefault="0029104E" w:rsidP="00A068B0">
            <w:pPr>
              <w:spacing w:before="120" w:after="120"/>
              <w:rPr>
                <w:spacing w:val="0"/>
                <w:sz w:val="20"/>
              </w:rPr>
            </w:pPr>
          </w:p>
        </w:tc>
        <w:tc>
          <w:tcPr>
            <w:tcW w:w="811" w:type="dxa"/>
            <w:gridSpan w:val="2"/>
          </w:tcPr>
          <w:p w14:paraId="605C01CC" w14:textId="77777777" w:rsidR="0029104E" w:rsidRPr="00A068B0" w:rsidRDefault="0029104E" w:rsidP="00A068B0">
            <w:pPr>
              <w:spacing w:before="120" w:after="120"/>
              <w:rPr>
                <w:spacing w:val="0"/>
                <w:sz w:val="20"/>
              </w:rPr>
            </w:pPr>
          </w:p>
        </w:tc>
        <w:tc>
          <w:tcPr>
            <w:tcW w:w="894" w:type="dxa"/>
            <w:gridSpan w:val="2"/>
          </w:tcPr>
          <w:p w14:paraId="44BDCBF0" w14:textId="77777777" w:rsidR="0029104E" w:rsidRPr="00A068B0" w:rsidRDefault="0029104E" w:rsidP="00A068B0">
            <w:pPr>
              <w:spacing w:before="120" w:after="120"/>
              <w:rPr>
                <w:spacing w:val="0"/>
                <w:sz w:val="20"/>
              </w:rPr>
            </w:pPr>
          </w:p>
        </w:tc>
        <w:tc>
          <w:tcPr>
            <w:tcW w:w="1559" w:type="dxa"/>
            <w:gridSpan w:val="2"/>
          </w:tcPr>
          <w:p w14:paraId="404582C4" w14:textId="77777777" w:rsidR="0029104E" w:rsidRPr="00A068B0" w:rsidRDefault="0029104E" w:rsidP="00A068B0">
            <w:pPr>
              <w:spacing w:before="120" w:after="120"/>
              <w:rPr>
                <w:spacing w:val="0"/>
                <w:sz w:val="20"/>
              </w:rPr>
            </w:pPr>
          </w:p>
        </w:tc>
        <w:tc>
          <w:tcPr>
            <w:tcW w:w="1560" w:type="dxa"/>
          </w:tcPr>
          <w:p w14:paraId="45B6651B" w14:textId="77777777" w:rsidR="0029104E" w:rsidRPr="00A068B0" w:rsidRDefault="0029104E" w:rsidP="00A068B0">
            <w:pPr>
              <w:spacing w:before="120" w:after="120"/>
              <w:rPr>
                <w:spacing w:val="0"/>
                <w:sz w:val="20"/>
              </w:rPr>
            </w:pPr>
          </w:p>
        </w:tc>
      </w:tr>
      <w:tr w:rsidR="0029104E" w:rsidRPr="003B2076" w14:paraId="68AC3BB6" w14:textId="77777777" w:rsidTr="000A6A63">
        <w:tc>
          <w:tcPr>
            <w:tcW w:w="1414" w:type="dxa"/>
            <w:gridSpan w:val="2"/>
          </w:tcPr>
          <w:p w14:paraId="32100FD9" w14:textId="77777777" w:rsidR="0029104E" w:rsidRPr="00A068B0" w:rsidRDefault="0029104E" w:rsidP="00A068B0">
            <w:pPr>
              <w:spacing w:before="120" w:after="120"/>
              <w:jc w:val="left"/>
              <w:rPr>
                <w:spacing w:val="0"/>
                <w:sz w:val="20"/>
              </w:rPr>
            </w:pPr>
            <w:r w:rsidRPr="00A068B0">
              <w:rPr>
                <w:spacing w:val="0"/>
                <w:sz w:val="20"/>
              </w:rPr>
              <w:t>Normalised to required maximum impedance</w:t>
            </w:r>
          </w:p>
        </w:tc>
        <w:tc>
          <w:tcPr>
            <w:tcW w:w="811" w:type="dxa"/>
            <w:gridSpan w:val="2"/>
          </w:tcPr>
          <w:p w14:paraId="2D3CCD1A" w14:textId="77777777" w:rsidR="0029104E" w:rsidRPr="00A068B0" w:rsidRDefault="0029104E" w:rsidP="00A068B0">
            <w:pPr>
              <w:spacing w:before="120" w:after="120"/>
              <w:rPr>
                <w:spacing w:val="0"/>
                <w:sz w:val="20"/>
              </w:rPr>
            </w:pPr>
          </w:p>
        </w:tc>
        <w:tc>
          <w:tcPr>
            <w:tcW w:w="816" w:type="dxa"/>
            <w:gridSpan w:val="5"/>
          </w:tcPr>
          <w:p w14:paraId="1095388D" w14:textId="77777777" w:rsidR="0029104E" w:rsidRPr="00A068B0" w:rsidRDefault="0029104E" w:rsidP="00A068B0">
            <w:pPr>
              <w:spacing w:before="120" w:after="120"/>
              <w:rPr>
                <w:spacing w:val="0"/>
                <w:sz w:val="20"/>
              </w:rPr>
            </w:pPr>
          </w:p>
        </w:tc>
        <w:tc>
          <w:tcPr>
            <w:tcW w:w="814" w:type="dxa"/>
            <w:gridSpan w:val="2"/>
          </w:tcPr>
          <w:p w14:paraId="47A729BD" w14:textId="77777777" w:rsidR="0029104E" w:rsidRPr="00A068B0" w:rsidRDefault="0029104E" w:rsidP="00A068B0">
            <w:pPr>
              <w:spacing w:before="120" w:after="120"/>
              <w:rPr>
                <w:spacing w:val="0"/>
                <w:sz w:val="20"/>
              </w:rPr>
            </w:pPr>
          </w:p>
        </w:tc>
        <w:tc>
          <w:tcPr>
            <w:tcW w:w="814" w:type="dxa"/>
            <w:gridSpan w:val="3"/>
          </w:tcPr>
          <w:p w14:paraId="72F915CE" w14:textId="77777777" w:rsidR="0029104E" w:rsidRPr="00A068B0" w:rsidRDefault="0029104E" w:rsidP="00A068B0">
            <w:pPr>
              <w:spacing w:before="120" w:after="120"/>
              <w:rPr>
                <w:spacing w:val="0"/>
                <w:sz w:val="20"/>
              </w:rPr>
            </w:pPr>
          </w:p>
        </w:tc>
        <w:tc>
          <w:tcPr>
            <w:tcW w:w="811" w:type="dxa"/>
            <w:gridSpan w:val="2"/>
          </w:tcPr>
          <w:p w14:paraId="58C675C6" w14:textId="77777777" w:rsidR="0029104E" w:rsidRPr="00A068B0" w:rsidRDefault="0029104E" w:rsidP="00A068B0">
            <w:pPr>
              <w:spacing w:before="120" w:after="120"/>
              <w:rPr>
                <w:spacing w:val="0"/>
                <w:sz w:val="20"/>
              </w:rPr>
            </w:pPr>
          </w:p>
        </w:tc>
        <w:tc>
          <w:tcPr>
            <w:tcW w:w="894" w:type="dxa"/>
            <w:gridSpan w:val="2"/>
          </w:tcPr>
          <w:p w14:paraId="50A1032C" w14:textId="77777777" w:rsidR="0029104E" w:rsidRPr="00A068B0" w:rsidRDefault="0029104E" w:rsidP="00A068B0">
            <w:pPr>
              <w:spacing w:before="120" w:after="120"/>
              <w:rPr>
                <w:spacing w:val="0"/>
                <w:sz w:val="20"/>
              </w:rPr>
            </w:pPr>
          </w:p>
        </w:tc>
        <w:tc>
          <w:tcPr>
            <w:tcW w:w="1559" w:type="dxa"/>
            <w:gridSpan w:val="2"/>
          </w:tcPr>
          <w:p w14:paraId="4C038B72" w14:textId="77777777" w:rsidR="0029104E" w:rsidRPr="00A068B0" w:rsidRDefault="0029104E" w:rsidP="00A068B0">
            <w:pPr>
              <w:spacing w:before="120" w:after="120"/>
              <w:rPr>
                <w:spacing w:val="0"/>
                <w:sz w:val="20"/>
              </w:rPr>
            </w:pPr>
          </w:p>
        </w:tc>
        <w:tc>
          <w:tcPr>
            <w:tcW w:w="1560" w:type="dxa"/>
          </w:tcPr>
          <w:p w14:paraId="3F0973CC" w14:textId="77777777" w:rsidR="0029104E" w:rsidRPr="00A068B0" w:rsidRDefault="0029104E" w:rsidP="00A068B0">
            <w:pPr>
              <w:spacing w:before="120" w:after="120"/>
              <w:rPr>
                <w:spacing w:val="0"/>
                <w:sz w:val="20"/>
              </w:rPr>
            </w:pPr>
          </w:p>
        </w:tc>
      </w:tr>
      <w:tr w:rsidR="0029104E" w:rsidRPr="003B2076" w14:paraId="1F60873A" w14:textId="77777777" w:rsidTr="000A6A63">
        <w:tc>
          <w:tcPr>
            <w:tcW w:w="1414" w:type="dxa"/>
            <w:gridSpan w:val="2"/>
            <w:tcBorders>
              <w:bottom w:val="single" w:sz="4" w:space="0" w:color="auto"/>
            </w:tcBorders>
          </w:tcPr>
          <w:p w14:paraId="327BB6D2" w14:textId="77777777" w:rsidR="0029104E" w:rsidRPr="00A068B0" w:rsidRDefault="0029104E" w:rsidP="00A068B0">
            <w:pPr>
              <w:spacing w:before="120" w:after="120"/>
              <w:jc w:val="left"/>
              <w:rPr>
                <w:spacing w:val="0"/>
                <w:sz w:val="20"/>
              </w:rPr>
            </w:pPr>
            <w:r w:rsidRPr="00A068B0">
              <w:rPr>
                <w:spacing w:val="0"/>
                <w:sz w:val="20"/>
              </w:rPr>
              <w:t>Limits set under BS EN 61000-3-11</w:t>
            </w:r>
          </w:p>
        </w:tc>
        <w:tc>
          <w:tcPr>
            <w:tcW w:w="811" w:type="dxa"/>
            <w:gridSpan w:val="2"/>
            <w:tcBorders>
              <w:bottom w:val="single" w:sz="4" w:space="0" w:color="auto"/>
            </w:tcBorders>
          </w:tcPr>
          <w:p w14:paraId="4F2159E0" w14:textId="77777777" w:rsidR="0029104E" w:rsidRPr="00A068B0" w:rsidRDefault="0029104E" w:rsidP="00A068B0">
            <w:pPr>
              <w:spacing w:before="120" w:after="120"/>
              <w:rPr>
                <w:spacing w:val="0"/>
                <w:sz w:val="20"/>
              </w:rPr>
            </w:pPr>
            <w:r w:rsidRPr="00A068B0">
              <w:rPr>
                <w:spacing w:val="0"/>
                <w:sz w:val="20"/>
              </w:rPr>
              <w:t>4%</w:t>
            </w:r>
          </w:p>
        </w:tc>
        <w:tc>
          <w:tcPr>
            <w:tcW w:w="816" w:type="dxa"/>
            <w:gridSpan w:val="5"/>
            <w:tcBorders>
              <w:bottom w:val="single" w:sz="4" w:space="0" w:color="auto"/>
            </w:tcBorders>
          </w:tcPr>
          <w:p w14:paraId="4D81BA12" w14:textId="77777777" w:rsidR="0029104E" w:rsidRPr="00A068B0" w:rsidRDefault="0029104E" w:rsidP="00A068B0">
            <w:pPr>
              <w:spacing w:before="120" w:after="120"/>
              <w:rPr>
                <w:spacing w:val="0"/>
                <w:sz w:val="20"/>
              </w:rPr>
            </w:pPr>
            <w:r w:rsidRPr="00A068B0">
              <w:rPr>
                <w:spacing w:val="0"/>
                <w:sz w:val="20"/>
              </w:rPr>
              <w:t>3.3%</w:t>
            </w:r>
          </w:p>
        </w:tc>
        <w:tc>
          <w:tcPr>
            <w:tcW w:w="814" w:type="dxa"/>
            <w:gridSpan w:val="2"/>
            <w:tcBorders>
              <w:bottom w:val="single" w:sz="4" w:space="0" w:color="auto"/>
            </w:tcBorders>
          </w:tcPr>
          <w:p w14:paraId="04CC1A43" w14:textId="77777777" w:rsidR="0029104E" w:rsidRPr="00A068B0" w:rsidRDefault="0029104E" w:rsidP="00A068B0">
            <w:pPr>
              <w:spacing w:before="120" w:after="120"/>
              <w:rPr>
                <w:spacing w:val="0"/>
                <w:sz w:val="20"/>
              </w:rPr>
            </w:pPr>
            <w:r w:rsidRPr="00A068B0">
              <w:rPr>
                <w:spacing w:val="0"/>
                <w:sz w:val="20"/>
              </w:rPr>
              <w:t>3.3%</w:t>
            </w:r>
          </w:p>
        </w:tc>
        <w:tc>
          <w:tcPr>
            <w:tcW w:w="814" w:type="dxa"/>
            <w:gridSpan w:val="3"/>
            <w:tcBorders>
              <w:bottom w:val="single" w:sz="4" w:space="0" w:color="auto"/>
            </w:tcBorders>
          </w:tcPr>
          <w:p w14:paraId="25182806" w14:textId="77777777" w:rsidR="0029104E" w:rsidRPr="00A068B0" w:rsidRDefault="0029104E" w:rsidP="00A068B0">
            <w:pPr>
              <w:spacing w:before="120" w:after="120"/>
              <w:rPr>
                <w:spacing w:val="0"/>
                <w:sz w:val="20"/>
              </w:rPr>
            </w:pPr>
            <w:r w:rsidRPr="00A068B0">
              <w:rPr>
                <w:spacing w:val="0"/>
                <w:sz w:val="20"/>
              </w:rPr>
              <w:t>4%</w:t>
            </w:r>
          </w:p>
        </w:tc>
        <w:tc>
          <w:tcPr>
            <w:tcW w:w="811" w:type="dxa"/>
            <w:gridSpan w:val="2"/>
            <w:tcBorders>
              <w:bottom w:val="single" w:sz="4" w:space="0" w:color="auto"/>
            </w:tcBorders>
          </w:tcPr>
          <w:p w14:paraId="2AC4440D" w14:textId="77777777" w:rsidR="0029104E" w:rsidRPr="00A068B0" w:rsidRDefault="0029104E" w:rsidP="00A068B0">
            <w:pPr>
              <w:spacing w:before="120" w:after="120"/>
              <w:rPr>
                <w:spacing w:val="0"/>
                <w:sz w:val="20"/>
              </w:rPr>
            </w:pPr>
            <w:r w:rsidRPr="00A068B0">
              <w:rPr>
                <w:spacing w:val="0"/>
                <w:sz w:val="20"/>
              </w:rPr>
              <w:t>3.3%</w:t>
            </w:r>
          </w:p>
        </w:tc>
        <w:tc>
          <w:tcPr>
            <w:tcW w:w="894" w:type="dxa"/>
            <w:gridSpan w:val="2"/>
            <w:tcBorders>
              <w:bottom w:val="single" w:sz="4" w:space="0" w:color="auto"/>
            </w:tcBorders>
          </w:tcPr>
          <w:p w14:paraId="46736058" w14:textId="77777777" w:rsidR="0029104E" w:rsidRPr="00A068B0" w:rsidRDefault="0029104E" w:rsidP="00A068B0">
            <w:pPr>
              <w:spacing w:before="120" w:after="120"/>
              <w:rPr>
                <w:spacing w:val="0"/>
                <w:sz w:val="20"/>
              </w:rPr>
            </w:pPr>
            <w:r w:rsidRPr="00A068B0">
              <w:rPr>
                <w:spacing w:val="0"/>
                <w:sz w:val="20"/>
              </w:rPr>
              <w:t>3.3%</w:t>
            </w:r>
          </w:p>
        </w:tc>
        <w:tc>
          <w:tcPr>
            <w:tcW w:w="1559" w:type="dxa"/>
            <w:gridSpan w:val="2"/>
            <w:tcBorders>
              <w:bottom w:val="single" w:sz="4" w:space="0" w:color="auto"/>
            </w:tcBorders>
          </w:tcPr>
          <w:p w14:paraId="5343DD98" w14:textId="77777777" w:rsidR="0029104E" w:rsidRPr="00A068B0" w:rsidRDefault="0029104E" w:rsidP="00A068B0">
            <w:pPr>
              <w:spacing w:before="120" w:after="120"/>
              <w:rPr>
                <w:spacing w:val="0"/>
                <w:sz w:val="20"/>
              </w:rPr>
            </w:pPr>
            <w:r w:rsidRPr="00A068B0">
              <w:rPr>
                <w:spacing w:val="0"/>
                <w:sz w:val="20"/>
              </w:rPr>
              <w:t>1.0</w:t>
            </w:r>
          </w:p>
        </w:tc>
        <w:tc>
          <w:tcPr>
            <w:tcW w:w="1560" w:type="dxa"/>
            <w:tcBorders>
              <w:bottom w:val="single" w:sz="4" w:space="0" w:color="auto"/>
            </w:tcBorders>
          </w:tcPr>
          <w:p w14:paraId="6D98F0F3" w14:textId="77777777" w:rsidR="0029104E" w:rsidRPr="00A068B0" w:rsidRDefault="0029104E" w:rsidP="00A068B0">
            <w:pPr>
              <w:spacing w:before="120" w:after="120"/>
              <w:rPr>
                <w:spacing w:val="0"/>
                <w:sz w:val="20"/>
              </w:rPr>
            </w:pPr>
            <w:r w:rsidRPr="00A068B0">
              <w:rPr>
                <w:spacing w:val="0"/>
                <w:sz w:val="20"/>
              </w:rPr>
              <w:t>0.65</w:t>
            </w:r>
          </w:p>
        </w:tc>
      </w:tr>
      <w:tr w:rsidR="0029104E" w:rsidRPr="003B2076" w14:paraId="66C91B53" w14:textId="77777777" w:rsidTr="000A6A63">
        <w:trPr>
          <w:trHeight w:val="175"/>
        </w:trPr>
        <w:tc>
          <w:tcPr>
            <w:tcW w:w="1414" w:type="dxa"/>
            <w:gridSpan w:val="2"/>
            <w:shd w:val="clear" w:color="auto" w:fill="BFBFBF"/>
          </w:tcPr>
          <w:p w14:paraId="553073BE" w14:textId="77777777" w:rsidR="0029104E" w:rsidRPr="00A068B0" w:rsidRDefault="0029104E" w:rsidP="00A068B0">
            <w:pPr>
              <w:spacing w:before="120" w:after="120"/>
              <w:rPr>
                <w:spacing w:val="0"/>
              </w:rPr>
            </w:pPr>
          </w:p>
        </w:tc>
        <w:tc>
          <w:tcPr>
            <w:tcW w:w="1003" w:type="dxa"/>
            <w:gridSpan w:val="4"/>
            <w:shd w:val="clear" w:color="auto" w:fill="BFBFBF"/>
          </w:tcPr>
          <w:p w14:paraId="3ED5184A" w14:textId="77777777" w:rsidR="0029104E" w:rsidRPr="00A068B0" w:rsidRDefault="0029104E" w:rsidP="00A068B0">
            <w:pPr>
              <w:spacing w:before="120" w:after="120"/>
              <w:rPr>
                <w:spacing w:val="0"/>
              </w:rPr>
            </w:pPr>
          </w:p>
        </w:tc>
        <w:tc>
          <w:tcPr>
            <w:tcW w:w="1183" w:type="dxa"/>
            <w:gridSpan w:val="4"/>
            <w:shd w:val="clear" w:color="auto" w:fill="BFBFBF"/>
          </w:tcPr>
          <w:p w14:paraId="1011A7AD" w14:textId="77777777" w:rsidR="0029104E" w:rsidRPr="00A068B0" w:rsidRDefault="0029104E" w:rsidP="00A068B0">
            <w:pPr>
              <w:spacing w:before="120" w:after="120"/>
              <w:rPr>
                <w:spacing w:val="0"/>
              </w:rPr>
            </w:pPr>
          </w:p>
        </w:tc>
        <w:tc>
          <w:tcPr>
            <w:tcW w:w="1030" w:type="dxa"/>
            <w:gridSpan w:val="3"/>
            <w:shd w:val="clear" w:color="auto" w:fill="BFBFBF"/>
          </w:tcPr>
          <w:p w14:paraId="105A54B1" w14:textId="77777777" w:rsidR="0029104E" w:rsidRPr="00A068B0" w:rsidRDefault="0029104E" w:rsidP="00A068B0">
            <w:pPr>
              <w:spacing w:before="120" w:after="120"/>
              <w:rPr>
                <w:spacing w:val="0"/>
              </w:rPr>
            </w:pPr>
          </w:p>
        </w:tc>
        <w:tc>
          <w:tcPr>
            <w:tcW w:w="1430" w:type="dxa"/>
            <w:gridSpan w:val="4"/>
            <w:shd w:val="clear" w:color="auto" w:fill="BFBFBF"/>
          </w:tcPr>
          <w:p w14:paraId="746FD0A8" w14:textId="77777777" w:rsidR="0029104E" w:rsidRPr="00A068B0" w:rsidRDefault="0029104E" w:rsidP="00A068B0">
            <w:pPr>
              <w:spacing w:before="120" w:after="120"/>
              <w:rPr>
                <w:spacing w:val="0"/>
              </w:rPr>
            </w:pPr>
          </w:p>
        </w:tc>
        <w:tc>
          <w:tcPr>
            <w:tcW w:w="1008" w:type="dxa"/>
            <w:gridSpan w:val="2"/>
            <w:shd w:val="clear" w:color="auto" w:fill="BFBFBF"/>
          </w:tcPr>
          <w:p w14:paraId="00A4AC61" w14:textId="77777777" w:rsidR="0029104E" w:rsidRPr="00A068B0" w:rsidRDefault="0029104E" w:rsidP="00A068B0">
            <w:pPr>
              <w:spacing w:before="120" w:after="120"/>
              <w:rPr>
                <w:spacing w:val="0"/>
              </w:rPr>
            </w:pPr>
          </w:p>
        </w:tc>
        <w:tc>
          <w:tcPr>
            <w:tcW w:w="2425" w:type="dxa"/>
            <w:gridSpan w:val="2"/>
            <w:shd w:val="clear" w:color="auto" w:fill="BFBFBF"/>
          </w:tcPr>
          <w:p w14:paraId="4875B5B7" w14:textId="77777777" w:rsidR="0029104E" w:rsidRPr="00A068B0" w:rsidRDefault="0029104E" w:rsidP="00A068B0">
            <w:pPr>
              <w:spacing w:before="120" w:after="120"/>
              <w:rPr>
                <w:spacing w:val="0"/>
              </w:rPr>
            </w:pPr>
          </w:p>
        </w:tc>
      </w:tr>
      <w:tr w:rsidR="0029104E" w:rsidRPr="003B2076" w14:paraId="6F6C741E" w14:textId="77777777" w:rsidTr="000A6A63">
        <w:tc>
          <w:tcPr>
            <w:tcW w:w="1414" w:type="dxa"/>
            <w:gridSpan w:val="2"/>
          </w:tcPr>
          <w:p w14:paraId="4C2A2F65" w14:textId="77777777" w:rsidR="0029104E" w:rsidRPr="00A068B0" w:rsidRDefault="0029104E" w:rsidP="00A068B0">
            <w:pPr>
              <w:spacing w:before="120" w:after="120"/>
              <w:rPr>
                <w:spacing w:val="0"/>
                <w:sz w:val="20"/>
              </w:rPr>
            </w:pPr>
            <w:r w:rsidRPr="00A068B0">
              <w:rPr>
                <w:spacing w:val="0"/>
                <w:sz w:val="20"/>
              </w:rPr>
              <w:t>Test Impedance</w:t>
            </w:r>
          </w:p>
        </w:tc>
        <w:tc>
          <w:tcPr>
            <w:tcW w:w="1003" w:type="dxa"/>
            <w:gridSpan w:val="4"/>
          </w:tcPr>
          <w:p w14:paraId="09691348"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1F155F9D" w14:textId="77777777" w:rsidR="0029104E" w:rsidRPr="00A068B0" w:rsidRDefault="0029104E" w:rsidP="00A068B0">
            <w:pPr>
              <w:spacing w:before="120" w:after="120"/>
              <w:rPr>
                <w:spacing w:val="0"/>
                <w:sz w:val="20"/>
              </w:rPr>
            </w:pPr>
          </w:p>
        </w:tc>
        <w:tc>
          <w:tcPr>
            <w:tcW w:w="1030" w:type="dxa"/>
            <w:gridSpan w:val="3"/>
          </w:tcPr>
          <w:p w14:paraId="1201D531"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6B5C7364" w14:textId="573CCB80"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54C3C52E" w14:textId="77777777" w:rsidR="0029104E" w:rsidRPr="00A068B0" w:rsidRDefault="0029104E" w:rsidP="00A068B0">
            <w:pPr>
              <w:spacing w:before="120" w:after="120"/>
              <w:rPr>
                <w:spacing w:val="0"/>
                <w:sz w:val="20"/>
              </w:rPr>
            </w:pPr>
          </w:p>
        </w:tc>
        <w:tc>
          <w:tcPr>
            <w:tcW w:w="2425" w:type="dxa"/>
            <w:gridSpan w:val="2"/>
          </w:tcPr>
          <w:p w14:paraId="7570474E"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D76EA0" w14:textId="77777777" w:rsidTr="000A6A63">
        <w:tc>
          <w:tcPr>
            <w:tcW w:w="1414" w:type="dxa"/>
            <w:gridSpan w:val="2"/>
          </w:tcPr>
          <w:p w14:paraId="2EAF9B9C" w14:textId="77777777" w:rsidR="0029104E" w:rsidRPr="00A068B0" w:rsidRDefault="0029104E" w:rsidP="00A068B0">
            <w:pPr>
              <w:spacing w:before="120" w:after="120"/>
              <w:rPr>
                <w:spacing w:val="0"/>
                <w:sz w:val="20"/>
              </w:rPr>
            </w:pPr>
            <w:r w:rsidRPr="00A068B0">
              <w:rPr>
                <w:spacing w:val="0"/>
                <w:sz w:val="20"/>
              </w:rPr>
              <w:t>Standard Impedance</w:t>
            </w:r>
          </w:p>
        </w:tc>
        <w:tc>
          <w:tcPr>
            <w:tcW w:w="1003" w:type="dxa"/>
            <w:gridSpan w:val="4"/>
          </w:tcPr>
          <w:p w14:paraId="21F17B20"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480D5118" w14:textId="77777777" w:rsidR="0029104E" w:rsidRPr="00A068B0" w:rsidRDefault="0029104E" w:rsidP="00A068B0">
            <w:pPr>
              <w:spacing w:before="120" w:after="120"/>
              <w:rPr>
                <w:spacing w:val="0"/>
                <w:sz w:val="20"/>
              </w:rPr>
            </w:pPr>
            <w:r w:rsidRPr="00A068B0">
              <w:rPr>
                <w:spacing w:val="0"/>
                <w:sz w:val="20"/>
              </w:rPr>
              <w:t>0.24 *</w:t>
            </w:r>
          </w:p>
          <w:p w14:paraId="41ECD0B9" w14:textId="77777777" w:rsidR="0029104E" w:rsidRPr="00A068B0" w:rsidRDefault="0029104E" w:rsidP="00A068B0">
            <w:pPr>
              <w:spacing w:before="120" w:after="120"/>
              <w:rPr>
                <w:spacing w:val="0"/>
                <w:sz w:val="20"/>
              </w:rPr>
            </w:pPr>
            <w:r w:rsidRPr="00A068B0">
              <w:rPr>
                <w:spacing w:val="0"/>
                <w:sz w:val="20"/>
              </w:rPr>
              <w:t>0.4 ^</w:t>
            </w:r>
          </w:p>
        </w:tc>
        <w:tc>
          <w:tcPr>
            <w:tcW w:w="1030" w:type="dxa"/>
            <w:gridSpan w:val="3"/>
          </w:tcPr>
          <w:p w14:paraId="35101C3B"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4617C0CD" w14:textId="54E41EBC"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184C4940" w14:textId="77777777" w:rsidR="0029104E" w:rsidRPr="00A068B0" w:rsidRDefault="0029104E" w:rsidP="00A068B0">
            <w:pPr>
              <w:spacing w:before="120" w:after="120"/>
              <w:rPr>
                <w:spacing w:val="0"/>
                <w:sz w:val="20"/>
              </w:rPr>
            </w:pPr>
            <w:r w:rsidRPr="00A068B0">
              <w:rPr>
                <w:spacing w:val="0"/>
                <w:sz w:val="20"/>
              </w:rPr>
              <w:t>0.15 *</w:t>
            </w:r>
          </w:p>
          <w:p w14:paraId="41A2C862" w14:textId="77777777" w:rsidR="0029104E" w:rsidRPr="00A068B0" w:rsidRDefault="0029104E" w:rsidP="00A068B0">
            <w:pPr>
              <w:spacing w:before="120" w:after="120"/>
              <w:rPr>
                <w:spacing w:val="0"/>
                <w:sz w:val="20"/>
              </w:rPr>
            </w:pPr>
            <w:r w:rsidRPr="00A068B0">
              <w:rPr>
                <w:spacing w:val="0"/>
                <w:sz w:val="20"/>
              </w:rPr>
              <w:t>0.25 ^</w:t>
            </w:r>
          </w:p>
        </w:tc>
        <w:tc>
          <w:tcPr>
            <w:tcW w:w="2425" w:type="dxa"/>
            <w:gridSpan w:val="2"/>
          </w:tcPr>
          <w:p w14:paraId="1CEE30EB"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6390941B" w14:textId="77777777" w:rsidTr="000A6A63">
        <w:tc>
          <w:tcPr>
            <w:tcW w:w="1414" w:type="dxa"/>
            <w:gridSpan w:val="2"/>
          </w:tcPr>
          <w:p w14:paraId="7BBBE65C" w14:textId="77777777" w:rsidR="0029104E" w:rsidRPr="00A068B0" w:rsidRDefault="0029104E" w:rsidP="00A068B0">
            <w:pPr>
              <w:spacing w:before="120" w:after="120"/>
              <w:rPr>
                <w:spacing w:val="0"/>
                <w:sz w:val="20"/>
              </w:rPr>
            </w:pPr>
            <w:r w:rsidRPr="00A068B0">
              <w:rPr>
                <w:spacing w:val="0"/>
                <w:sz w:val="20"/>
              </w:rPr>
              <w:t>Maximum Impedance</w:t>
            </w:r>
          </w:p>
        </w:tc>
        <w:tc>
          <w:tcPr>
            <w:tcW w:w="1003" w:type="dxa"/>
            <w:gridSpan w:val="4"/>
          </w:tcPr>
          <w:p w14:paraId="72814989" w14:textId="77777777" w:rsidR="0029104E" w:rsidRPr="00A068B0" w:rsidRDefault="0029104E" w:rsidP="00A068B0">
            <w:pPr>
              <w:spacing w:before="120" w:after="120"/>
              <w:rPr>
                <w:spacing w:val="0"/>
                <w:sz w:val="20"/>
              </w:rPr>
            </w:pPr>
            <w:r w:rsidRPr="00A068B0">
              <w:rPr>
                <w:spacing w:val="0"/>
                <w:sz w:val="20"/>
              </w:rPr>
              <w:t>R</w:t>
            </w:r>
          </w:p>
        </w:tc>
        <w:tc>
          <w:tcPr>
            <w:tcW w:w="1183" w:type="dxa"/>
            <w:gridSpan w:val="4"/>
          </w:tcPr>
          <w:p w14:paraId="64EEFF2F" w14:textId="77777777" w:rsidR="0029104E" w:rsidRPr="00A068B0" w:rsidRDefault="0029104E" w:rsidP="00A068B0">
            <w:pPr>
              <w:spacing w:before="120" w:after="120"/>
              <w:rPr>
                <w:spacing w:val="0"/>
                <w:sz w:val="20"/>
              </w:rPr>
            </w:pPr>
          </w:p>
        </w:tc>
        <w:tc>
          <w:tcPr>
            <w:tcW w:w="1030" w:type="dxa"/>
            <w:gridSpan w:val="3"/>
          </w:tcPr>
          <w:p w14:paraId="3FC09600" w14:textId="77777777" w:rsidR="0029104E" w:rsidRPr="00A068B0" w:rsidRDefault="0029104E" w:rsidP="00A068B0">
            <w:pPr>
              <w:spacing w:before="120" w:after="120"/>
              <w:rPr>
                <w:spacing w:val="0"/>
                <w:sz w:val="20"/>
              </w:rPr>
            </w:pPr>
            <w:r w:rsidRPr="00A068B0">
              <w:rPr>
                <w:spacing w:val="0"/>
                <w:sz w:val="20"/>
              </w:rPr>
              <w:t>Ω</w:t>
            </w:r>
          </w:p>
        </w:tc>
        <w:tc>
          <w:tcPr>
            <w:tcW w:w="1430" w:type="dxa"/>
            <w:gridSpan w:val="4"/>
          </w:tcPr>
          <w:p w14:paraId="5A47555D" w14:textId="55733D57" w:rsidR="0029104E" w:rsidRPr="00A068B0" w:rsidRDefault="0029104E" w:rsidP="00A068B0">
            <w:pPr>
              <w:spacing w:before="120" w:after="120"/>
              <w:rPr>
                <w:spacing w:val="0"/>
                <w:sz w:val="20"/>
              </w:rPr>
            </w:pPr>
            <w:r w:rsidRPr="00A068B0">
              <w:rPr>
                <w:spacing w:val="0"/>
                <w:sz w:val="20"/>
              </w:rPr>
              <w:t>X</w:t>
            </w:r>
          </w:p>
        </w:tc>
        <w:tc>
          <w:tcPr>
            <w:tcW w:w="1008" w:type="dxa"/>
            <w:gridSpan w:val="2"/>
          </w:tcPr>
          <w:p w14:paraId="7DA2C90B" w14:textId="77777777" w:rsidR="0029104E" w:rsidRPr="00A068B0" w:rsidRDefault="0029104E" w:rsidP="00A068B0">
            <w:pPr>
              <w:spacing w:before="120" w:after="120"/>
              <w:rPr>
                <w:spacing w:val="0"/>
                <w:sz w:val="20"/>
              </w:rPr>
            </w:pPr>
          </w:p>
        </w:tc>
        <w:tc>
          <w:tcPr>
            <w:tcW w:w="2425" w:type="dxa"/>
            <w:gridSpan w:val="2"/>
          </w:tcPr>
          <w:p w14:paraId="6907994A"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85B193" w14:textId="77777777" w:rsidTr="000A6A63">
        <w:tc>
          <w:tcPr>
            <w:tcW w:w="9493" w:type="dxa"/>
            <w:gridSpan w:val="21"/>
          </w:tcPr>
          <w:p w14:paraId="3C8EC30D" w14:textId="77777777" w:rsidR="0029104E" w:rsidRPr="00A068B0" w:rsidRDefault="0029104E" w:rsidP="00A068B0">
            <w:pPr>
              <w:spacing w:before="60" w:after="60"/>
              <w:rPr>
                <w:spacing w:val="0"/>
                <w:sz w:val="20"/>
              </w:rPr>
            </w:pPr>
            <w:r w:rsidRPr="00A068B0">
              <w:rPr>
                <w:spacing w:val="0"/>
                <w:sz w:val="20"/>
              </w:rPr>
              <w:t xml:space="preserve">Applies to three phase and split single phase </w:t>
            </w:r>
            <w:r w:rsidRPr="00A068B0">
              <w:rPr>
                <w:b/>
                <w:spacing w:val="0"/>
                <w:sz w:val="20"/>
              </w:rPr>
              <w:t>Micro-generators</w:t>
            </w:r>
            <w:r w:rsidRPr="00A068B0">
              <w:rPr>
                <w:spacing w:val="0"/>
                <w:sz w:val="20"/>
              </w:rPr>
              <w:t>.</w:t>
            </w:r>
          </w:p>
          <w:p w14:paraId="4BDD8B22" w14:textId="77777777" w:rsidR="0029104E" w:rsidRPr="00A068B0" w:rsidRDefault="0029104E" w:rsidP="00A068B0">
            <w:pPr>
              <w:spacing w:before="60" w:after="60"/>
              <w:rPr>
                <w:spacing w:val="0"/>
                <w:sz w:val="20"/>
              </w:rPr>
            </w:pPr>
            <w:r w:rsidRPr="00A068B0">
              <w:rPr>
                <w:spacing w:val="0"/>
                <w:sz w:val="20"/>
              </w:rPr>
              <w:t xml:space="preserve">^ Applies to single phase </w:t>
            </w:r>
            <w:r w:rsidRPr="00A068B0">
              <w:rPr>
                <w:b/>
                <w:spacing w:val="0"/>
                <w:sz w:val="20"/>
              </w:rPr>
              <w:t>Micro-generators</w:t>
            </w:r>
            <w:r w:rsidRPr="00A068B0">
              <w:rPr>
                <w:spacing w:val="0"/>
                <w:sz w:val="20"/>
              </w:rPr>
              <w:t xml:space="preserve"> and </w:t>
            </w:r>
            <w:r w:rsidRPr="00A068B0">
              <w:rPr>
                <w:b/>
                <w:spacing w:val="0"/>
                <w:sz w:val="20"/>
              </w:rPr>
              <w:t>Micro-generators</w:t>
            </w:r>
            <w:r w:rsidRPr="00A068B0">
              <w:rPr>
                <w:spacing w:val="0"/>
                <w:sz w:val="20"/>
              </w:rPr>
              <w:t xml:space="preserve"> using two phases on a </w:t>
            </w:r>
            <w:proofErr w:type="gramStart"/>
            <w:r w:rsidRPr="00A068B0">
              <w:rPr>
                <w:spacing w:val="0"/>
                <w:sz w:val="20"/>
              </w:rPr>
              <w:t>three phase</w:t>
            </w:r>
            <w:proofErr w:type="gramEnd"/>
            <w:r w:rsidRPr="00A068B0">
              <w:rPr>
                <w:spacing w:val="0"/>
                <w:sz w:val="20"/>
              </w:rPr>
              <w:t xml:space="preserve"> system.</w:t>
            </w:r>
          </w:p>
          <w:p w14:paraId="0D2F8726" w14:textId="77777777" w:rsidR="0029104E" w:rsidRPr="00A068B0" w:rsidRDefault="0029104E" w:rsidP="00A068B0">
            <w:pPr>
              <w:spacing w:before="60" w:after="60"/>
              <w:rPr>
                <w:spacing w:val="0"/>
                <w:sz w:val="20"/>
              </w:rPr>
            </w:pPr>
            <w:r w:rsidRPr="00A068B0">
              <w:rPr>
                <w:spacing w:val="0"/>
                <w:sz w:val="20"/>
              </w:rPr>
              <w:t>For voltage change and flicker measurements the following formula is to be used to convert the measured values to the normalised values where the power factor of the generation output is 0.98 or above.</w:t>
            </w:r>
          </w:p>
          <w:p w14:paraId="73607094" w14:textId="77777777" w:rsidR="0029104E" w:rsidRPr="00A068B0" w:rsidRDefault="0029104E" w:rsidP="00A068B0">
            <w:pPr>
              <w:spacing w:before="60" w:after="60"/>
              <w:rPr>
                <w:spacing w:val="0"/>
                <w:sz w:val="20"/>
              </w:rPr>
            </w:pPr>
            <w:r w:rsidRPr="00A068B0">
              <w:rPr>
                <w:spacing w:val="0"/>
                <w:sz w:val="20"/>
              </w:rPr>
              <w:t>Normalised value = Measured value*reference source resistance/measured source resistance at test point.</w:t>
            </w:r>
          </w:p>
          <w:p w14:paraId="55CBCB4F" w14:textId="77777777" w:rsidR="0029104E" w:rsidRPr="00A068B0" w:rsidRDefault="0029104E" w:rsidP="00A068B0">
            <w:pPr>
              <w:spacing w:before="60" w:after="60"/>
              <w:rPr>
                <w:spacing w:val="0"/>
                <w:sz w:val="20"/>
              </w:rPr>
            </w:pPr>
            <w:r w:rsidRPr="00A068B0">
              <w:rPr>
                <w:spacing w:val="0"/>
                <w:sz w:val="20"/>
              </w:rPr>
              <w:t>Single phase units reference source resistance is 0.4 Ω</w:t>
            </w:r>
          </w:p>
          <w:p w14:paraId="0643851F" w14:textId="77777777" w:rsidR="0029104E" w:rsidRPr="00A068B0" w:rsidRDefault="0029104E" w:rsidP="00A068B0">
            <w:pPr>
              <w:spacing w:before="60" w:after="60"/>
              <w:rPr>
                <w:spacing w:val="0"/>
                <w:sz w:val="20"/>
              </w:rPr>
            </w:pPr>
            <w:r w:rsidRPr="00A068B0">
              <w:rPr>
                <w:spacing w:val="0"/>
                <w:sz w:val="20"/>
              </w:rPr>
              <w:t xml:space="preserve">Two phase units in a </w:t>
            </w:r>
            <w:proofErr w:type="gramStart"/>
            <w:r w:rsidRPr="00A068B0">
              <w:rPr>
                <w:spacing w:val="0"/>
                <w:sz w:val="20"/>
              </w:rPr>
              <w:t>three phase</w:t>
            </w:r>
            <w:proofErr w:type="gramEnd"/>
            <w:r w:rsidRPr="00A068B0">
              <w:rPr>
                <w:spacing w:val="0"/>
                <w:sz w:val="20"/>
              </w:rPr>
              <w:t xml:space="preserve"> system reference source resistance is 0.4 Ω.</w:t>
            </w:r>
          </w:p>
          <w:p w14:paraId="6756AD8F" w14:textId="77777777" w:rsidR="0029104E" w:rsidRPr="00A068B0" w:rsidRDefault="0029104E" w:rsidP="00A068B0">
            <w:pPr>
              <w:spacing w:before="60" w:after="60"/>
              <w:rPr>
                <w:spacing w:val="0"/>
                <w:sz w:val="20"/>
              </w:rPr>
            </w:pPr>
            <w:r w:rsidRPr="00A068B0">
              <w:rPr>
                <w:spacing w:val="0"/>
                <w:sz w:val="20"/>
              </w:rPr>
              <w:t>Two phase units in a split phase system reference source resistance is 0.24 Ω.</w:t>
            </w:r>
          </w:p>
          <w:p w14:paraId="034D22BE" w14:textId="77777777" w:rsidR="0029104E" w:rsidRPr="00A068B0" w:rsidRDefault="0029104E" w:rsidP="00A068B0">
            <w:pPr>
              <w:spacing w:before="60" w:after="60"/>
              <w:rPr>
                <w:spacing w:val="0"/>
                <w:sz w:val="20"/>
              </w:rPr>
            </w:pPr>
            <w:r w:rsidRPr="00A068B0">
              <w:rPr>
                <w:spacing w:val="0"/>
                <w:sz w:val="20"/>
              </w:rPr>
              <w:t>Three phase units reference source resistance is 0.24 Ω.</w:t>
            </w:r>
          </w:p>
          <w:p w14:paraId="413A73B1" w14:textId="39FA5614" w:rsidR="0029104E" w:rsidRPr="00A068B0" w:rsidRDefault="0029104E" w:rsidP="00A068B0">
            <w:pPr>
              <w:spacing w:before="60" w:after="60"/>
              <w:rPr>
                <w:spacing w:val="0"/>
                <w:sz w:val="20"/>
              </w:rPr>
            </w:pPr>
            <w:r w:rsidRPr="00A068B0">
              <w:rPr>
                <w:spacing w:val="0"/>
                <w:sz w:val="20"/>
              </w:rPr>
              <w:t>Where the power factor of the output is under 0.98 then the X to R ratio of the test impedance should be close to that of the Standard Impedance.</w:t>
            </w:r>
          </w:p>
          <w:p w14:paraId="7A752EA2" w14:textId="77777777" w:rsidR="0029104E" w:rsidRPr="00A068B0" w:rsidRDefault="0029104E" w:rsidP="00A068B0">
            <w:pPr>
              <w:spacing w:before="60" w:after="60"/>
              <w:rPr>
                <w:spacing w:val="0"/>
                <w:sz w:val="20"/>
              </w:rPr>
            </w:pPr>
            <w:r w:rsidRPr="00A068B0">
              <w:rPr>
                <w:spacing w:val="0"/>
                <w:sz w:val="20"/>
              </w:rPr>
              <w:t>The stopping test should be a trip from full load operation.</w:t>
            </w:r>
          </w:p>
          <w:p w14:paraId="7C8AEBD1" w14:textId="1B5B51BF" w:rsidR="0029104E" w:rsidRPr="00A068B0" w:rsidRDefault="0029104E" w:rsidP="00A068B0">
            <w:pPr>
              <w:spacing w:before="60" w:after="60"/>
              <w:rPr>
                <w:spacing w:val="0"/>
                <w:sz w:val="20"/>
              </w:rPr>
            </w:pPr>
            <w:r w:rsidRPr="00A068B0">
              <w:rPr>
                <w:spacing w:val="0"/>
                <w:sz w:val="20"/>
              </w:rPr>
              <w:t xml:space="preserve">The duration of these tests </w:t>
            </w:r>
            <w:proofErr w:type="gramStart"/>
            <w:r w:rsidRPr="00A068B0">
              <w:rPr>
                <w:spacing w:val="0"/>
                <w:sz w:val="20"/>
              </w:rPr>
              <w:t>need</w:t>
            </w:r>
            <w:proofErr w:type="gramEnd"/>
            <w:r w:rsidRPr="00A068B0">
              <w:rPr>
                <w:spacing w:val="0"/>
                <w:sz w:val="20"/>
              </w:rPr>
              <w:t xml:space="preserve"> to </w:t>
            </w:r>
            <w:r w:rsidR="00C52A0F" w:rsidRPr="00A068B0">
              <w:rPr>
                <w:spacing w:val="0"/>
                <w:sz w:val="20"/>
              </w:rPr>
              <w:t>conform to</w:t>
            </w:r>
            <w:r w:rsidRPr="00A068B0">
              <w:rPr>
                <w:spacing w:val="0"/>
                <w:sz w:val="20"/>
              </w:rPr>
              <w:t xml:space="preserve"> the particular requirements set out in the testing notes for </w:t>
            </w:r>
            <w:r w:rsidRPr="00A068B0">
              <w:rPr>
                <w:spacing w:val="0"/>
                <w:sz w:val="20"/>
              </w:rPr>
              <w:lastRenderedPageBreak/>
              <w:t>the technology under test.  Dates and location of the test need to be noted below.</w:t>
            </w:r>
          </w:p>
        </w:tc>
      </w:tr>
      <w:tr w:rsidR="0029104E" w:rsidRPr="003B2076" w14:paraId="1474BFAC" w14:textId="77777777" w:rsidTr="000A6A63">
        <w:tc>
          <w:tcPr>
            <w:tcW w:w="2293" w:type="dxa"/>
            <w:gridSpan w:val="5"/>
          </w:tcPr>
          <w:p w14:paraId="3BFA4FF6" w14:textId="77777777" w:rsidR="0029104E" w:rsidRPr="00A068B0" w:rsidRDefault="0029104E" w:rsidP="00A068B0">
            <w:pPr>
              <w:spacing w:before="120" w:after="120"/>
              <w:rPr>
                <w:spacing w:val="0"/>
                <w:sz w:val="20"/>
              </w:rPr>
            </w:pPr>
            <w:r w:rsidRPr="00A068B0">
              <w:rPr>
                <w:spacing w:val="0"/>
                <w:sz w:val="20"/>
              </w:rPr>
              <w:lastRenderedPageBreak/>
              <w:t>Test start date</w:t>
            </w:r>
          </w:p>
          <w:p w14:paraId="0CDA5814" w14:textId="77777777" w:rsidR="0029104E" w:rsidRPr="00A068B0" w:rsidRDefault="0029104E" w:rsidP="00A068B0">
            <w:pPr>
              <w:spacing w:before="120" w:after="120"/>
              <w:rPr>
                <w:spacing w:val="0"/>
                <w:sz w:val="20"/>
              </w:rPr>
            </w:pPr>
          </w:p>
        </w:tc>
        <w:tc>
          <w:tcPr>
            <w:tcW w:w="2096" w:type="dxa"/>
            <w:gridSpan w:val="7"/>
          </w:tcPr>
          <w:p w14:paraId="2F71A439" w14:textId="77777777" w:rsidR="0029104E" w:rsidRPr="00A068B0" w:rsidRDefault="0029104E" w:rsidP="00A068B0">
            <w:pPr>
              <w:spacing w:before="120" w:after="120"/>
              <w:rPr>
                <w:spacing w:val="0"/>
                <w:sz w:val="20"/>
              </w:rPr>
            </w:pPr>
          </w:p>
        </w:tc>
        <w:tc>
          <w:tcPr>
            <w:tcW w:w="1671" w:type="dxa"/>
            <w:gridSpan w:val="5"/>
          </w:tcPr>
          <w:p w14:paraId="35B5F7F3" w14:textId="77777777" w:rsidR="0029104E" w:rsidRPr="00A068B0" w:rsidRDefault="0029104E" w:rsidP="00A068B0">
            <w:pPr>
              <w:spacing w:before="120" w:after="120"/>
              <w:rPr>
                <w:spacing w:val="0"/>
                <w:sz w:val="20"/>
              </w:rPr>
            </w:pPr>
            <w:r w:rsidRPr="00A068B0">
              <w:rPr>
                <w:spacing w:val="0"/>
                <w:sz w:val="20"/>
              </w:rPr>
              <w:t>Test end date</w:t>
            </w:r>
          </w:p>
        </w:tc>
        <w:tc>
          <w:tcPr>
            <w:tcW w:w="3433" w:type="dxa"/>
            <w:gridSpan w:val="4"/>
          </w:tcPr>
          <w:p w14:paraId="20F5E591" w14:textId="77777777" w:rsidR="0029104E" w:rsidRPr="00A068B0" w:rsidRDefault="0029104E" w:rsidP="00A068B0">
            <w:pPr>
              <w:spacing w:before="120" w:after="120"/>
              <w:rPr>
                <w:spacing w:val="0"/>
                <w:sz w:val="20"/>
              </w:rPr>
            </w:pPr>
          </w:p>
        </w:tc>
      </w:tr>
      <w:tr w:rsidR="0029104E" w:rsidRPr="003B2076" w14:paraId="1CA00CD6" w14:textId="77777777" w:rsidTr="000A6A63">
        <w:tc>
          <w:tcPr>
            <w:tcW w:w="2293" w:type="dxa"/>
            <w:gridSpan w:val="5"/>
          </w:tcPr>
          <w:p w14:paraId="5DE9F4B6" w14:textId="77777777" w:rsidR="0029104E" w:rsidRPr="00A068B0" w:rsidRDefault="0029104E" w:rsidP="00A068B0">
            <w:pPr>
              <w:spacing w:before="120" w:after="120"/>
              <w:rPr>
                <w:spacing w:val="0"/>
                <w:sz w:val="20"/>
              </w:rPr>
            </w:pPr>
            <w:r w:rsidRPr="00A068B0">
              <w:rPr>
                <w:spacing w:val="0"/>
                <w:sz w:val="20"/>
              </w:rPr>
              <w:t>Test location</w:t>
            </w:r>
          </w:p>
          <w:p w14:paraId="735DD20A" w14:textId="77777777" w:rsidR="0029104E" w:rsidRPr="00A068B0" w:rsidRDefault="0029104E" w:rsidP="00A068B0">
            <w:pPr>
              <w:spacing w:before="120" w:after="120"/>
              <w:rPr>
                <w:spacing w:val="0"/>
                <w:sz w:val="20"/>
              </w:rPr>
            </w:pPr>
          </w:p>
        </w:tc>
        <w:tc>
          <w:tcPr>
            <w:tcW w:w="7200" w:type="dxa"/>
            <w:gridSpan w:val="16"/>
          </w:tcPr>
          <w:p w14:paraId="714FC75C" w14:textId="77777777" w:rsidR="0029104E" w:rsidRPr="00A068B0" w:rsidRDefault="0029104E" w:rsidP="00A068B0">
            <w:pPr>
              <w:spacing w:before="120" w:after="120"/>
              <w:rPr>
                <w:spacing w:val="0"/>
                <w:sz w:val="20"/>
              </w:rPr>
            </w:pPr>
          </w:p>
        </w:tc>
      </w:tr>
      <w:tr w:rsidR="0029104E" w:rsidRPr="003B2076" w14:paraId="3586B9BE" w14:textId="77777777" w:rsidTr="000A6A63">
        <w:tc>
          <w:tcPr>
            <w:tcW w:w="9493" w:type="dxa"/>
            <w:gridSpan w:val="21"/>
            <w:shd w:val="clear" w:color="auto" w:fill="D9D9D9"/>
          </w:tcPr>
          <w:p w14:paraId="43191D52" w14:textId="6B1E61C0" w:rsidR="0029104E" w:rsidRPr="00A068B0" w:rsidRDefault="0029104E" w:rsidP="00A068B0">
            <w:pPr>
              <w:spacing w:before="120" w:after="120"/>
              <w:rPr>
                <w:spacing w:val="0"/>
                <w:sz w:val="20"/>
              </w:rPr>
            </w:pPr>
            <w:r w:rsidRPr="00A068B0">
              <w:rPr>
                <w:spacing w:val="0"/>
                <w:sz w:val="20"/>
              </w:rPr>
              <w:br w:type="page"/>
            </w:r>
            <w:r w:rsidRPr="00A068B0">
              <w:rPr>
                <w:b/>
                <w:spacing w:val="0"/>
                <w:sz w:val="20"/>
              </w:rPr>
              <w:t xml:space="preserve">Power quality – DC injection: </w:t>
            </w:r>
            <w:r w:rsidRPr="00A068B0">
              <w:rPr>
                <w:spacing w:val="0"/>
                <w:sz w:val="20"/>
              </w:rPr>
              <w:t>This test should be carried out in accordance with EN 50438 Annex D.3.10</w:t>
            </w:r>
          </w:p>
        </w:tc>
      </w:tr>
      <w:tr w:rsidR="0029104E" w:rsidRPr="003B2076" w14:paraId="71110EFF" w14:textId="77777777" w:rsidTr="000A6A63">
        <w:tc>
          <w:tcPr>
            <w:tcW w:w="1563" w:type="dxa"/>
            <w:gridSpan w:val="3"/>
          </w:tcPr>
          <w:p w14:paraId="0C907788" w14:textId="77777777" w:rsidR="0029104E" w:rsidRPr="00A068B0" w:rsidRDefault="0029104E" w:rsidP="00A068B0">
            <w:pPr>
              <w:spacing w:before="120" w:after="120"/>
              <w:jc w:val="left"/>
              <w:rPr>
                <w:spacing w:val="0"/>
                <w:sz w:val="20"/>
              </w:rPr>
            </w:pPr>
            <w:r w:rsidRPr="00A068B0">
              <w:rPr>
                <w:spacing w:val="0"/>
                <w:sz w:val="20"/>
              </w:rPr>
              <w:t>Test power level</w:t>
            </w:r>
          </w:p>
        </w:tc>
        <w:tc>
          <w:tcPr>
            <w:tcW w:w="1320" w:type="dxa"/>
            <w:gridSpan w:val="5"/>
          </w:tcPr>
          <w:p w14:paraId="1D465727" w14:textId="77777777" w:rsidR="0029104E" w:rsidRPr="00A068B0" w:rsidRDefault="0029104E" w:rsidP="00A068B0">
            <w:pPr>
              <w:spacing w:before="120" w:after="120"/>
              <w:rPr>
                <w:spacing w:val="0"/>
                <w:sz w:val="20"/>
              </w:rPr>
            </w:pPr>
            <w:r w:rsidRPr="00A068B0">
              <w:rPr>
                <w:spacing w:val="0"/>
                <w:sz w:val="20"/>
              </w:rPr>
              <w:t>20%</w:t>
            </w:r>
          </w:p>
        </w:tc>
        <w:tc>
          <w:tcPr>
            <w:tcW w:w="1506" w:type="dxa"/>
            <w:gridSpan w:val="4"/>
          </w:tcPr>
          <w:p w14:paraId="2E8A363B" w14:textId="77777777" w:rsidR="0029104E" w:rsidRPr="00A068B0" w:rsidRDefault="0029104E" w:rsidP="00A068B0">
            <w:pPr>
              <w:spacing w:before="120" w:after="120"/>
              <w:rPr>
                <w:spacing w:val="0"/>
                <w:sz w:val="20"/>
              </w:rPr>
            </w:pPr>
            <w:r w:rsidRPr="00A068B0">
              <w:rPr>
                <w:spacing w:val="0"/>
                <w:sz w:val="20"/>
              </w:rPr>
              <w:t>50%</w:t>
            </w:r>
          </w:p>
        </w:tc>
        <w:tc>
          <w:tcPr>
            <w:tcW w:w="1671" w:type="dxa"/>
            <w:gridSpan w:val="5"/>
          </w:tcPr>
          <w:p w14:paraId="074F3EB8" w14:textId="77777777" w:rsidR="0029104E" w:rsidRPr="00A068B0" w:rsidRDefault="0029104E" w:rsidP="00A068B0">
            <w:pPr>
              <w:spacing w:before="120" w:after="120"/>
              <w:rPr>
                <w:spacing w:val="0"/>
                <w:sz w:val="20"/>
              </w:rPr>
            </w:pPr>
            <w:r w:rsidRPr="00A068B0">
              <w:rPr>
                <w:spacing w:val="0"/>
                <w:sz w:val="20"/>
              </w:rPr>
              <w:t>75%</w:t>
            </w:r>
          </w:p>
        </w:tc>
        <w:tc>
          <w:tcPr>
            <w:tcW w:w="3433" w:type="dxa"/>
            <w:gridSpan w:val="4"/>
          </w:tcPr>
          <w:p w14:paraId="0625BEB0"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93257E" w14:textId="77777777" w:rsidTr="000A6A63">
        <w:tc>
          <w:tcPr>
            <w:tcW w:w="1563" w:type="dxa"/>
            <w:gridSpan w:val="3"/>
          </w:tcPr>
          <w:p w14:paraId="36793B28" w14:textId="77777777" w:rsidR="0029104E" w:rsidRPr="00A068B0" w:rsidRDefault="0029104E" w:rsidP="00A068B0">
            <w:pPr>
              <w:spacing w:before="120" w:after="120"/>
              <w:jc w:val="left"/>
              <w:rPr>
                <w:spacing w:val="0"/>
                <w:sz w:val="20"/>
              </w:rPr>
            </w:pPr>
            <w:r w:rsidRPr="00A068B0">
              <w:rPr>
                <w:spacing w:val="0"/>
                <w:sz w:val="20"/>
              </w:rPr>
              <w:t>Recorded value in Amps</w:t>
            </w:r>
          </w:p>
        </w:tc>
        <w:tc>
          <w:tcPr>
            <w:tcW w:w="1320" w:type="dxa"/>
            <w:gridSpan w:val="5"/>
          </w:tcPr>
          <w:p w14:paraId="63DF445F" w14:textId="77777777" w:rsidR="0029104E" w:rsidRPr="00A068B0" w:rsidRDefault="0029104E" w:rsidP="00A068B0">
            <w:pPr>
              <w:spacing w:before="120" w:after="120"/>
              <w:rPr>
                <w:spacing w:val="0"/>
                <w:sz w:val="20"/>
              </w:rPr>
            </w:pPr>
          </w:p>
        </w:tc>
        <w:tc>
          <w:tcPr>
            <w:tcW w:w="1506" w:type="dxa"/>
            <w:gridSpan w:val="4"/>
          </w:tcPr>
          <w:p w14:paraId="074EDE5C" w14:textId="77777777" w:rsidR="0029104E" w:rsidRPr="00A068B0" w:rsidRDefault="0029104E" w:rsidP="00A068B0">
            <w:pPr>
              <w:spacing w:before="120" w:after="120"/>
              <w:rPr>
                <w:spacing w:val="0"/>
                <w:sz w:val="20"/>
              </w:rPr>
            </w:pPr>
          </w:p>
        </w:tc>
        <w:tc>
          <w:tcPr>
            <w:tcW w:w="1671" w:type="dxa"/>
            <w:gridSpan w:val="5"/>
          </w:tcPr>
          <w:p w14:paraId="77B52DD6" w14:textId="77777777" w:rsidR="0029104E" w:rsidRPr="00A068B0" w:rsidRDefault="0029104E" w:rsidP="00A068B0">
            <w:pPr>
              <w:spacing w:before="120" w:after="120"/>
              <w:rPr>
                <w:spacing w:val="0"/>
                <w:sz w:val="20"/>
              </w:rPr>
            </w:pPr>
          </w:p>
        </w:tc>
        <w:tc>
          <w:tcPr>
            <w:tcW w:w="3433" w:type="dxa"/>
            <w:gridSpan w:val="4"/>
          </w:tcPr>
          <w:p w14:paraId="7CAC5057" w14:textId="77777777" w:rsidR="0029104E" w:rsidRPr="00A068B0" w:rsidRDefault="0029104E" w:rsidP="00A068B0">
            <w:pPr>
              <w:spacing w:before="120" w:after="120"/>
              <w:rPr>
                <w:spacing w:val="0"/>
                <w:sz w:val="20"/>
              </w:rPr>
            </w:pPr>
          </w:p>
        </w:tc>
      </w:tr>
      <w:tr w:rsidR="0029104E" w:rsidRPr="003B2076" w14:paraId="3C5FEFD5" w14:textId="77777777" w:rsidTr="000A6A63">
        <w:tc>
          <w:tcPr>
            <w:tcW w:w="1563" w:type="dxa"/>
            <w:gridSpan w:val="3"/>
          </w:tcPr>
          <w:p w14:paraId="1D1257C6" w14:textId="77777777" w:rsidR="0029104E" w:rsidRPr="00A068B0" w:rsidRDefault="0029104E" w:rsidP="00A068B0">
            <w:pPr>
              <w:spacing w:before="120" w:after="120"/>
              <w:jc w:val="left"/>
              <w:rPr>
                <w:spacing w:val="0"/>
                <w:sz w:val="20"/>
              </w:rPr>
            </w:pPr>
            <w:r w:rsidRPr="00A068B0">
              <w:rPr>
                <w:spacing w:val="0"/>
                <w:sz w:val="20"/>
              </w:rPr>
              <w:t>as % of rated AC current</w:t>
            </w:r>
          </w:p>
        </w:tc>
        <w:tc>
          <w:tcPr>
            <w:tcW w:w="1320" w:type="dxa"/>
            <w:gridSpan w:val="5"/>
          </w:tcPr>
          <w:p w14:paraId="63BE0A4A" w14:textId="77777777" w:rsidR="0029104E" w:rsidRPr="00A068B0" w:rsidRDefault="0029104E" w:rsidP="00A068B0">
            <w:pPr>
              <w:spacing w:before="120" w:after="120"/>
              <w:rPr>
                <w:spacing w:val="0"/>
                <w:sz w:val="20"/>
              </w:rPr>
            </w:pPr>
          </w:p>
        </w:tc>
        <w:tc>
          <w:tcPr>
            <w:tcW w:w="1506" w:type="dxa"/>
            <w:gridSpan w:val="4"/>
          </w:tcPr>
          <w:p w14:paraId="0C9D9E0A" w14:textId="77777777" w:rsidR="0029104E" w:rsidRPr="00A068B0" w:rsidRDefault="0029104E" w:rsidP="00A068B0">
            <w:pPr>
              <w:spacing w:before="120" w:after="120"/>
              <w:rPr>
                <w:spacing w:val="0"/>
                <w:sz w:val="20"/>
              </w:rPr>
            </w:pPr>
          </w:p>
        </w:tc>
        <w:tc>
          <w:tcPr>
            <w:tcW w:w="1671" w:type="dxa"/>
            <w:gridSpan w:val="5"/>
          </w:tcPr>
          <w:p w14:paraId="15C4A15B" w14:textId="77777777" w:rsidR="0029104E" w:rsidRPr="00A068B0" w:rsidRDefault="0029104E" w:rsidP="00A068B0">
            <w:pPr>
              <w:spacing w:before="120" w:after="120"/>
              <w:rPr>
                <w:spacing w:val="0"/>
                <w:sz w:val="20"/>
              </w:rPr>
            </w:pPr>
          </w:p>
        </w:tc>
        <w:tc>
          <w:tcPr>
            <w:tcW w:w="3433" w:type="dxa"/>
            <w:gridSpan w:val="4"/>
          </w:tcPr>
          <w:p w14:paraId="336ECA9E" w14:textId="77777777" w:rsidR="0029104E" w:rsidRPr="00A068B0" w:rsidRDefault="0029104E" w:rsidP="00A068B0">
            <w:pPr>
              <w:spacing w:before="120" w:after="120"/>
              <w:rPr>
                <w:spacing w:val="0"/>
                <w:sz w:val="20"/>
              </w:rPr>
            </w:pPr>
          </w:p>
        </w:tc>
      </w:tr>
      <w:tr w:rsidR="0029104E" w:rsidRPr="003B2076" w14:paraId="16856CCC" w14:textId="77777777" w:rsidTr="000A6A63">
        <w:tc>
          <w:tcPr>
            <w:tcW w:w="1563" w:type="dxa"/>
            <w:gridSpan w:val="3"/>
          </w:tcPr>
          <w:p w14:paraId="47808F74" w14:textId="77777777" w:rsidR="0029104E" w:rsidRPr="00A068B0" w:rsidRDefault="0029104E" w:rsidP="00A068B0">
            <w:pPr>
              <w:spacing w:before="120" w:after="120"/>
              <w:jc w:val="left"/>
              <w:rPr>
                <w:spacing w:val="0"/>
                <w:sz w:val="20"/>
              </w:rPr>
            </w:pPr>
            <w:r w:rsidRPr="00A068B0">
              <w:rPr>
                <w:spacing w:val="0"/>
                <w:sz w:val="20"/>
              </w:rPr>
              <w:t>Limit</w:t>
            </w:r>
          </w:p>
        </w:tc>
        <w:tc>
          <w:tcPr>
            <w:tcW w:w="1320" w:type="dxa"/>
            <w:gridSpan w:val="5"/>
          </w:tcPr>
          <w:p w14:paraId="2A0C1D26" w14:textId="77777777" w:rsidR="0029104E" w:rsidRPr="00A068B0" w:rsidRDefault="0029104E" w:rsidP="00A068B0">
            <w:pPr>
              <w:spacing w:before="120" w:after="120"/>
              <w:rPr>
                <w:spacing w:val="0"/>
                <w:sz w:val="20"/>
              </w:rPr>
            </w:pPr>
            <w:r w:rsidRPr="00A068B0">
              <w:rPr>
                <w:spacing w:val="0"/>
                <w:sz w:val="20"/>
              </w:rPr>
              <w:t>0.25%</w:t>
            </w:r>
          </w:p>
        </w:tc>
        <w:tc>
          <w:tcPr>
            <w:tcW w:w="1506" w:type="dxa"/>
            <w:gridSpan w:val="4"/>
          </w:tcPr>
          <w:p w14:paraId="2DC703A3" w14:textId="77777777" w:rsidR="0029104E" w:rsidRPr="00A068B0" w:rsidRDefault="0029104E" w:rsidP="00A068B0">
            <w:pPr>
              <w:spacing w:before="120" w:after="120"/>
              <w:rPr>
                <w:spacing w:val="0"/>
                <w:sz w:val="20"/>
              </w:rPr>
            </w:pPr>
            <w:r w:rsidRPr="00A068B0">
              <w:rPr>
                <w:spacing w:val="0"/>
                <w:sz w:val="20"/>
              </w:rPr>
              <w:t>0.25%</w:t>
            </w:r>
          </w:p>
        </w:tc>
        <w:tc>
          <w:tcPr>
            <w:tcW w:w="1671" w:type="dxa"/>
            <w:gridSpan w:val="5"/>
          </w:tcPr>
          <w:p w14:paraId="46E34CF8" w14:textId="77777777" w:rsidR="0029104E" w:rsidRPr="00A068B0" w:rsidRDefault="0029104E" w:rsidP="00A068B0">
            <w:pPr>
              <w:spacing w:before="120" w:after="120"/>
              <w:rPr>
                <w:spacing w:val="0"/>
                <w:sz w:val="20"/>
              </w:rPr>
            </w:pPr>
            <w:r w:rsidRPr="00A068B0">
              <w:rPr>
                <w:spacing w:val="0"/>
                <w:sz w:val="20"/>
              </w:rPr>
              <w:t>0.25%</w:t>
            </w:r>
          </w:p>
        </w:tc>
        <w:tc>
          <w:tcPr>
            <w:tcW w:w="3433" w:type="dxa"/>
            <w:gridSpan w:val="4"/>
          </w:tcPr>
          <w:p w14:paraId="190CAE3F" w14:textId="77777777" w:rsidR="0029104E" w:rsidRPr="00A068B0" w:rsidRDefault="0029104E" w:rsidP="00A068B0">
            <w:pPr>
              <w:spacing w:before="120" w:after="120"/>
              <w:rPr>
                <w:spacing w:val="0"/>
                <w:sz w:val="20"/>
              </w:rPr>
            </w:pPr>
            <w:r w:rsidRPr="00A068B0">
              <w:rPr>
                <w:spacing w:val="0"/>
                <w:sz w:val="20"/>
              </w:rPr>
              <w:t>0.25%</w:t>
            </w:r>
          </w:p>
        </w:tc>
      </w:tr>
      <w:tr w:rsidR="0029104E" w:rsidRPr="003B2076" w14:paraId="2C4BE9FF" w14:textId="77777777" w:rsidTr="000A6A63">
        <w:tc>
          <w:tcPr>
            <w:tcW w:w="9493" w:type="dxa"/>
            <w:gridSpan w:val="21"/>
            <w:shd w:val="clear" w:color="auto" w:fill="D9D9D9"/>
          </w:tcPr>
          <w:p w14:paraId="17AB93A5" w14:textId="77777777" w:rsidR="0029104E" w:rsidRPr="00A068B0" w:rsidRDefault="0029104E" w:rsidP="00A068B0">
            <w:pPr>
              <w:spacing w:before="120" w:after="120"/>
              <w:rPr>
                <w:spacing w:val="0"/>
                <w:sz w:val="20"/>
                <w:lang w:eastAsia="en-GB"/>
              </w:rPr>
            </w:pPr>
            <w:r w:rsidRPr="00A068B0">
              <w:rPr>
                <w:b/>
                <w:spacing w:val="0"/>
                <w:sz w:val="20"/>
                <w:lang w:eastAsia="en-GB"/>
              </w:rPr>
              <w:t>Power Quality – Power factor</w:t>
            </w:r>
            <w:r w:rsidRPr="00A068B0">
              <w:rPr>
                <w:spacing w:val="0"/>
                <w:sz w:val="20"/>
                <w:lang w:eastAsia="en-GB"/>
              </w:rPr>
              <w:t>: This test shall be carried out in accordance with EN 50538 Annex D.3.4.1 but with nominal voltage -6% and +10%. Voltage to be maintained within ±1.5% of the stated level during the test.</w:t>
            </w:r>
          </w:p>
        </w:tc>
      </w:tr>
      <w:tr w:rsidR="0029104E" w:rsidRPr="003B2076" w14:paraId="360D3362" w14:textId="77777777" w:rsidTr="000A6A63">
        <w:tc>
          <w:tcPr>
            <w:tcW w:w="2225" w:type="dxa"/>
            <w:gridSpan w:val="4"/>
          </w:tcPr>
          <w:p w14:paraId="775CB94B" w14:textId="77777777" w:rsidR="0029104E" w:rsidRPr="00A068B0" w:rsidRDefault="0029104E" w:rsidP="00A068B0">
            <w:pPr>
              <w:spacing w:before="120" w:after="120"/>
              <w:rPr>
                <w:spacing w:val="0"/>
                <w:sz w:val="20"/>
              </w:rPr>
            </w:pPr>
          </w:p>
        </w:tc>
        <w:tc>
          <w:tcPr>
            <w:tcW w:w="2164" w:type="dxa"/>
            <w:gridSpan w:val="8"/>
          </w:tcPr>
          <w:p w14:paraId="3B3D7466" w14:textId="5CDB764A" w:rsidR="0029104E" w:rsidRPr="00A068B0" w:rsidRDefault="0029104E" w:rsidP="00A068B0">
            <w:pPr>
              <w:spacing w:before="120" w:after="120"/>
              <w:rPr>
                <w:spacing w:val="0"/>
                <w:sz w:val="20"/>
              </w:rPr>
            </w:pPr>
            <w:r w:rsidRPr="00A068B0">
              <w:rPr>
                <w:spacing w:val="0"/>
                <w:sz w:val="20"/>
              </w:rPr>
              <w:t>216.2</w:t>
            </w:r>
            <w:r w:rsidR="004314BC" w:rsidRPr="00A068B0">
              <w:rPr>
                <w:spacing w:val="0"/>
                <w:sz w:val="20"/>
              </w:rPr>
              <w:t xml:space="preserve"> </w:t>
            </w:r>
            <w:r w:rsidRPr="00A068B0">
              <w:rPr>
                <w:spacing w:val="0"/>
                <w:sz w:val="20"/>
              </w:rPr>
              <w:t>V</w:t>
            </w:r>
          </w:p>
          <w:p w14:paraId="3FA73429" w14:textId="77777777" w:rsidR="0029104E" w:rsidRPr="00A068B0" w:rsidRDefault="0029104E" w:rsidP="00A068B0">
            <w:pPr>
              <w:spacing w:before="120" w:after="120"/>
              <w:rPr>
                <w:spacing w:val="0"/>
                <w:sz w:val="20"/>
              </w:rPr>
            </w:pPr>
          </w:p>
        </w:tc>
        <w:tc>
          <w:tcPr>
            <w:tcW w:w="1671" w:type="dxa"/>
            <w:gridSpan w:val="5"/>
          </w:tcPr>
          <w:p w14:paraId="0C88F133" w14:textId="27F4C569" w:rsidR="0029104E" w:rsidRPr="00A068B0" w:rsidRDefault="0029104E" w:rsidP="00A068B0">
            <w:pPr>
              <w:spacing w:before="120" w:after="120"/>
              <w:rPr>
                <w:spacing w:val="0"/>
                <w:sz w:val="20"/>
              </w:rPr>
            </w:pPr>
            <w:r w:rsidRPr="00A068B0">
              <w:rPr>
                <w:spacing w:val="0"/>
                <w:sz w:val="20"/>
              </w:rPr>
              <w:t>230</w:t>
            </w:r>
            <w:r w:rsidR="004314BC" w:rsidRPr="00A068B0">
              <w:rPr>
                <w:spacing w:val="0"/>
                <w:sz w:val="20"/>
              </w:rPr>
              <w:t xml:space="preserve"> </w:t>
            </w:r>
            <w:r w:rsidRPr="00A068B0">
              <w:rPr>
                <w:spacing w:val="0"/>
                <w:sz w:val="20"/>
              </w:rPr>
              <w:t>V</w:t>
            </w:r>
          </w:p>
        </w:tc>
        <w:tc>
          <w:tcPr>
            <w:tcW w:w="3433" w:type="dxa"/>
            <w:gridSpan w:val="4"/>
          </w:tcPr>
          <w:p w14:paraId="7C99DF01" w14:textId="3C1ABB3F" w:rsidR="0029104E" w:rsidRPr="00A068B0" w:rsidRDefault="0029104E" w:rsidP="00A068B0">
            <w:pPr>
              <w:spacing w:before="120" w:after="120"/>
              <w:rPr>
                <w:spacing w:val="0"/>
                <w:sz w:val="20"/>
              </w:rPr>
            </w:pPr>
            <w:r w:rsidRPr="00A068B0">
              <w:rPr>
                <w:spacing w:val="0"/>
                <w:sz w:val="20"/>
              </w:rPr>
              <w:t>253</w:t>
            </w:r>
            <w:r w:rsidR="004314BC" w:rsidRPr="00A068B0">
              <w:rPr>
                <w:spacing w:val="0"/>
                <w:sz w:val="20"/>
              </w:rPr>
              <w:t xml:space="preserve"> </w:t>
            </w:r>
            <w:r w:rsidRPr="00A068B0">
              <w:rPr>
                <w:spacing w:val="0"/>
                <w:sz w:val="20"/>
              </w:rPr>
              <w:t>V</w:t>
            </w:r>
          </w:p>
        </w:tc>
      </w:tr>
      <w:tr w:rsidR="0029104E" w:rsidRPr="003B2076" w14:paraId="3D35D7BA" w14:textId="77777777" w:rsidTr="000A6A63">
        <w:tc>
          <w:tcPr>
            <w:tcW w:w="2225" w:type="dxa"/>
            <w:gridSpan w:val="4"/>
          </w:tcPr>
          <w:p w14:paraId="3379008F" w14:textId="77777777" w:rsidR="0029104E" w:rsidRPr="00A068B0" w:rsidRDefault="0029104E" w:rsidP="00A068B0">
            <w:pPr>
              <w:spacing w:before="120" w:after="120"/>
              <w:rPr>
                <w:spacing w:val="0"/>
                <w:sz w:val="20"/>
              </w:rPr>
            </w:pPr>
            <w:r w:rsidRPr="00A068B0">
              <w:rPr>
                <w:spacing w:val="0"/>
                <w:sz w:val="20"/>
              </w:rPr>
              <w:t xml:space="preserve">20% of </w:t>
            </w:r>
            <w:r w:rsidRPr="00A068B0">
              <w:rPr>
                <w:b/>
                <w:spacing w:val="0"/>
                <w:sz w:val="20"/>
                <w:lang w:eastAsia="en-GB"/>
              </w:rPr>
              <w:t>Registered Capacity</w:t>
            </w:r>
          </w:p>
        </w:tc>
        <w:tc>
          <w:tcPr>
            <w:tcW w:w="2164" w:type="dxa"/>
            <w:gridSpan w:val="8"/>
          </w:tcPr>
          <w:p w14:paraId="44172C24" w14:textId="77777777" w:rsidR="0029104E" w:rsidRPr="00A068B0" w:rsidRDefault="0029104E" w:rsidP="00A068B0">
            <w:pPr>
              <w:spacing w:before="120" w:after="120"/>
              <w:rPr>
                <w:spacing w:val="0"/>
                <w:sz w:val="20"/>
              </w:rPr>
            </w:pPr>
          </w:p>
        </w:tc>
        <w:tc>
          <w:tcPr>
            <w:tcW w:w="1671" w:type="dxa"/>
            <w:gridSpan w:val="5"/>
          </w:tcPr>
          <w:p w14:paraId="480531C7" w14:textId="77777777" w:rsidR="0029104E" w:rsidRPr="00A068B0" w:rsidRDefault="0029104E" w:rsidP="00A068B0">
            <w:pPr>
              <w:spacing w:before="120" w:after="120"/>
              <w:rPr>
                <w:spacing w:val="0"/>
                <w:sz w:val="20"/>
              </w:rPr>
            </w:pPr>
          </w:p>
        </w:tc>
        <w:tc>
          <w:tcPr>
            <w:tcW w:w="3433" w:type="dxa"/>
            <w:gridSpan w:val="4"/>
          </w:tcPr>
          <w:p w14:paraId="0A536AD3" w14:textId="77777777" w:rsidR="0029104E" w:rsidRPr="00A068B0" w:rsidRDefault="0029104E" w:rsidP="00A068B0">
            <w:pPr>
              <w:spacing w:before="120" w:after="120"/>
              <w:rPr>
                <w:spacing w:val="0"/>
                <w:sz w:val="20"/>
              </w:rPr>
            </w:pPr>
          </w:p>
        </w:tc>
      </w:tr>
      <w:tr w:rsidR="0029104E" w:rsidRPr="003B2076" w14:paraId="32941F11" w14:textId="77777777" w:rsidTr="000A6A63">
        <w:tc>
          <w:tcPr>
            <w:tcW w:w="2225" w:type="dxa"/>
            <w:gridSpan w:val="4"/>
          </w:tcPr>
          <w:p w14:paraId="55A1C174" w14:textId="77777777" w:rsidR="0029104E" w:rsidRPr="00A068B0" w:rsidRDefault="0029104E" w:rsidP="00A068B0">
            <w:pPr>
              <w:spacing w:before="120" w:after="120"/>
              <w:rPr>
                <w:spacing w:val="0"/>
                <w:sz w:val="20"/>
              </w:rPr>
            </w:pPr>
            <w:r w:rsidRPr="00A068B0">
              <w:rPr>
                <w:spacing w:val="0"/>
                <w:sz w:val="20"/>
              </w:rPr>
              <w:t xml:space="preserve">50% of </w:t>
            </w:r>
            <w:r w:rsidRPr="00A068B0">
              <w:rPr>
                <w:b/>
                <w:spacing w:val="0"/>
                <w:sz w:val="20"/>
                <w:lang w:eastAsia="en-GB"/>
              </w:rPr>
              <w:t>Registered Capacity</w:t>
            </w:r>
            <w:r w:rsidRPr="00A068B0" w:rsidDel="0047237E">
              <w:rPr>
                <w:spacing w:val="0"/>
                <w:sz w:val="20"/>
              </w:rPr>
              <w:t xml:space="preserve"> </w:t>
            </w:r>
          </w:p>
        </w:tc>
        <w:tc>
          <w:tcPr>
            <w:tcW w:w="2164" w:type="dxa"/>
            <w:gridSpan w:val="8"/>
          </w:tcPr>
          <w:p w14:paraId="39875289" w14:textId="77777777" w:rsidR="0029104E" w:rsidRPr="00A068B0" w:rsidRDefault="0029104E" w:rsidP="00A068B0">
            <w:pPr>
              <w:spacing w:before="120" w:after="120"/>
              <w:rPr>
                <w:spacing w:val="0"/>
                <w:sz w:val="20"/>
              </w:rPr>
            </w:pPr>
          </w:p>
        </w:tc>
        <w:tc>
          <w:tcPr>
            <w:tcW w:w="1671" w:type="dxa"/>
            <w:gridSpan w:val="5"/>
          </w:tcPr>
          <w:p w14:paraId="177631FB" w14:textId="77777777" w:rsidR="0029104E" w:rsidRPr="00A068B0" w:rsidRDefault="0029104E" w:rsidP="00A068B0">
            <w:pPr>
              <w:spacing w:before="120" w:after="120"/>
              <w:rPr>
                <w:spacing w:val="0"/>
                <w:sz w:val="20"/>
              </w:rPr>
            </w:pPr>
          </w:p>
        </w:tc>
        <w:tc>
          <w:tcPr>
            <w:tcW w:w="3433" w:type="dxa"/>
            <w:gridSpan w:val="4"/>
          </w:tcPr>
          <w:p w14:paraId="2C68265A" w14:textId="77777777" w:rsidR="0029104E" w:rsidRPr="00A068B0" w:rsidRDefault="0029104E" w:rsidP="00A068B0">
            <w:pPr>
              <w:spacing w:before="120" w:after="120"/>
              <w:rPr>
                <w:spacing w:val="0"/>
                <w:sz w:val="20"/>
              </w:rPr>
            </w:pPr>
          </w:p>
        </w:tc>
      </w:tr>
      <w:tr w:rsidR="0029104E" w:rsidRPr="003B2076" w14:paraId="744B4FAA" w14:textId="77777777" w:rsidTr="000A6A63">
        <w:tc>
          <w:tcPr>
            <w:tcW w:w="2225" w:type="dxa"/>
            <w:gridSpan w:val="4"/>
          </w:tcPr>
          <w:p w14:paraId="777896E1" w14:textId="77777777" w:rsidR="0029104E" w:rsidRPr="00A068B0" w:rsidRDefault="0029104E" w:rsidP="00A068B0">
            <w:pPr>
              <w:spacing w:before="120" w:after="120"/>
              <w:rPr>
                <w:spacing w:val="0"/>
                <w:sz w:val="20"/>
              </w:rPr>
            </w:pPr>
            <w:r w:rsidRPr="00A068B0">
              <w:rPr>
                <w:spacing w:val="0"/>
                <w:sz w:val="20"/>
              </w:rPr>
              <w:t xml:space="preserve">75% of </w:t>
            </w:r>
            <w:r w:rsidRPr="00A068B0">
              <w:rPr>
                <w:b/>
                <w:spacing w:val="0"/>
                <w:sz w:val="20"/>
                <w:lang w:eastAsia="en-GB"/>
              </w:rPr>
              <w:t>Registered Capacity</w:t>
            </w:r>
            <w:r w:rsidRPr="00A068B0" w:rsidDel="0047237E">
              <w:rPr>
                <w:spacing w:val="0"/>
                <w:sz w:val="20"/>
                <w:lang w:eastAsia="en-GB"/>
              </w:rPr>
              <w:t xml:space="preserve"> </w:t>
            </w:r>
          </w:p>
        </w:tc>
        <w:tc>
          <w:tcPr>
            <w:tcW w:w="2164" w:type="dxa"/>
            <w:gridSpan w:val="8"/>
          </w:tcPr>
          <w:p w14:paraId="68412F6B" w14:textId="77777777" w:rsidR="0029104E" w:rsidRPr="00A068B0" w:rsidRDefault="0029104E" w:rsidP="00A068B0">
            <w:pPr>
              <w:spacing w:before="120" w:after="120"/>
              <w:rPr>
                <w:spacing w:val="0"/>
                <w:sz w:val="20"/>
              </w:rPr>
            </w:pPr>
          </w:p>
        </w:tc>
        <w:tc>
          <w:tcPr>
            <w:tcW w:w="1671" w:type="dxa"/>
            <w:gridSpan w:val="5"/>
          </w:tcPr>
          <w:p w14:paraId="27C51B7A" w14:textId="77777777" w:rsidR="0029104E" w:rsidRPr="00A068B0" w:rsidRDefault="0029104E" w:rsidP="00A068B0">
            <w:pPr>
              <w:spacing w:before="120" w:after="120"/>
              <w:rPr>
                <w:spacing w:val="0"/>
                <w:sz w:val="20"/>
              </w:rPr>
            </w:pPr>
          </w:p>
        </w:tc>
        <w:tc>
          <w:tcPr>
            <w:tcW w:w="3433" w:type="dxa"/>
            <w:gridSpan w:val="4"/>
          </w:tcPr>
          <w:p w14:paraId="4FBBD79C" w14:textId="77777777" w:rsidR="0029104E" w:rsidRPr="00A068B0" w:rsidRDefault="0029104E" w:rsidP="00A068B0">
            <w:pPr>
              <w:spacing w:before="120" w:after="120"/>
              <w:rPr>
                <w:spacing w:val="0"/>
                <w:sz w:val="20"/>
              </w:rPr>
            </w:pPr>
          </w:p>
        </w:tc>
      </w:tr>
      <w:tr w:rsidR="0029104E" w:rsidRPr="003B2076" w14:paraId="2CC7F095" w14:textId="77777777" w:rsidTr="000A6A63">
        <w:tc>
          <w:tcPr>
            <w:tcW w:w="2225" w:type="dxa"/>
            <w:gridSpan w:val="4"/>
          </w:tcPr>
          <w:p w14:paraId="083C1E5A" w14:textId="77777777" w:rsidR="0029104E" w:rsidRPr="00A068B0" w:rsidRDefault="0029104E" w:rsidP="00A068B0">
            <w:pPr>
              <w:spacing w:before="120" w:after="120"/>
              <w:rPr>
                <w:spacing w:val="0"/>
                <w:sz w:val="20"/>
              </w:rPr>
            </w:pPr>
            <w:r w:rsidRPr="00A068B0">
              <w:rPr>
                <w:spacing w:val="0"/>
                <w:sz w:val="20"/>
              </w:rPr>
              <w:t xml:space="preserve">100% of </w:t>
            </w:r>
            <w:r w:rsidRPr="00A068B0">
              <w:rPr>
                <w:b/>
                <w:spacing w:val="0"/>
                <w:sz w:val="20"/>
                <w:lang w:eastAsia="en-GB"/>
              </w:rPr>
              <w:t>Registered Capacity</w:t>
            </w:r>
            <w:r w:rsidRPr="00A068B0" w:rsidDel="0047237E">
              <w:rPr>
                <w:spacing w:val="0"/>
                <w:sz w:val="20"/>
                <w:lang w:eastAsia="en-GB"/>
              </w:rPr>
              <w:t xml:space="preserve"> </w:t>
            </w:r>
          </w:p>
        </w:tc>
        <w:tc>
          <w:tcPr>
            <w:tcW w:w="2164" w:type="dxa"/>
            <w:gridSpan w:val="8"/>
          </w:tcPr>
          <w:p w14:paraId="05652443" w14:textId="77777777" w:rsidR="0029104E" w:rsidRPr="00A068B0" w:rsidRDefault="0029104E" w:rsidP="00A068B0">
            <w:pPr>
              <w:spacing w:before="120" w:after="120"/>
              <w:rPr>
                <w:spacing w:val="0"/>
                <w:sz w:val="20"/>
              </w:rPr>
            </w:pPr>
          </w:p>
        </w:tc>
        <w:tc>
          <w:tcPr>
            <w:tcW w:w="1671" w:type="dxa"/>
            <w:gridSpan w:val="5"/>
          </w:tcPr>
          <w:p w14:paraId="142CCF59" w14:textId="77777777" w:rsidR="0029104E" w:rsidRPr="00A068B0" w:rsidRDefault="0029104E" w:rsidP="00A068B0">
            <w:pPr>
              <w:spacing w:before="120" w:after="120"/>
              <w:rPr>
                <w:spacing w:val="0"/>
                <w:sz w:val="20"/>
              </w:rPr>
            </w:pPr>
          </w:p>
        </w:tc>
        <w:tc>
          <w:tcPr>
            <w:tcW w:w="3433" w:type="dxa"/>
            <w:gridSpan w:val="4"/>
          </w:tcPr>
          <w:p w14:paraId="161B34DE" w14:textId="77777777" w:rsidR="0029104E" w:rsidRPr="00A068B0" w:rsidRDefault="0029104E" w:rsidP="00A068B0">
            <w:pPr>
              <w:spacing w:before="120" w:after="120"/>
              <w:rPr>
                <w:spacing w:val="0"/>
                <w:sz w:val="20"/>
              </w:rPr>
            </w:pPr>
          </w:p>
        </w:tc>
      </w:tr>
      <w:tr w:rsidR="0029104E" w:rsidRPr="003B2076" w14:paraId="0DAA3DC1" w14:textId="77777777" w:rsidTr="000A6A63">
        <w:tc>
          <w:tcPr>
            <w:tcW w:w="2225" w:type="dxa"/>
            <w:gridSpan w:val="4"/>
          </w:tcPr>
          <w:p w14:paraId="0D6545FF" w14:textId="77777777" w:rsidR="0029104E" w:rsidRPr="00A068B0" w:rsidRDefault="0029104E" w:rsidP="00A068B0">
            <w:pPr>
              <w:spacing w:before="120" w:after="120"/>
              <w:rPr>
                <w:spacing w:val="0"/>
                <w:sz w:val="20"/>
              </w:rPr>
            </w:pPr>
            <w:r w:rsidRPr="00A068B0">
              <w:rPr>
                <w:spacing w:val="0"/>
                <w:sz w:val="20"/>
              </w:rPr>
              <w:t xml:space="preserve">Limit </w:t>
            </w:r>
          </w:p>
        </w:tc>
        <w:tc>
          <w:tcPr>
            <w:tcW w:w="2164" w:type="dxa"/>
            <w:gridSpan w:val="8"/>
          </w:tcPr>
          <w:p w14:paraId="013AEE27" w14:textId="77777777" w:rsidR="0029104E" w:rsidRPr="00A068B0" w:rsidRDefault="0029104E" w:rsidP="00A068B0">
            <w:pPr>
              <w:spacing w:before="120" w:after="120"/>
              <w:rPr>
                <w:spacing w:val="0"/>
                <w:sz w:val="20"/>
              </w:rPr>
            </w:pPr>
            <w:r w:rsidRPr="00A068B0">
              <w:rPr>
                <w:spacing w:val="0"/>
                <w:sz w:val="20"/>
              </w:rPr>
              <w:t>&gt;0.95</w:t>
            </w:r>
          </w:p>
          <w:p w14:paraId="4CCF0F94" w14:textId="77777777" w:rsidR="0029104E" w:rsidRPr="00A068B0" w:rsidRDefault="0029104E" w:rsidP="00A068B0">
            <w:pPr>
              <w:spacing w:before="120" w:after="120"/>
              <w:rPr>
                <w:spacing w:val="0"/>
                <w:sz w:val="20"/>
              </w:rPr>
            </w:pPr>
          </w:p>
        </w:tc>
        <w:tc>
          <w:tcPr>
            <w:tcW w:w="1671" w:type="dxa"/>
            <w:gridSpan w:val="5"/>
          </w:tcPr>
          <w:p w14:paraId="3E95908F" w14:textId="77777777" w:rsidR="0029104E" w:rsidRPr="00A068B0" w:rsidRDefault="0029104E" w:rsidP="00A068B0">
            <w:pPr>
              <w:spacing w:before="120" w:after="120"/>
              <w:rPr>
                <w:spacing w:val="0"/>
                <w:sz w:val="20"/>
              </w:rPr>
            </w:pPr>
            <w:r w:rsidRPr="00A068B0">
              <w:rPr>
                <w:spacing w:val="0"/>
                <w:sz w:val="20"/>
              </w:rPr>
              <w:t>&gt;0.95</w:t>
            </w:r>
          </w:p>
        </w:tc>
        <w:tc>
          <w:tcPr>
            <w:tcW w:w="3433" w:type="dxa"/>
            <w:gridSpan w:val="4"/>
          </w:tcPr>
          <w:p w14:paraId="0AD7A38E" w14:textId="77777777" w:rsidR="0029104E" w:rsidRPr="00A068B0" w:rsidRDefault="0029104E" w:rsidP="00A068B0">
            <w:pPr>
              <w:spacing w:before="120" w:after="120"/>
              <w:rPr>
                <w:spacing w:val="0"/>
                <w:sz w:val="20"/>
              </w:rPr>
            </w:pPr>
            <w:r w:rsidRPr="00A068B0">
              <w:rPr>
                <w:spacing w:val="0"/>
                <w:sz w:val="20"/>
              </w:rPr>
              <w:t>&gt;0.95</w:t>
            </w:r>
          </w:p>
        </w:tc>
      </w:tr>
    </w:tbl>
    <w:p w14:paraId="07D92B45" w14:textId="77777777" w:rsidR="00E66DC6" w:rsidRDefault="00E66DC6">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66"/>
        <w:gridCol w:w="1006"/>
        <w:gridCol w:w="836"/>
        <w:gridCol w:w="1176"/>
        <w:gridCol w:w="1005"/>
        <w:gridCol w:w="1777"/>
        <w:gridCol w:w="2268"/>
      </w:tblGrid>
      <w:tr w:rsidR="0029104E" w:rsidRPr="003B2076" w14:paraId="14443262" w14:textId="77777777" w:rsidTr="000A6A63">
        <w:tc>
          <w:tcPr>
            <w:tcW w:w="9493" w:type="dxa"/>
            <w:gridSpan w:val="8"/>
            <w:shd w:val="clear" w:color="auto" w:fill="D9D9D9"/>
          </w:tcPr>
          <w:p w14:paraId="570FCD4F" w14:textId="0B77A876" w:rsidR="0029104E" w:rsidRPr="00A068B0" w:rsidRDefault="0029104E" w:rsidP="00A068B0">
            <w:pPr>
              <w:spacing w:before="120" w:after="120"/>
              <w:rPr>
                <w:b/>
                <w:spacing w:val="0"/>
                <w:lang w:eastAsia="en-GB"/>
              </w:rPr>
            </w:pPr>
            <w:r w:rsidRPr="00A068B0">
              <w:rPr>
                <w:b/>
                <w:spacing w:val="0"/>
                <w:lang w:eastAsia="en-GB"/>
              </w:rPr>
              <w:lastRenderedPageBreak/>
              <w:t>P</w:t>
            </w:r>
            <w:r w:rsidRPr="00A068B0">
              <w:rPr>
                <w:b/>
                <w:spacing w:val="0"/>
                <w:sz w:val="20"/>
              </w:rPr>
              <w:t>rotection</w:t>
            </w:r>
            <w:r w:rsidRPr="00A068B0">
              <w:rPr>
                <w:b/>
                <w:spacing w:val="0"/>
                <w:sz w:val="20"/>
                <w:lang w:eastAsia="en-GB"/>
              </w:rPr>
              <w:t xml:space="preserve"> –</w:t>
            </w:r>
            <w:r w:rsidRPr="00A068B0">
              <w:rPr>
                <w:b/>
                <w:spacing w:val="0"/>
                <w:sz w:val="20"/>
              </w:rPr>
              <w:t xml:space="preserve"> Frequency tests</w:t>
            </w:r>
            <w:r w:rsidRPr="00A068B0">
              <w:rPr>
                <w:b/>
                <w:spacing w:val="0"/>
                <w:sz w:val="20"/>
                <w:lang w:eastAsia="en-GB"/>
              </w:rPr>
              <w:t>:</w:t>
            </w:r>
            <w:r w:rsidRPr="00A068B0">
              <w:rPr>
                <w:spacing w:val="0"/>
                <w:sz w:val="20"/>
              </w:rPr>
              <w:t xml:space="preserve"> These tests should be carried out in accordance with EN 50438 Annex D.2.4 and the notes in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1576FC" w:rsidRPr="003B2076">
              <w:rPr>
                <w:spacing w:val="0"/>
                <w:sz w:val="20"/>
              </w:rPr>
              <w:t>3</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1576FC" w:rsidRPr="003B2076">
              <w:rPr>
                <w:spacing w:val="0"/>
                <w:sz w:val="20"/>
              </w:rPr>
              <w:t>3</w:t>
            </w:r>
            <w:r w:rsidR="00577C33" w:rsidRPr="00A068B0">
              <w:rPr>
                <w:spacing w:val="0"/>
                <w:sz w:val="20"/>
              </w:rPr>
              <w:t xml:space="preserve"> (Synchronous)</w:t>
            </w:r>
          </w:p>
        </w:tc>
      </w:tr>
      <w:tr w:rsidR="0029104E" w:rsidRPr="003B2076" w14:paraId="53E698B9" w14:textId="77777777" w:rsidTr="000A6A63">
        <w:tc>
          <w:tcPr>
            <w:tcW w:w="1259" w:type="dxa"/>
          </w:tcPr>
          <w:p w14:paraId="174D958C" w14:textId="77777777" w:rsidR="0029104E" w:rsidRPr="00A068B0" w:rsidRDefault="0029104E" w:rsidP="00A068B0">
            <w:pPr>
              <w:spacing w:before="120" w:after="120"/>
              <w:rPr>
                <w:spacing w:val="0"/>
                <w:sz w:val="20"/>
              </w:rPr>
            </w:pPr>
            <w:r w:rsidRPr="00A068B0">
              <w:rPr>
                <w:spacing w:val="0"/>
                <w:sz w:val="20"/>
              </w:rPr>
              <w:t>Function</w:t>
            </w:r>
          </w:p>
        </w:tc>
        <w:tc>
          <w:tcPr>
            <w:tcW w:w="2008" w:type="dxa"/>
            <w:gridSpan w:val="3"/>
          </w:tcPr>
          <w:p w14:paraId="166EDB54"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35E0D339"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0D1403E8"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117C74A3" w14:textId="77777777" w:rsidTr="00D22790">
        <w:tc>
          <w:tcPr>
            <w:tcW w:w="1259" w:type="dxa"/>
          </w:tcPr>
          <w:p w14:paraId="507DC8F3" w14:textId="77777777" w:rsidR="0029104E" w:rsidRPr="00A068B0" w:rsidRDefault="0029104E" w:rsidP="00A068B0">
            <w:pPr>
              <w:spacing w:before="120" w:after="120"/>
              <w:rPr>
                <w:spacing w:val="0"/>
                <w:sz w:val="20"/>
              </w:rPr>
            </w:pPr>
          </w:p>
        </w:tc>
        <w:tc>
          <w:tcPr>
            <w:tcW w:w="1172" w:type="dxa"/>
            <w:gridSpan w:val="2"/>
          </w:tcPr>
          <w:p w14:paraId="0492E0A8" w14:textId="77777777" w:rsidR="0029104E" w:rsidRPr="00A068B0" w:rsidRDefault="0029104E" w:rsidP="00A068B0">
            <w:pPr>
              <w:spacing w:before="120" w:after="120"/>
              <w:rPr>
                <w:spacing w:val="0"/>
                <w:sz w:val="20"/>
              </w:rPr>
            </w:pPr>
            <w:r w:rsidRPr="00A068B0">
              <w:rPr>
                <w:spacing w:val="0"/>
                <w:sz w:val="20"/>
              </w:rPr>
              <w:t>Frequency</w:t>
            </w:r>
          </w:p>
        </w:tc>
        <w:tc>
          <w:tcPr>
            <w:tcW w:w="836" w:type="dxa"/>
          </w:tcPr>
          <w:p w14:paraId="11C1405C"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3DCECD28" w14:textId="77777777" w:rsidR="0029104E" w:rsidRPr="00A068B0" w:rsidRDefault="0029104E" w:rsidP="00A068B0">
            <w:pPr>
              <w:spacing w:before="120" w:after="120"/>
              <w:rPr>
                <w:spacing w:val="0"/>
                <w:sz w:val="20"/>
              </w:rPr>
            </w:pPr>
            <w:r w:rsidRPr="00A068B0">
              <w:rPr>
                <w:spacing w:val="0"/>
                <w:sz w:val="20"/>
              </w:rPr>
              <w:t>Frequency</w:t>
            </w:r>
          </w:p>
        </w:tc>
        <w:tc>
          <w:tcPr>
            <w:tcW w:w="1005" w:type="dxa"/>
          </w:tcPr>
          <w:p w14:paraId="65E66DBB" w14:textId="08867C68" w:rsidR="0029104E" w:rsidRPr="00A068B0" w:rsidRDefault="0029104E" w:rsidP="00A068B0">
            <w:pPr>
              <w:spacing w:before="120" w:after="120"/>
              <w:rPr>
                <w:spacing w:val="0"/>
                <w:sz w:val="20"/>
              </w:rPr>
            </w:pPr>
            <w:r w:rsidRPr="00A068B0">
              <w:rPr>
                <w:spacing w:val="0"/>
                <w:sz w:val="20"/>
              </w:rPr>
              <w:t>Time delay</w:t>
            </w:r>
          </w:p>
        </w:tc>
        <w:tc>
          <w:tcPr>
            <w:tcW w:w="1777" w:type="dxa"/>
          </w:tcPr>
          <w:p w14:paraId="540C9817" w14:textId="77777777" w:rsidR="0029104E" w:rsidRPr="00A068B0" w:rsidRDefault="0029104E" w:rsidP="00A068B0">
            <w:pPr>
              <w:spacing w:before="120" w:after="120"/>
              <w:rPr>
                <w:spacing w:val="0"/>
                <w:sz w:val="20"/>
              </w:rPr>
            </w:pPr>
            <w:r w:rsidRPr="00A068B0">
              <w:rPr>
                <w:spacing w:val="0"/>
                <w:sz w:val="20"/>
              </w:rPr>
              <w:t>Frequency /time</w:t>
            </w:r>
          </w:p>
        </w:tc>
        <w:tc>
          <w:tcPr>
            <w:tcW w:w="2268" w:type="dxa"/>
          </w:tcPr>
          <w:p w14:paraId="02339F8C"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4119B56" w14:textId="77777777" w:rsidTr="00D22790">
        <w:tc>
          <w:tcPr>
            <w:tcW w:w="1259" w:type="dxa"/>
          </w:tcPr>
          <w:p w14:paraId="217A5197" w14:textId="2A5F447A" w:rsidR="0029104E" w:rsidRPr="00A068B0" w:rsidRDefault="0029104E" w:rsidP="00A068B0">
            <w:pPr>
              <w:spacing w:before="120" w:after="120"/>
              <w:rPr>
                <w:spacing w:val="0"/>
                <w:sz w:val="20"/>
              </w:rPr>
            </w:pPr>
            <w:r w:rsidRPr="00A068B0">
              <w:rPr>
                <w:spacing w:val="0"/>
                <w:sz w:val="20"/>
              </w:rPr>
              <w:t>U/F stage 1</w:t>
            </w:r>
          </w:p>
        </w:tc>
        <w:tc>
          <w:tcPr>
            <w:tcW w:w="1172" w:type="dxa"/>
            <w:gridSpan w:val="2"/>
          </w:tcPr>
          <w:p w14:paraId="6C98E37F" w14:textId="61D1724C" w:rsidR="0029104E" w:rsidRPr="00A068B0" w:rsidRDefault="0029104E" w:rsidP="00A068B0">
            <w:pPr>
              <w:spacing w:before="120" w:after="120"/>
              <w:rPr>
                <w:spacing w:val="0"/>
                <w:sz w:val="20"/>
              </w:rPr>
            </w:pPr>
            <w:r w:rsidRPr="00A068B0">
              <w:rPr>
                <w:spacing w:val="0"/>
                <w:sz w:val="20"/>
              </w:rPr>
              <w:t>47.5</w:t>
            </w:r>
            <w:r w:rsidR="004314BC" w:rsidRPr="00A068B0">
              <w:rPr>
                <w:spacing w:val="0"/>
                <w:sz w:val="20"/>
              </w:rPr>
              <w:t xml:space="preserve"> </w:t>
            </w:r>
            <w:r w:rsidRPr="00A068B0">
              <w:rPr>
                <w:spacing w:val="0"/>
                <w:sz w:val="20"/>
              </w:rPr>
              <w:t>Hz</w:t>
            </w:r>
          </w:p>
        </w:tc>
        <w:tc>
          <w:tcPr>
            <w:tcW w:w="836" w:type="dxa"/>
          </w:tcPr>
          <w:p w14:paraId="405C7094" w14:textId="144774A7"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s</w:t>
            </w:r>
          </w:p>
        </w:tc>
        <w:tc>
          <w:tcPr>
            <w:tcW w:w="1176" w:type="dxa"/>
          </w:tcPr>
          <w:p w14:paraId="3557B7E8" w14:textId="77777777" w:rsidR="0029104E" w:rsidRPr="00A068B0" w:rsidRDefault="0029104E" w:rsidP="00A068B0">
            <w:pPr>
              <w:spacing w:before="120" w:after="120"/>
              <w:rPr>
                <w:spacing w:val="0"/>
                <w:sz w:val="20"/>
              </w:rPr>
            </w:pPr>
          </w:p>
        </w:tc>
        <w:tc>
          <w:tcPr>
            <w:tcW w:w="1005" w:type="dxa"/>
          </w:tcPr>
          <w:p w14:paraId="01370678" w14:textId="77777777" w:rsidR="0029104E" w:rsidRPr="00A068B0" w:rsidRDefault="0029104E" w:rsidP="00A068B0">
            <w:pPr>
              <w:spacing w:before="120" w:after="120"/>
              <w:rPr>
                <w:spacing w:val="0"/>
                <w:sz w:val="20"/>
              </w:rPr>
            </w:pPr>
          </w:p>
        </w:tc>
        <w:tc>
          <w:tcPr>
            <w:tcW w:w="1777" w:type="dxa"/>
          </w:tcPr>
          <w:p w14:paraId="0E472A71" w14:textId="777649C7" w:rsidR="0029104E" w:rsidRPr="00A068B0" w:rsidRDefault="0029104E" w:rsidP="00D22790">
            <w:pPr>
              <w:spacing w:before="60" w:after="60"/>
              <w:jc w:val="left"/>
              <w:rPr>
                <w:spacing w:val="0"/>
                <w:sz w:val="20"/>
              </w:rPr>
            </w:pPr>
            <w:r w:rsidRPr="00A068B0">
              <w:rPr>
                <w:spacing w:val="0"/>
                <w:sz w:val="20"/>
              </w:rPr>
              <w:t>47.7</w:t>
            </w:r>
            <w:r w:rsidR="004314BC" w:rsidRPr="00A068B0">
              <w:rPr>
                <w:spacing w:val="0"/>
                <w:sz w:val="20"/>
              </w:rPr>
              <w:t xml:space="preserve"> </w:t>
            </w:r>
            <w:r w:rsidRPr="00A068B0">
              <w:rPr>
                <w:spacing w:val="0"/>
                <w:sz w:val="20"/>
              </w:rPr>
              <w:t>Hz</w:t>
            </w:r>
            <w:r w:rsidR="00D22790">
              <w:rPr>
                <w:spacing w:val="0"/>
                <w:sz w:val="20"/>
              </w:rPr>
              <w:br/>
            </w:r>
            <w:r w:rsidRPr="00A068B0">
              <w:rPr>
                <w:spacing w:val="0"/>
                <w:sz w:val="20"/>
              </w:rPr>
              <w:t>25</w:t>
            </w:r>
            <w:r w:rsidR="004314BC" w:rsidRPr="00A068B0">
              <w:rPr>
                <w:spacing w:val="0"/>
                <w:sz w:val="20"/>
              </w:rPr>
              <w:t xml:space="preserve"> </w:t>
            </w:r>
            <w:r w:rsidRPr="00A068B0">
              <w:rPr>
                <w:spacing w:val="0"/>
                <w:sz w:val="20"/>
              </w:rPr>
              <w:t>s</w:t>
            </w:r>
          </w:p>
        </w:tc>
        <w:tc>
          <w:tcPr>
            <w:tcW w:w="2268" w:type="dxa"/>
          </w:tcPr>
          <w:p w14:paraId="5B33FA2E" w14:textId="77777777" w:rsidR="0029104E" w:rsidRPr="00A068B0" w:rsidRDefault="0029104E" w:rsidP="00A068B0">
            <w:pPr>
              <w:spacing w:before="120" w:after="120"/>
              <w:rPr>
                <w:spacing w:val="0"/>
                <w:sz w:val="20"/>
              </w:rPr>
            </w:pPr>
          </w:p>
        </w:tc>
      </w:tr>
      <w:tr w:rsidR="0029104E" w:rsidRPr="003B2076" w14:paraId="48C78B0E" w14:textId="77777777" w:rsidTr="00D22790">
        <w:tc>
          <w:tcPr>
            <w:tcW w:w="1259" w:type="dxa"/>
          </w:tcPr>
          <w:p w14:paraId="1125B4FD" w14:textId="23D2B39F" w:rsidR="0029104E" w:rsidRPr="00A068B0" w:rsidRDefault="0029104E" w:rsidP="00A068B0">
            <w:pPr>
              <w:spacing w:before="120" w:after="120"/>
              <w:rPr>
                <w:spacing w:val="0"/>
                <w:sz w:val="20"/>
              </w:rPr>
            </w:pPr>
            <w:r w:rsidRPr="00A068B0">
              <w:rPr>
                <w:spacing w:val="0"/>
                <w:sz w:val="20"/>
              </w:rPr>
              <w:t>U/F stage 2</w:t>
            </w:r>
          </w:p>
        </w:tc>
        <w:tc>
          <w:tcPr>
            <w:tcW w:w="1172" w:type="dxa"/>
            <w:gridSpan w:val="2"/>
          </w:tcPr>
          <w:p w14:paraId="6E9D134B" w14:textId="57ECA1B5" w:rsidR="0029104E" w:rsidRPr="00A068B0" w:rsidRDefault="0029104E" w:rsidP="00A068B0">
            <w:pPr>
              <w:spacing w:before="120" w:after="120"/>
              <w:rPr>
                <w:spacing w:val="0"/>
                <w:sz w:val="20"/>
              </w:rPr>
            </w:pPr>
            <w:r w:rsidRPr="00A068B0">
              <w:rPr>
                <w:spacing w:val="0"/>
                <w:sz w:val="20"/>
              </w:rPr>
              <w:t>47</w:t>
            </w:r>
            <w:r w:rsidR="004314BC" w:rsidRPr="00A068B0">
              <w:rPr>
                <w:spacing w:val="0"/>
                <w:sz w:val="20"/>
              </w:rPr>
              <w:t xml:space="preserve"> </w:t>
            </w:r>
            <w:r w:rsidRPr="00A068B0">
              <w:rPr>
                <w:spacing w:val="0"/>
                <w:sz w:val="20"/>
              </w:rPr>
              <w:t>Hz</w:t>
            </w:r>
          </w:p>
        </w:tc>
        <w:tc>
          <w:tcPr>
            <w:tcW w:w="836" w:type="dxa"/>
          </w:tcPr>
          <w:p w14:paraId="1AFA05BB" w14:textId="77F0F57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04BA968D" w14:textId="77777777" w:rsidR="0029104E" w:rsidRPr="00A068B0" w:rsidRDefault="0029104E" w:rsidP="00A068B0">
            <w:pPr>
              <w:spacing w:before="120" w:after="120"/>
              <w:rPr>
                <w:spacing w:val="0"/>
                <w:sz w:val="20"/>
              </w:rPr>
            </w:pPr>
          </w:p>
        </w:tc>
        <w:tc>
          <w:tcPr>
            <w:tcW w:w="1005" w:type="dxa"/>
          </w:tcPr>
          <w:p w14:paraId="052E5ADF" w14:textId="77777777" w:rsidR="0029104E" w:rsidRPr="00A068B0" w:rsidRDefault="0029104E" w:rsidP="00A068B0">
            <w:pPr>
              <w:spacing w:before="120" w:after="120"/>
              <w:rPr>
                <w:spacing w:val="0"/>
                <w:sz w:val="20"/>
              </w:rPr>
            </w:pPr>
          </w:p>
        </w:tc>
        <w:tc>
          <w:tcPr>
            <w:tcW w:w="1777" w:type="dxa"/>
          </w:tcPr>
          <w:p w14:paraId="40C9B880" w14:textId="334FE360" w:rsidR="0029104E" w:rsidRPr="00A068B0" w:rsidRDefault="0029104E" w:rsidP="00D22790">
            <w:pPr>
              <w:spacing w:before="60" w:after="60"/>
              <w:jc w:val="left"/>
              <w:rPr>
                <w:spacing w:val="0"/>
                <w:sz w:val="20"/>
              </w:rPr>
            </w:pPr>
            <w:r w:rsidRPr="00A068B0">
              <w:rPr>
                <w:spacing w:val="0"/>
                <w:sz w:val="20"/>
              </w:rPr>
              <w:t>47.2</w:t>
            </w:r>
            <w:r w:rsidR="004314BC" w:rsidRPr="00A068B0">
              <w:rPr>
                <w:spacing w:val="0"/>
                <w:sz w:val="20"/>
              </w:rPr>
              <w:t xml:space="preserve"> </w:t>
            </w:r>
            <w:r w:rsidRPr="00A068B0">
              <w:rPr>
                <w:spacing w:val="0"/>
                <w:sz w:val="20"/>
              </w:rPr>
              <w:t>Hz</w:t>
            </w:r>
            <w:r w:rsidR="00D22790">
              <w:rPr>
                <w:spacing w:val="0"/>
                <w:sz w:val="20"/>
              </w:rPr>
              <w:br/>
            </w:r>
            <w:r w:rsidRPr="00A068B0">
              <w:rPr>
                <w:spacing w:val="0"/>
                <w:sz w:val="20"/>
              </w:rPr>
              <w:t>19.98</w:t>
            </w:r>
            <w:r w:rsidR="004314BC" w:rsidRPr="00A068B0">
              <w:rPr>
                <w:spacing w:val="0"/>
                <w:sz w:val="20"/>
              </w:rPr>
              <w:t xml:space="preserve"> </w:t>
            </w:r>
            <w:r w:rsidRPr="00A068B0">
              <w:rPr>
                <w:spacing w:val="0"/>
                <w:sz w:val="20"/>
              </w:rPr>
              <w:t>s</w:t>
            </w:r>
          </w:p>
        </w:tc>
        <w:tc>
          <w:tcPr>
            <w:tcW w:w="2268" w:type="dxa"/>
          </w:tcPr>
          <w:p w14:paraId="15B7D733" w14:textId="77777777" w:rsidR="0029104E" w:rsidRPr="00A068B0" w:rsidRDefault="0029104E" w:rsidP="00A068B0">
            <w:pPr>
              <w:spacing w:before="120" w:after="120"/>
              <w:rPr>
                <w:spacing w:val="0"/>
                <w:sz w:val="20"/>
              </w:rPr>
            </w:pPr>
          </w:p>
        </w:tc>
      </w:tr>
      <w:tr w:rsidR="0029104E" w:rsidRPr="003B2076" w14:paraId="23581529" w14:textId="77777777" w:rsidTr="00D22790">
        <w:tc>
          <w:tcPr>
            <w:tcW w:w="1259" w:type="dxa"/>
            <w:shd w:val="clear" w:color="auto" w:fill="CCCCCC"/>
          </w:tcPr>
          <w:p w14:paraId="2A2E7586" w14:textId="77777777" w:rsidR="0029104E" w:rsidRPr="00A068B0" w:rsidRDefault="0029104E" w:rsidP="00A068B0">
            <w:pPr>
              <w:spacing w:before="120" w:after="120"/>
              <w:rPr>
                <w:spacing w:val="0"/>
                <w:sz w:val="20"/>
              </w:rPr>
            </w:pPr>
          </w:p>
        </w:tc>
        <w:tc>
          <w:tcPr>
            <w:tcW w:w="1172" w:type="dxa"/>
            <w:gridSpan w:val="2"/>
            <w:shd w:val="clear" w:color="auto" w:fill="CCCCCC"/>
          </w:tcPr>
          <w:p w14:paraId="535F5C90" w14:textId="77777777" w:rsidR="0029104E" w:rsidRPr="00A068B0" w:rsidRDefault="0029104E" w:rsidP="00A068B0">
            <w:pPr>
              <w:spacing w:before="120" w:after="120"/>
              <w:rPr>
                <w:spacing w:val="0"/>
                <w:sz w:val="20"/>
              </w:rPr>
            </w:pPr>
          </w:p>
        </w:tc>
        <w:tc>
          <w:tcPr>
            <w:tcW w:w="836" w:type="dxa"/>
            <w:shd w:val="clear" w:color="auto" w:fill="CCCCCC"/>
          </w:tcPr>
          <w:p w14:paraId="0C6ED3B6" w14:textId="77777777" w:rsidR="0029104E" w:rsidRPr="00A068B0" w:rsidRDefault="0029104E" w:rsidP="00A068B0">
            <w:pPr>
              <w:spacing w:before="120" w:after="120"/>
              <w:rPr>
                <w:spacing w:val="0"/>
                <w:sz w:val="20"/>
              </w:rPr>
            </w:pPr>
          </w:p>
        </w:tc>
        <w:tc>
          <w:tcPr>
            <w:tcW w:w="1176" w:type="dxa"/>
            <w:shd w:val="clear" w:color="auto" w:fill="CCCCCC"/>
          </w:tcPr>
          <w:p w14:paraId="12BCA6F7" w14:textId="77777777" w:rsidR="0029104E" w:rsidRPr="00A068B0" w:rsidRDefault="0029104E" w:rsidP="00A068B0">
            <w:pPr>
              <w:spacing w:before="120" w:after="120"/>
              <w:rPr>
                <w:spacing w:val="0"/>
                <w:sz w:val="20"/>
              </w:rPr>
            </w:pPr>
          </w:p>
        </w:tc>
        <w:tc>
          <w:tcPr>
            <w:tcW w:w="1005" w:type="dxa"/>
            <w:shd w:val="clear" w:color="auto" w:fill="CCCCCC"/>
          </w:tcPr>
          <w:p w14:paraId="6A5E0DE5" w14:textId="77777777" w:rsidR="0029104E" w:rsidRPr="00A068B0" w:rsidRDefault="0029104E" w:rsidP="00A068B0">
            <w:pPr>
              <w:spacing w:before="120" w:after="120"/>
              <w:rPr>
                <w:spacing w:val="0"/>
                <w:sz w:val="20"/>
              </w:rPr>
            </w:pPr>
          </w:p>
        </w:tc>
        <w:tc>
          <w:tcPr>
            <w:tcW w:w="1777" w:type="dxa"/>
          </w:tcPr>
          <w:p w14:paraId="354804ED" w14:textId="52CE8E58" w:rsidR="0029104E" w:rsidRPr="00A068B0" w:rsidRDefault="0029104E" w:rsidP="00D22790">
            <w:pPr>
              <w:spacing w:before="120" w:after="120"/>
              <w:jc w:val="left"/>
              <w:rPr>
                <w:spacing w:val="0"/>
                <w:sz w:val="20"/>
              </w:rPr>
            </w:pPr>
            <w:r w:rsidRPr="00A068B0">
              <w:rPr>
                <w:spacing w:val="0"/>
                <w:sz w:val="20"/>
              </w:rPr>
              <w:t>46.8</w:t>
            </w:r>
            <w:r w:rsidR="004314BC" w:rsidRPr="00A068B0">
              <w:rPr>
                <w:spacing w:val="0"/>
                <w:sz w:val="20"/>
              </w:rPr>
              <w:t xml:space="preserve"> </w:t>
            </w:r>
            <w:r w:rsidRPr="00A068B0">
              <w:rPr>
                <w:spacing w:val="0"/>
                <w:sz w:val="20"/>
              </w:rPr>
              <w:t xml:space="preserve">Hz </w:t>
            </w:r>
            <w:r w:rsidR="00D22790">
              <w:rPr>
                <w:spacing w:val="0"/>
                <w:sz w:val="20"/>
              </w:rPr>
              <w:br/>
            </w:r>
            <w:r w:rsidRPr="00A068B0">
              <w:rPr>
                <w:spacing w:val="0"/>
                <w:sz w:val="20"/>
              </w:rPr>
              <w:t>0.48</w:t>
            </w:r>
            <w:r w:rsidR="004314BC" w:rsidRPr="00A068B0">
              <w:rPr>
                <w:spacing w:val="0"/>
                <w:sz w:val="20"/>
              </w:rPr>
              <w:t xml:space="preserve"> </w:t>
            </w:r>
            <w:r w:rsidRPr="00A068B0">
              <w:rPr>
                <w:spacing w:val="0"/>
                <w:sz w:val="20"/>
              </w:rPr>
              <w:t>s</w:t>
            </w:r>
          </w:p>
        </w:tc>
        <w:tc>
          <w:tcPr>
            <w:tcW w:w="2268" w:type="dxa"/>
          </w:tcPr>
          <w:p w14:paraId="26F1BFCE" w14:textId="77777777" w:rsidR="0029104E" w:rsidRPr="00A068B0" w:rsidRDefault="0029104E" w:rsidP="00A068B0">
            <w:pPr>
              <w:spacing w:before="120" w:after="120"/>
              <w:rPr>
                <w:spacing w:val="0"/>
                <w:sz w:val="20"/>
              </w:rPr>
            </w:pPr>
          </w:p>
        </w:tc>
      </w:tr>
      <w:tr w:rsidR="0029104E" w:rsidRPr="003B2076" w14:paraId="649BE6B8" w14:textId="77777777" w:rsidTr="00D22790">
        <w:tc>
          <w:tcPr>
            <w:tcW w:w="1259" w:type="dxa"/>
          </w:tcPr>
          <w:p w14:paraId="2F960438" w14:textId="6541902F" w:rsidR="0029104E" w:rsidRPr="00A068B0" w:rsidRDefault="0029104E" w:rsidP="00A068B0">
            <w:pPr>
              <w:spacing w:before="120" w:after="120"/>
              <w:rPr>
                <w:spacing w:val="0"/>
                <w:sz w:val="20"/>
              </w:rPr>
            </w:pPr>
            <w:r w:rsidRPr="00A068B0">
              <w:rPr>
                <w:spacing w:val="0"/>
                <w:sz w:val="20"/>
              </w:rPr>
              <w:t>O/F stage 1</w:t>
            </w:r>
          </w:p>
        </w:tc>
        <w:tc>
          <w:tcPr>
            <w:tcW w:w="1172" w:type="dxa"/>
            <w:gridSpan w:val="2"/>
          </w:tcPr>
          <w:p w14:paraId="292CAC57" w14:textId="29556CD8" w:rsidR="0029104E" w:rsidRPr="00A068B0" w:rsidRDefault="0029104E" w:rsidP="00A068B0">
            <w:pPr>
              <w:spacing w:before="120" w:after="120"/>
              <w:rPr>
                <w:spacing w:val="0"/>
                <w:sz w:val="20"/>
              </w:rPr>
            </w:pPr>
            <w:r w:rsidRPr="00A068B0">
              <w:rPr>
                <w:spacing w:val="0"/>
                <w:sz w:val="20"/>
              </w:rPr>
              <w:t>52</w:t>
            </w:r>
            <w:r w:rsidR="004314BC" w:rsidRPr="00A068B0">
              <w:rPr>
                <w:spacing w:val="0"/>
                <w:sz w:val="20"/>
              </w:rPr>
              <w:t xml:space="preserve"> </w:t>
            </w:r>
            <w:r w:rsidRPr="00A068B0">
              <w:rPr>
                <w:spacing w:val="0"/>
                <w:sz w:val="20"/>
              </w:rPr>
              <w:t>Hz</w:t>
            </w:r>
          </w:p>
        </w:tc>
        <w:tc>
          <w:tcPr>
            <w:tcW w:w="836" w:type="dxa"/>
          </w:tcPr>
          <w:p w14:paraId="31DC50D6" w14:textId="402DF48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6C15E34D" w14:textId="77777777" w:rsidR="0029104E" w:rsidRPr="00A068B0" w:rsidRDefault="0029104E" w:rsidP="00A068B0">
            <w:pPr>
              <w:spacing w:before="120" w:after="120"/>
              <w:rPr>
                <w:spacing w:val="0"/>
                <w:sz w:val="20"/>
              </w:rPr>
            </w:pPr>
          </w:p>
        </w:tc>
        <w:tc>
          <w:tcPr>
            <w:tcW w:w="1005" w:type="dxa"/>
          </w:tcPr>
          <w:p w14:paraId="1EBDFEB4" w14:textId="77777777" w:rsidR="0029104E" w:rsidRPr="00A068B0" w:rsidRDefault="0029104E" w:rsidP="00A068B0">
            <w:pPr>
              <w:spacing w:before="120" w:after="120"/>
              <w:rPr>
                <w:spacing w:val="0"/>
                <w:sz w:val="20"/>
              </w:rPr>
            </w:pPr>
          </w:p>
        </w:tc>
        <w:tc>
          <w:tcPr>
            <w:tcW w:w="1777" w:type="dxa"/>
          </w:tcPr>
          <w:p w14:paraId="79E1116F" w14:textId="7D0A7C32" w:rsidR="0029104E" w:rsidRPr="00A068B0" w:rsidRDefault="0029104E" w:rsidP="00D22790">
            <w:pPr>
              <w:spacing w:before="120" w:after="120"/>
              <w:jc w:val="left"/>
              <w:rPr>
                <w:spacing w:val="0"/>
                <w:sz w:val="20"/>
              </w:rPr>
            </w:pPr>
            <w:r w:rsidRPr="00A068B0">
              <w:rPr>
                <w:spacing w:val="0"/>
                <w:sz w:val="20"/>
              </w:rPr>
              <w:t>51.8</w:t>
            </w:r>
            <w:r w:rsidR="004314BC" w:rsidRPr="00A068B0">
              <w:rPr>
                <w:spacing w:val="0"/>
                <w:sz w:val="20"/>
              </w:rPr>
              <w:t xml:space="preserve"> </w:t>
            </w:r>
            <w:r w:rsidRPr="00A068B0">
              <w:rPr>
                <w:spacing w:val="0"/>
                <w:sz w:val="20"/>
              </w:rPr>
              <w:t xml:space="preserve">Hz </w:t>
            </w:r>
            <w:r w:rsidR="00D22790">
              <w:rPr>
                <w:spacing w:val="0"/>
                <w:sz w:val="20"/>
              </w:rPr>
              <w:br/>
            </w:r>
            <w:r w:rsidRPr="00A068B0">
              <w:rPr>
                <w:spacing w:val="0"/>
                <w:sz w:val="20"/>
              </w:rPr>
              <w:t>89.98</w:t>
            </w:r>
            <w:r w:rsidR="004314BC" w:rsidRPr="00A068B0">
              <w:rPr>
                <w:spacing w:val="0"/>
                <w:sz w:val="20"/>
              </w:rPr>
              <w:t xml:space="preserve"> </w:t>
            </w:r>
            <w:r w:rsidRPr="00A068B0">
              <w:rPr>
                <w:spacing w:val="0"/>
                <w:sz w:val="20"/>
              </w:rPr>
              <w:t>s</w:t>
            </w:r>
          </w:p>
        </w:tc>
        <w:tc>
          <w:tcPr>
            <w:tcW w:w="2268" w:type="dxa"/>
          </w:tcPr>
          <w:p w14:paraId="4A66CB8E" w14:textId="77777777" w:rsidR="0029104E" w:rsidRPr="00A068B0" w:rsidRDefault="0029104E" w:rsidP="00A068B0">
            <w:pPr>
              <w:spacing w:before="120" w:after="120"/>
              <w:rPr>
                <w:spacing w:val="0"/>
                <w:sz w:val="20"/>
              </w:rPr>
            </w:pPr>
          </w:p>
        </w:tc>
      </w:tr>
      <w:tr w:rsidR="0029104E" w:rsidRPr="003B2076" w14:paraId="49530398" w14:textId="77777777" w:rsidTr="00D22790">
        <w:tc>
          <w:tcPr>
            <w:tcW w:w="1259" w:type="dxa"/>
            <w:shd w:val="clear" w:color="auto" w:fill="CCCCCC"/>
          </w:tcPr>
          <w:p w14:paraId="4BEEFC68" w14:textId="77777777" w:rsidR="0029104E" w:rsidRPr="00A068B0" w:rsidRDefault="0029104E" w:rsidP="00A068B0">
            <w:pPr>
              <w:spacing w:before="120" w:after="120"/>
              <w:rPr>
                <w:spacing w:val="0"/>
                <w:sz w:val="20"/>
              </w:rPr>
            </w:pPr>
          </w:p>
        </w:tc>
        <w:tc>
          <w:tcPr>
            <w:tcW w:w="1172" w:type="dxa"/>
            <w:gridSpan w:val="2"/>
            <w:shd w:val="clear" w:color="auto" w:fill="CCCCCC"/>
          </w:tcPr>
          <w:p w14:paraId="2A55FA46" w14:textId="77777777" w:rsidR="0029104E" w:rsidRPr="00A068B0" w:rsidRDefault="0029104E" w:rsidP="00A068B0">
            <w:pPr>
              <w:spacing w:before="120" w:after="120"/>
              <w:rPr>
                <w:spacing w:val="0"/>
                <w:sz w:val="20"/>
              </w:rPr>
            </w:pPr>
          </w:p>
        </w:tc>
        <w:tc>
          <w:tcPr>
            <w:tcW w:w="836" w:type="dxa"/>
            <w:shd w:val="clear" w:color="auto" w:fill="CCCCCC"/>
          </w:tcPr>
          <w:p w14:paraId="3F6F16C3" w14:textId="77777777" w:rsidR="0029104E" w:rsidRPr="00A068B0" w:rsidRDefault="0029104E" w:rsidP="00A068B0">
            <w:pPr>
              <w:spacing w:before="120" w:after="120"/>
              <w:rPr>
                <w:spacing w:val="0"/>
                <w:sz w:val="20"/>
              </w:rPr>
            </w:pPr>
          </w:p>
        </w:tc>
        <w:tc>
          <w:tcPr>
            <w:tcW w:w="1176" w:type="dxa"/>
            <w:shd w:val="clear" w:color="auto" w:fill="CCCCCC"/>
          </w:tcPr>
          <w:p w14:paraId="23C90DAF" w14:textId="77777777" w:rsidR="0029104E" w:rsidRPr="00A068B0" w:rsidRDefault="0029104E" w:rsidP="00A068B0">
            <w:pPr>
              <w:spacing w:before="120" w:after="120"/>
              <w:rPr>
                <w:spacing w:val="0"/>
                <w:sz w:val="20"/>
              </w:rPr>
            </w:pPr>
          </w:p>
        </w:tc>
        <w:tc>
          <w:tcPr>
            <w:tcW w:w="1005" w:type="dxa"/>
            <w:shd w:val="clear" w:color="auto" w:fill="CCCCCC"/>
          </w:tcPr>
          <w:p w14:paraId="731EBA0E" w14:textId="77777777" w:rsidR="0029104E" w:rsidRPr="00A068B0" w:rsidRDefault="0029104E" w:rsidP="00A068B0">
            <w:pPr>
              <w:spacing w:before="120" w:after="120"/>
              <w:rPr>
                <w:spacing w:val="0"/>
                <w:sz w:val="20"/>
              </w:rPr>
            </w:pPr>
          </w:p>
        </w:tc>
        <w:tc>
          <w:tcPr>
            <w:tcW w:w="1777" w:type="dxa"/>
          </w:tcPr>
          <w:p w14:paraId="019FF6F8" w14:textId="422AE6D9" w:rsidR="0029104E" w:rsidRPr="00A068B0" w:rsidRDefault="0029104E" w:rsidP="00D22790">
            <w:pPr>
              <w:spacing w:before="60" w:after="60"/>
              <w:jc w:val="left"/>
              <w:rPr>
                <w:spacing w:val="0"/>
                <w:sz w:val="20"/>
              </w:rPr>
            </w:pPr>
            <w:r w:rsidRPr="00A068B0">
              <w:rPr>
                <w:spacing w:val="0"/>
                <w:sz w:val="20"/>
              </w:rPr>
              <w:t>52.2</w:t>
            </w:r>
            <w:r w:rsidR="004314BC" w:rsidRPr="00A068B0">
              <w:rPr>
                <w:spacing w:val="0"/>
                <w:sz w:val="20"/>
              </w:rPr>
              <w:t xml:space="preserve"> </w:t>
            </w:r>
            <w:r w:rsidRPr="00A068B0">
              <w:rPr>
                <w:spacing w:val="0"/>
                <w:sz w:val="20"/>
              </w:rPr>
              <w:t>Hz</w:t>
            </w:r>
            <w:r w:rsidR="00D22790">
              <w:rPr>
                <w:spacing w:val="0"/>
                <w:sz w:val="20"/>
              </w:rPr>
              <w:br/>
            </w:r>
            <w:r w:rsidRPr="00A068B0">
              <w:rPr>
                <w:spacing w:val="0"/>
                <w:sz w:val="20"/>
              </w:rPr>
              <w:t>0.48</w:t>
            </w:r>
            <w:r w:rsidR="004314BC" w:rsidRPr="00A068B0">
              <w:rPr>
                <w:spacing w:val="0"/>
                <w:sz w:val="20"/>
              </w:rPr>
              <w:t xml:space="preserve"> </w:t>
            </w:r>
            <w:r w:rsidRPr="00A068B0">
              <w:rPr>
                <w:spacing w:val="0"/>
                <w:sz w:val="20"/>
              </w:rPr>
              <w:t>s</w:t>
            </w:r>
          </w:p>
        </w:tc>
        <w:tc>
          <w:tcPr>
            <w:tcW w:w="2268" w:type="dxa"/>
          </w:tcPr>
          <w:p w14:paraId="70D227F0" w14:textId="77777777" w:rsidR="0029104E" w:rsidRPr="00A068B0" w:rsidRDefault="0029104E" w:rsidP="00A068B0">
            <w:pPr>
              <w:spacing w:before="120" w:after="120"/>
              <w:rPr>
                <w:spacing w:val="0"/>
                <w:sz w:val="20"/>
              </w:rPr>
            </w:pPr>
          </w:p>
        </w:tc>
      </w:tr>
      <w:tr w:rsidR="001D0E67" w:rsidRPr="003B2076" w14:paraId="3F459033" w14:textId="77777777" w:rsidTr="001D0E67">
        <w:tc>
          <w:tcPr>
            <w:tcW w:w="9493" w:type="dxa"/>
            <w:gridSpan w:val="8"/>
            <w:shd w:val="clear" w:color="auto" w:fill="CCCCCC"/>
          </w:tcPr>
          <w:p w14:paraId="1B8E5AFE" w14:textId="17E861EE" w:rsidR="001D0E67" w:rsidRPr="00A068B0" w:rsidRDefault="001D0E67" w:rsidP="00A068B0">
            <w:pPr>
              <w:spacing w:before="120" w:after="120"/>
              <w:rPr>
                <w:spacing w:val="0"/>
                <w:sz w:val="20"/>
              </w:rPr>
            </w:pPr>
            <w:r w:rsidRPr="00D22790">
              <w:rPr>
                <w:spacing w:val="0"/>
                <w:sz w:val="18"/>
                <w:lang w:eastAsia="en-GB"/>
              </w:rPr>
              <w:t xml:space="preserve">Note. For frequency trip tests the frequency required to trip is the setting ± 0.1 Hz. In order to measure the </w:t>
            </w:r>
            <w:proofErr w:type="gramStart"/>
            <w:r w:rsidRPr="00D22790">
              <w:rPr>
                <w:spacing w:val="0"/>
                <w:sz w:val="18"/>
                <w:lang w:eastAsia="en-GB"/>
              </w:rPr>
              <w:t>time</w:t>
            </w:r>
            <w:proofErr w:type="gramEnd"/>
            <w:r w:rsidRPr="00D22790">
              <w:rPr>
                <w:spacing w:val="0"/>
                <w:sz w:val="18"/>
                <w:lang w:eastAsia="en-GB"/>
              </w:rPr>
              <w:t xml:space="preserve"> delay a larger deviation than the minimum required to operate the projection can be used. The “No trip tests” need to be carried out at the setting ± 0.2 Hz and for the relevant times as shown in the table above to ensure that the protection will not trip in error.</w:t>
            </w:r>
          </w:p>
        </w:tc>
      </w:tr>
      <w:tr w:rsidR="0029104E" w:rsidRPr="003B2076" w14:paraId="5BC90C69" w14:textId="77777777" w:rsidTr="000A6A63">
        <w:tc>
          <w:tcPr>
            <w:tcW w:w="9493" w:type="dxa"/>
            <w:gridSpan w:val="8"/>
            <w:shd w:val="clear" w:color="auto" w:fill="D9D9D9"/>
          </w:tcPr>
          <w:p w14:paraId="10BDC8B2" w14:textId="7589D917" w:rsidR="0029104E" w:rsidRPr="00A068B0" w:rsidRDefault="0029104E" w:rsidP="00A068B0">
            <w:pPr>
              <w:spacing w:before="120" w:after="120"/>
              <w:rPr>
                <w:b/>
                <w:spacing w:val="0"/>
                <w:lang w:eastAsia="en-GB"/>
              </w:rPr>
            </w:pPr>
            <w:r w:rsidRPr="00A068B0">
              <w:rPr>
                <w:b/>
                <w:spacing w:val="0"/>
                <w:sz w:val="20"/>
              </w:rPr>
              <w:t>Protection</w:t>
            </w:r>
            <w:r w:rsidRPr="00A068B0">
              <w:rPr>
                <w:b/>
                <w:spacing w:val="0"/>
                <w:sz w:val="20"/>
                <w:lang w:eastAsia="en-GB"/>
              </w:rPr>
              <w:t xml:space="preserve"> –</w:t>
            </w:r>
            <w:r w:rsidRPr="00A068B0">
              <w:rPr>
                <w:b/>
                <w:spacing w:val="0"/>
                <w:sz w:val="20"/>
              </w:rPr>
              <w:t xml:space="preserve"> Voltage tests</w:t>
            </w:r>
            <w:r w:rsidRPr="00A068B0">
              <w:rPr>
                <w:b/>
                <w:spacing w:val="0"/>
                <w:sz w:val="20"/>
                <w:lang w:eastAsia="en-GB"/>
              </w:rPr>
              <w:t>:</w:t>
            </w:r>
            <w:r w:rsidRPr="00A068B0">
              <w:rPr>
                <w:spacing w:val="0"/>
                <w:sz w:val="20"/>
              </w:rPr>
              <w:t xml:space="preserve"> These tests should be carried out in accordance with EN 50438 Annex D.2.3 and the notes in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2</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7A0532" w:rsidRPr="003B2076">
              <w:rPr>
                <w:spacing w:val="0"/>
                <w:sz w:val="20"/>
              </w:rPr>
              <w:t>2</w:t>
            </w:r>
            <w:r w:rsidR="00577C33" w:rsidRPr="00A068B0">
              <w:rPr>
                <w:spacing w:val="0"/>
                <w:sz w:val="20"/>
              </w:rPr>
              <w:t xml:space="preserve"> (Synchronous)</w:t>
            </w:r>
          </w:p>
        </w:tc>
      </w:tr>
      <w:tr w:rsidR="0029104E" w:rsidRPr="003B2076" w14:paraId="43AFD400" w14:textId="77777777" w:rsidTr="000A6A63">
        <w:tc>
          <w:tcPr>
            <w:tcW w:w="1425" w:type="dxa"/>
            <w:gridSpan w:val="2"/>
          </w:tcPr>
          <w:p w14:paraId="4AEDF761" w14:textId="77777777" w:rsidR="0029104E" w:rsidRPr="00A068B0" w:rsidRDefault="0029104E" w:rsidP="00A068B0">
            <w:pPr>
              <w:spacing w:before="120" w:after="120"/>
              <w:rPr>
                <w:spacing w:val="0"/>
                <w:sz w:val="20"/>
              </w:rPr>
            </w:pPr>
            <w:r w:rsidRPr="00A068B0">
              <w:rPr>
                <w:spacing w:val="0"/>
                <w:sz w:val="20"/>
              </w:rPr>
              <w:t>Function</w:t>
            </w:r>
          </w:p>
        </w:tc>
        <w:tc>
          <w:tcPr>
            <w:tcW w:w="1842" w:type="dxa"/>
            <w:gridSpan w:val="2"/>
          </w:tcPr>
          <w:p w14:paraId="263818E9"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51205FDC"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620A641F"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7E3B6E13" w14:textId="77777777" w:rsidTr="00D22790">
        <w:tc>
          <w:tcPr>
            <w:tcW w:w="1425" w:type="dxa"/>
            <w:gridSpan w:val="2"/>
          </w:tcPr>
          <w:p w14:paraId="4B64DC91" w14:textId="77777777" w:rsidR="0029104E" w:rsidRPr="00A068B0" w:rsidRDefault="0029104E" w:rsidP="00A068B0">
            <w:pPr>
              <w:spacing w:before="120" w:after="120"/>
              <w:rPr>
                <w:spacing w:val="0"/>
                <w:sz w:val="20"/>
              </w:rPr>
            </w:pPr>
          </w:p>
        </w:tc>
        <w:tc>
          <w:tcPr>
            <w:tcW w:w="1006" w:type="dxa"/>
          </w:tcPr>
          <w:p w14:paraId="776E74F9" w14:textId="77777777" w:rsidR="0029104E" w:rsidRPr="00A068B0" w:rsidRDefault="0029104E" w:rsidP="00A068B0">
            <w:pPr>
              <w:spacing w:before="120" w:after="120"/>
              <w:rPr>
                <w:spacing w:val="0"/>
                <w:sz w:val="20"/>
              </w:rPr>
            </w:pPr>
            <w:r w:rsidRPr="00A068B0">
              <w:rPr>
                <w:spacing w:val="0"/>
                <w:sz w:val="20"/>
              </w:rPr>
              <w:t>Voltage</w:t>
            </w:r>
          </w:p>
        </w:tc>
        <w:tc>
          <w:tcPr>
            <w:tcW w:w="836" w:type="dxa"/>
          </w:tcPr>
          <w:p w14:paraId="638A6D8A"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5099355A" w14:textId="77777777" w:rsidR="0029104E" w:rsidRPr="00A068B0" w:rsidRDefault="0029104E" w:rsidP="00A068B0">
            <w:pPr>
              <w:spacing w:before="120" w:after="120"/>
              <w:rPr>
                <w:spacing w:val="0"/>
                <w:sz w:val="20"/>
              </w:rPr>
            </w:pPr>
            <w:r w:rsidRPr="00A068B0">
              <w:rPr>
                <w:spacing w:val="0"/>
                <w:sz w:val="20"/>
              </w:rPr>
              <w:t>Voltage</w:t>
            </w:r>
          </w:p>
        </w:tc>
        <w:tc>
          <w:tcPr>
            <w:tcW w:w="1005" w:type="dxa"/>
          </w:tcPr>
          <w:p w14:paraId="4CFEC7A3" w14:textId="445A3B1F" w:rsidR="0029104E" w:rsidRPr="00A068B0" w:rsidRDefault="0029104E" w:rsidP="00A068B0">
            <w:pPr>
              <w:spacing w:before="120" w:after="120"/>
              <w:rPr>
                <w:spacing w:val="0"/>
                <w:sz w:val="20"/>
              </w:rPr>
            </w:pPr>
            <w:r w:rsidRPr="00A068B0">
              <w:rPr>
                <w:spacing w:val="0"/>
                <w:sz w:val="20"/>
              </w:rPr>
              <w:t>Time delay</w:t>
            </w:r>
          </w:p>
        </w:tc>
        <w:tc>
          <w:tcPr>
            <w:tcW w:w="1777" w:type="dxa"/>
          </w:tcPr>
          <w:p w14:paraId="653D9F9D" w14:textId="77777777" w:rsidR="0029104E" w:rsidRPr="00A068B0" w:rsidRDefault="0029104E" w:rsidP="00A068B0">
            <w:pPr>
              <w:spacing w:before="120" w:after="120"/>
              <w:rPr>
                <w:spacing w:val="0"/>
                <w:sz w:val="20"/>
              </w:rPr>
            </w:pPr>
            <w:r w:rsidRPr="00A068B0">
              <w:rPr>
                <w:spacing w:val="0"/>
                <w:sz w:val="20"/>
              </w:rPr>
              <w:t>Voltage /time</w:t>
            </w:r>
          </w:p>
        </w:tc>
        <w:tc>
          <w:tcPr>
            <w:tcW w:w="2268" w:type="dxa"/>
          </w:tcPr>
          <w:p w14:paraId="08213D5B"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33FD254E" w14:textId="77777777" w:rsidTr="00D22790">
        <w:tc>
          <w:tcPr>
            <w:tcW w:w="1425" w:type="dxa"/>
            <w:gridSpan w:val="2"/>
          </w:tcPr>
          <w:p w14:paraId="73DE29AE" w14:textId="5496852C" w:rsidR="0029104E" w:rsidRPr="00A068B0" w:rsidRDefault="0029104E" w:rsidP="00A068B0">
            <w:pPr>
              <w:spacing w:before="120" w:after="120"/>
              <w:rPr>
                <w:spacing w:val="0"/>
                <w:sz w:val="20"/>
              </w:rPr>
            </w:pPr>
            <w:r w:rsidRPr="00A068B0">
              <w:rPr>
                <w:spacing w:val="0"/>
                <w:sz w:val="20"/>
              </w:rPr>
              <w:t xml:space="preserve">U/V </w:t>
            </w:r>
          </w:p>
        </w:tc>
        <w:tc>
          <w:tcPr>
            <w:tcW w:w="1006" w:type="dxa"/>
          </w:tcPr>
          <w:p w14:paraId="2CF1FEA2" w14:textId="52E248D2" w:rsidR="0029104E" w:rsidRPr="00A068B0" w:rsidRDefault="0029104E" w:rsidP="00A068B0">
            <w:pPr>
              <w:spacing w:before="120" w:after="120"/>
              <w:rPr>
                <w:spacing w:val="0"/>
                <w:sz w:val="20"/>
              </w:rPr>
            </w:pPr>
            <w:r w:rsidRPr="00A068B0">
              <w:rPr>
                <w:spacing w:val="0"/>
                <w:sz w:val="20"/>
              </w:rPr>
              <w:t>184</w:t>
            </w:r>
            <w:r w:rsidR="004314BC" w:rsidRPr="00A068B0">
              <w:rPr>
                <w:spacing w:val="0"/>
                <w:sz w:val="20"/>
              </w:rPr>
              <w:t xml:space="preserve"> </w:t>
            </w:r>
            <w:r w:rsidRPr="00A068B0">
              <w:rPr>
                <w:spacing w:val="0"/>
                <w:sz w:val="20"/>
              </w:rPr>
              <w:t>V</w:t>
            </w:r>
          </w:p>
        </w:tc>
        <w:tc>
          <w:tcPr>
            <w:tcW w:w="836" w:type="dxa"/>
          </w:tcPr>
          <w:p w14:paraId="5AC26198" w14:textId="2D7FC1A0" w:rsidR="0029104E" w:rsidRPr="00A068B0" w:rsidRDefault="00E93358" w:rsidP="00A068B0">
            <w:pPr>
              <w:spacing w:before="120" w:after="120"/>
              <w:rPr>
                <w:spacing w:val="0"/>
                <w:sz w:val="20"/>
              </w:rPr>
            </w:pPr>
            <w:r w:rsidRPr="00A068B0">
              <w:rPr>
                <w:spacing w:val="0"/>
                <w:sz w:val="20"/>
              </w:rPr>
              <w:t>2</w:t>
            </w:r>
            <w:r w:rsidR="0029104E" w:rsidRPr="00A068B0">
              <w:rPr>
                <w:spacing w:val="0"/>
                <w:sz w:val="20"/>
              </w:rPr>
              <w:t>.5</w:t>
            </w:r>
            <w:r w:rsidR="004314BC" w:rsidRPr="00A068B0">
              <w:rPr>
                <w:spacing w:val="0"/>
                <w:sz w:val="20"/>
              </w:rPr>
              <w:t xml:space="preserve"> </w:t>
            </w:r>
            <w:r w:rsidR="0029104E" w:rsidRPr="00A068B0">
              <w:rPr>
                <w:spacing w:val="0"/>
                <w:sz w:val="20"/>
              </w:rPr>
              <w:t>s</w:t>
            </w:r>
          </w:p>
        </w:tc>
        <w:tc>
          <w:tcPr>
            <w:tcW w:w="1176" w:type="dxa"/>
          </w:tcPr>
          <w:p w14:paraId="6E26EEC4" w14:textId="77777777" w:rsidR="0029104E" w:rsidRPr="00A068B0" w:rsidRDefault="0029104E" w:rsidP="00A068B0">
            <w:pPr>
              <w:spacing w:before="120" w:after="120"/>
              <w:rPr>
                <w:spacing w:val="0"/>
                <w:sz w:val="20"/>
              </w:rPr>
            </w:pPr>
          </w:p>
        </w:tc>
        <w:tc>
          <w:tcPr>
            <w:tcW w:w="1005" w:type="dxa"/>
          </w:tcPr>
          <w:p w14:paraId="66A2BA48" w14:textId="77777777" w:rsidR="0029104E" w:rsidRPr="00A068B0" w:rsidRDefault="0029104E" w:rsidP="00A068B0">
            <w:pPr>
              <w:spacing w:before="120" w:after="120"/>
              <w:rPr>
                <w:spacing w:val="0"/>
                <w:sz w:val="20"/>
              </w:rPr>
            </w:pPr>
          </w:p>
        </w:tc>
        <w:tc>
          <w:tcPr>
            <w:tcW w:w="1777" w:type="dxa"/>
          </w:tcPr>
          <w:p w14:paraId="744506FA" w14:textId="66310888" w:rsidR="0029104E" w:rsidRPr="00A068B0" w:rsidRDefault="0029104E" w:rsidP="00D22790">
            <w:pPr>
              <w:spacing w:before="60" w:after="60"/>
              <w:jc w:val="left"/>
              <w:rPr>
                <w:spacing w:val="0"/>
                <w:sz w:val="20"/>
              </w:rPr>
            </w:pPr>
            <w:r w:rsidRPr="00A068B0">
              <w:rPr>
                <w:spacing w:val="0"/>
                <w:sz w:val="20"/>
              </w:rPr>
              <w:t>188</w:t>
            </w:r>
            <w:r w:rsidR="004314BC" w:rsidRPr="00A068B0">
              <w:rPr>
                <w:spacing w:val="0"/>
                <w:sz w:val="20"/>
              </w:rPr>
              <w:t xml:space="preserve"> </w:t>
            </w:r>
            <w:r w:rsidRPr="00A068B0">
              <w:rPr>
                <w:spacing w:val="0"/>
                <w:sz w:val="20"/>
              </w:rPr>
              <w:t>V</w:t>
            </w:r>
            <w:r w:rsidR="00D22790">
              <w:rPr>
                <w:spacing w:val="0"/>
                <w:sz w:val="20"/>
              </w:rPr>
              <w:br/>
            </w:r>
            <w:r w:rsidR="00E93358" w:rsidRPr="00A068B0">
              <w:rPr>
                <w:spacing w:val="0"/>
                <w:sz w:val="20"/>
              </w:rPr>
              <w:t>3.50</w:t>
            </w:r>
            <w:r w:rsidR="004314BC" w:rsidRPr="00A068B0">
              <w:rPr>
                <w:spacing w:val="0"/>
                <w:sz w:val="20"/>
              </w:rPr>
              <w:t xml:space="preserve"> </w:t>
            </w:r>
            <w:r w:rsidRPr="00A068B0">
              <w:rPr>
                <w:spacing w:val="0"/>
                <w:sz w:val="20"/>
              </w:rPr>
              <w:t>s</w:t>
            </w:r>
          </w:p>
        </w:tc>
        <w:tc>
          <w:tcPr>
            <w:tcW w:w="2268" w:type="dxa"/>
          </w:tcPr>
          <w:p w14:paraId="1729A720" w14:textId="77777777" w:rsidR="0029104E" w:rsidRPr="00A068B0" w:rsidRDefault="0029104E" w:rsidP="00A068B0">
            <w:pPr>
              <w:spacing w:before="120" w:after="120"/>
              <w:rPr>
                <w:spacing w:val="0"/>
                <w:sz w:val="20"/>
              </w:rPr>
            </w:pPr>
          </w:p>
        </w:tc>
      </w:tr>
      <w:tr w:rsidR="0029104E" w:rsidRPr="003B2076" w14:paraId="176634F3" w14:textId="77777777" w:rsidTr="00D22790">
        <w:tc>
          <w:tcPr>
            <w:tcW w:w="1425" w:type="dxa"/>
            <w:gridSpan w:val="2"/>
            <w:shd w:val="clear" w:color="auto" w:fill="CCCCCC"/>
          </w:tcPr>
          <w:p w14:paraId="118D0166" w14:textId="77777777" w:rsidR="0029104E" w:rsidRPr="00A068B0" w:rsidRDefault="0029104E" w:rsidP="00A068B0">
            <w:pPr>
              <w:spacing w:before="120" w:after="120"/>
              <w:rPr>
                <w:spacing w:val="0"/>
                <w:sz w:val="20"/>
              </w:rPr>
            </w:pPr>
          </w:p>
        </w:tc>
        <w:tc>
          <w:tcPr>
            <w:tcW w:w="1006" w:type="dxa"/>
            <w:shd w:val="clear" w:color="auto" w:fill="CCCCCC"/>
          </w:tcPr>
          <w:p w14:paraId="697B5449" w14:textId="77777777" w:rsidR="0029104E" w:rsidRPr="00A068B0" w:rsidRDefault="0029104E" w:rsidP="00A068B0">
            <w:pPr>
              <w:spacing w:before="120" w:after="120"/>
              <w:rPr>
                <w:spacing w:val="0"/>
                <w:sz w:val="20"/>
              </w:rPr>
            </w:pPr>
          </w:p>
        </w:tc>
        <w:tc>
          <w:tcPr>
            <w:tcW w:w="836" w:type="dxa"/>
            <w:shd w:val="clear" w:color="auto" w:fill="CCCCCC"/>
          </w:tcPr>
          <w:p w14:paraId="3B5D5122" w14:textId="77777777" w:rsidR="0029104E" w:rsidRPr="00A068B0" w:rsidRDefault="0029104E" w:rsidP="00A068B0">
            <w:pPr>
              <w:spacing w:before="120" w:after="120"/>
              <w:rPr>
                <w:spacing w:val="0"/>
                <w:sz w:val="20"/>
              </w:rPr>
            </w:pPr>
          </w:p>
        </w:tc>
        <w:tc>
          <w:tcPr>
            <w:tcW w:w="1176" w:type="dxa"/>
            <w:shd w:val="clear" w:color="auto" w:fill="CCCCCC"/>
          </w:tcPr>
          <w:p w14:paraId="05FE4C50" w14:textId="77777777" w:rsidR="0029104E" w:rsidRPr="00A068B0" w:rsidRDefault="0029104E" w:rsidP="00A068B0">
            <w:pPr>
              <w:spacing w:before="120" w:after="120"/>
              <w:rPr>
                <w:spacing w:val="0"/>
                <w:sz w:val="20"/>
              </w:rPr>
            </w:pPr>
          </w:p>
        </w:tc>
        <w:tc>
          <w:tcPr>
            <w:tcW w:w="1005" w:type="dxa"/>
            <w:shd w:val="clear" w:color="auto" w:fill="CCCCCC"/>
          </w:tcPr>
          <w:p w14:paraId="07C24D11" w14:textId="77777777" w:rsidR="0029104E" w:rsidRPr="00A068B0" w:rsidRDefault="0029104E" w:rsidP="00A068B0">
            <w:pPr>
              <w:spacing w:before="120" w:after="120"/>
              <w:rPr>
                <w:spacing w:val="0"/>
                <w:sz w:val="20"/>
              </w:rPr>
            </w:pPr>
          </w:p>
        </w:tc>
        <w:tc>
          <w:tcPr>
            <w:tcW w:w="1777" w:type="dxa"/>
          </w:tcPr>
          <w:p w14:paraId="30C76C76" w14:textId="5C787B47" w:rsidR="0029104E" w:rsidRPr="00A068B0" w:rsidRDefault="0029104E" w:rsidP="00D22790">
            <w:pPr>
              <w:spacing w:before="60" w:after="60"/>
              <w:jc w:val="left"/>
              <w:rPr>
                <w:spacing w:val="0"/>
                <w:sz w:val="20"/>
              </w:rPr>
            </w:pPr>
            <w:r w:rsidRPr="00A068B0">
              <w:rPr>
                <w:spacing w:val="0"/>
                <w:sz w:val="20"/>
              </w:rPr>
              <w:t>180</w:t>
            </w:r>
            <w:r w:rsidR="004314BC" w:rsidRPr="00A068B0">
              <w:rPr>
                <w:spacing w:val="0"/>
                <w:sz w:val="20"/>
              </w:rPr>
              <w:t xml:space="preserve"> </w:t>
            </w:r>
            <w:r w:rsidRPr="00A068B0">
              <w:rPr>
                <w:spacing w:val="0"/>
                <w:sz w:val="20"/>
              </w:rPr>
              <w:t>V</w:t>
            </w:r>
            <w:r w:rsidR="00D22790">
              <w:rPr>
                <w:spacing w:val="0"/>
                <w:sz w:val="20"/>
              </w:rPr>
              <w:br/>
            </w:r>
            <w:r w:rsidR="00E93358" w:rsidRPr="00A068B0">
              <w:rPr>
                <w:spacing w:val="0"/>
                <w:sz w:val="20"/>
              </w:rPr>
              <w:t>2</w:t>
            </w:r>
            <w:r w:rsidRPr="00A068B0">
              <w:rPr>
                <w:spacing w:val="0"/>
                <w:sz w:val="20"/>
              </w:rPr>
              <w:t>.48</w:t>
            </w:r>
            <w:r w:rsidR="004314BC" w:rsidRPr="00A068B0">
              <w:rPr>
                <w:spacing w:val="0"/>
                <w:sz w:val="20"/>
              </w:rPr>
              <w:t xml:space="preserve"> </w:t>
            </w:r>
            <w:r w:rsidRPr="00A068B0">
              <w:rPr>
                <w:spacing w:val="0"/>
                <w:sz w:val="20"/>
              </w:rPr>
              <w:t>s</w:t>
            </w:r>
          </w:p>
        </w:tc>
        <w:tc>
          <w:tcPr>
            <w:tcW w:w="2268" w:type="dxa"/>
          </w:tcPr>
          <w:p w14:paraId="6D98BBB6" w14:textId="77777777" w:rsidR="0029104E" w:rsidRPr="00A068B0" w:rsidRDefault="0029104E" w:rsidP="00A068B0">
            <w:pPr>
              <w:spacing w:before="120" w:after="120"/>
              <w:rPr>
                <w:spacing w:val="0"/>
                <w:sz w:val="20"/>
              </w:rPr>
            </w:pPr>
          </w:p>
        </w:tc>
      </w:tr>
      <w:tr w:rsidR="0029104E" w:rsidRPr="003B2076" w14:paraId="4492DB77" w14:textId="77777777" w:rsidTr="00D22790">
        <w:tc>
          <w:tcPr>
            <w:tcW w:w="1425" w:type="dxa"/>
            <w:gridSpan w:val="2"/>
          </w:tcPr>
          <w:p w14:paraId="6545A28B" w14:textId="4D04DE7A" w:rsidR="0029104E" w:rsidRPr="00A068B0" w:rsidRDefault="0029104E" w:rsidP="00A068B0">
            <w:pPr>
              <w:spacing w:before="120" w:after="120"/>
              <w:rPr>
                <w:spacing w:val="0"/>
                <w:sz w:val="20"/>
              </w:rPr>
            </w:pPr>
            <w:r w:rsidRPr="00A068B0">
              <w:rPr>
                <w:spacing w:val="0"/>
                <w:sz w:val="20"/>
              </w:rPr>
              <w:t>O/V stage 1</w:t>
            </w:r>
          </w:p>
        </w:tc>
        <w:tc>
          <w:tcPr>
            <w:tcW w:w="1006" w:type="dxa"/>
          </w:tcPr>
          <w:p w14:paraId="3B7998F8" w14:textId="5253A83C" w:rsidR="0029104E" w:rsidRPr="00A068B0" w:rsidRDefault="0029104E" w:rsidP="00A068B0">
            <w:pPr>
              <w:spacing w:before="120" w:after="120"/>
              <w:rPr>
                <w:spacing w:val="0"/>
                <w:sz w:val="20"/>
              </w:rPr>
            </w:pPr>
            <w:r w:rsidRPr="00A068B0">
              <w:rPr>
                <w:spacing w:val="0"/>
                <w:sz w:val="20"/>
              </w:rPr>
              <w:t>262.2</w:t>
            </w:r>
            <w:r w:rsidR="004314BC" w:rsidRPr="00A068B0">
              <w:rPr>
                <w:spacing w:val="0"/>
                <w:sz w:val="20"/>
              </w:rPr>
              <w:t xml:space="preserve"> </w:t>
            </w:r>
            <w:r w:rsidRPr="00A068B0">
              <w:rPr>
                <w:spacing w:val="0"/>
                <w:sz w:val="20"/>
              </w:rPr>
              <w:t>V</w:t>
            </w:r>
          </w:p>
        </w:tc>
        <w:tc>
          <w:tcPr>
            <w:tcW w:w="836" w:type="dxa"/>
          </w:tcPr>
          <w:p w14:paraId="42EE4034" w14:textId="5000F357" w:rsidR="0029104E" w:rsidRPr="00A068B0" w:rsidRDefault="0029104E" w:rsidP="00A068B0">
            <w:pPr>
              <w:spacing w:before="120" w:after="120"/>
              <w:rPr>
                <w:spacing w:val="0"/>
                <w:sz w:val="20"/>
              </w:rPr>
            </w:pPr>
            <w:r w:rsidRPr="00A068B0">
              <w:rPr>
                <w:spacing w:val="0"/>
                <w:sz w:val="20"/>
              </w:rPr>
              <w:t>1.0</w:t>
            </w:r>
            <w:r w:rsidR="004314BC" w:rsidRPr="00A068B0">
              <w:rPr>
                <w:spacing w:val="0"/>
                <w:sz w:val="20"/>
              </w:rPr>
              <w:t xml:space="preserve"> </w:t>
            </w:r>
            <w:r w:rsidRPr="00A068B0">
              <w:rPr>
                <w:spacing w:val="0"/>
                <w:sz w:val="20"/>
              </w:rPr>
              <w:t>s</w:t>
            </w:r>
          </w:p>
        </w:tc>
        <w:tc>
          <w:tcPr>
            <w:tcW w:w="1176" w:type="dxa"/>
          </w:tcPr>
          <w:p w14:paraId="4921EA20" w14:textId="77777777" w:rsidR="0029104E" w:rsidRPr="00A068B0" w:rsidRDefault="0029104E" w:rsidP="00A068B0">
            <w:pPr>
              <w:spacing w:before="120" w:after="120"/>
              <w:rPr>
                <w:spacing w:val="0"/>
                <w:sz w:val="20"/>
              </w:rPr>
            </w:pPr>
          </w:p>
        </w:tc>
        <w:tc>
          <w:tcPr>
            <w:tcW w:w="1005" w:type="dxa"/>
          </w:tcPr>
          <w:p w14:paraId="351FA24C" w14:textId="77777777" w:rsidR="0029104E" w:rsidRPr="00A068B0" w:rsidRDefault="0029104E" w:rsidP="00A068B0">
            <w:pPr>
              <w:spacing w:before="120" w:after="120"/>
              <w:rPr>
                <w:spacing w:val="0"/>
                <w:sz w:val="20"/>
              </w:rPr>
            </w:pPr>
          </w:p>
        </w:tc>
        <w:tc>
          <w:tcPr>
            <w:tcW w:w="1777" w:type="dxa"/>
          </w:tcPr>
          <w:p w14:paraId="762059D9" w14:textId="01B7AB7D" w:rsidR="0029104E" w:rsidRPr="00A068B0" w:rsidRDefault="0029104E" w:rsidP="00D22790">
            <w:pPr>
              <w:spacing w:before="60" w:after="60"/>
              <w:jc w:val="left"/>
              <w:rPr>
                <w:spacing w:val="0"/>
                <w:sz w:val="20"/>
              </w:rPr>
            </w:pPr>
            <w:r w:rsidRPr="00A068B0">
              <w:rPr>
                <w:spacing w:val="0"/>
                <w:sz w:val="20"/>
              </w:rPr>
              <w:t>258.2</w:t>
            </w:r>
            <w:r w:rsidR="004314BC" w:rsidRPr="00A068B0">
              <w:rPr>
                <w:spacing w:val="0"/>
                <w:sz w:val="20"/>
              </w:rPr>
              <w:t xml:space="preserve"> </w:t>
            </w:r>
            <w:r w:rsidRPr="00A068B0">
              <w:rPr>
                <w:spacing w:val="0"/>
                <w:sz w:val="20"/>
              </w:rPr>
              <w:t>V</w:t>
            </w:r>
            <w:r w:rsidR="00D22790">
              <w:rPr>
                <w:spacing w:val="0"/>
                <w:sz w:val="20"/>
              </w:rPr>
              <w:br/>
            </w:r>
            <w:r w:rsidRPr="00A068B0">
              <w:rPr>
                <w:spacing w:val="0"/>
                <w:sz w:val="20"/>
              </w:rPr>
              <w:t>2.0</w:t>
            </w:r>
            <w:r w:rsidR="004314BC" w:rsidRPr="00A068B0">
              <w:rPr>
                <w:spacing w:val="0"/>
                <w:sz w:val="20"/>
              </w:rPr>
              <w:t xml:space="preserve"> </w:t>
            </w:r>
            <w:r w:rsidRPr="00A068B0">
              <w:rPr>
                <w:spacing w:val="0"/>
                <w:sz w:val="20"/>
              </w:rPr>
              <w:t>s</w:t>
            </w:r>
          </w:p>
        </w:tc>
        <w:tc>
          <w:tcPr>
            <w:tcW w:w="2268" w:type="dxa"/>
          </w:tcPr>
          <w:p w14:paraId="5223DAEF" w14:textId="77777777" w:rsidR="0029104E" w:rsidRPr="00A068B0" w:rsidRDefault="0029104E" w:rsidP="00A068B0">
            <w:pPr>
              <w:spacing w:before="120" w:after="120"/>
              <w:rPr>
                <w:spacing w:val="0"/>
                <w:sz w:val="20"/>
              </w:rPr>
            </w:pPr>
          </w:p>
        </w:tc>
      </w:tr>
      <w:tr w:rsidR="0029104E" w:rsidRPr="003B2076" w14:paraId="7C0F9A76" w14:textId="77777777" w:rsidTr="00D22790">
        <w:tc>
          <w:tcPr>
            <w:tcW w:w="1425" w:type="dxa"/>
            <w:gridSpan w:val="2"/>
          </w:tcPr>
          <w:p w14:paraId="2A7CB21A" w14:textId="4C613B60" w:rsidR="0029104E" w:rsidRPr="00A068B0" w:rsidRDefault="0029104E" w:rsidP="00D22790">
            <w:pPr>
              <w:spacing w:before="120" w:after="120"/>
              <w:rPr>
                <w:spacing w:val="0"/>
                <w:sz w:val="20"/>
              </w:rPr>
            </w:pPr>
            <w:r w:rsidRPr="00A068B0">
              <w:rPr>
                <w:spacing w:val="0"/>
                <w:sz w:val="20"/>
              </w:rPr>
              <w:t>O/V stage 2</w:t>
            </w:r>
          </w:p>
        </w:tc>
        <w:tc>
          <w:tcPr>
            <w:tcW w:w="1006" w:type="dxa"/>
          </w:tcPr>
          <w:p w14:paraId="0CC957AE" w14:textId="3F76E612" w:rsidR="0029104E" w:rsidRPr="00A068B0" w:rsidRDefault="0029104E" w:rsidP="00A068B0">
            <w:pPr>
              <w:spacing w:before="120" w:after="120"/>
              <w:rPr>
                <w:spacing w:val="0"/>
                <w:sz w:val="20"/>
              </w:rPr>
            </w:pPr>
            <w:r w:rsidRPr="00A068B0">
              <w:rPr>
                <w:spacing w:val="0"/>
                <w:sz w:val="20"/>
              </w:rPr>
              <w:t>273.7</w:t>
            </w:r>
            <w:r w:rsidR="004314BC" w:rsidRPr="00A068B0">
              <w:rPr>
                <w:spacing w:val="0"/>
                <w:sz w:val="20"/>
              </w:rPr>
              <w:t xml:space="preserve"> </w:t>
            </w:r>
            <w:r w:rsidRPr="00A068B0">
              <w:rPr>
                <w:spacing w:val="0"/>
                <w:sz w:val="20"/>
              </w:rPr>
              <w:t>V</w:t>
            </w:r>
          </w:p>
        </w:tc>
        <w:tc>
          <w:tcPr>
            <w:tcW w:w="836" w:type="dxa"/>
          </w:tcPr>
          <w:p w14:paraId="23356596" w14:textId="06F40071"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5286E7E2" w14:textId="77777777" w:rsidR="0029104E" w:rsidRPr="00A068B0" w:rsidRDefault="0029104E" w:rsidP="00A068B0">
            <w:pPr>
              <w:spacing w:before="120" w:after="120"/>
              <w:rPr>
                <w:spacing w:val="0"/>
                <w:sz w:val="20"/>
              </w:rPr>
            </w:pPr>
          </w:p>
        </w:tc>
        <w:tc>
          <w:tcPr>
            <w:tcW w:w="1005" w:type="dxa"/>
          </w:tcPr>
          <w:p w14:paraId="1C7AB261" w14:textId="77777777" w:rsidR="0029104E" w:rsidRPr="00A068B0" w:rsidRDefault="0029104E" w:rsidP="00A068B0">
            <w:pPr>
              <w:spacing w:before="120" w:after="120"/>
              <w:rPr>
                <w:spacing w:val="0"/>
                <w:sz w:val="20"/>
              </w:rPr>
            </w:pPr>
          </w:p>
        </w:tc>
        <w:tc>
          <w:tcPr>
            <w:tcW w:w="1777" w:type="dxa"/>
          </w:tcPr>
          <w:p w14:paraId="3FE29E93" w14:textId="0F75DBB9" w:rsidR="0029104E" w:rsidRPr="00A068B0" w:rsidRDefault="0029104E" w:rsidP="00D22790">
            <w:pPr>
              <w:spacing w:before="60" w:after="60"/>
              <w:jc w:val="left"/>
              <w:rPr>
                <w:spacing w:val="0"/>
                <w:sz w:val="20"/>
              </w:rPr>
            </w:pPr>
            <w:r w:rsidRPr="00A068B0">
              <w:rPr>
                <w:spacing w:val="0"/>
                <w:sz w:val="20"/>
              </w:rPr>
              <w:t>269.7</w:t>
            </w:r>
            <w:r w:rsidR="004314BC" w:rsidRPr="00A068B0">
              <w:rPr>
                <w:spacing w:val="0"/>
                <w:sz w:val="20"/>
              </w:rPr>
              <w:t xml:space="preserve"> </w:t>
            </w:r>
            <w:r w:rsidRPr="00A068B0">
              <w:rPr>
                <w:spacing w:val="0"/>
                <w:sz w:val="20"/>
              </w:rPr>
              <w:t>V</w:t>
            </w:r>
            <w:r w:rsidR="00D22790">
              <w:rPr>
                <w:spacing w:val="0"/>
                <w:sz w:val="20"/>
              </w:rPr>
              <w:br/>
            </w:r>
            <w:r w:rsidRPr="00A068B0">
              <w:rPr>
                <w:spacing w:val="0"/>
                <w:sz w:val="20"/>
              </w:rPr>
              <w:t>0.98</w:t>
            </w:r>
            <w:r w:rsidR="004314BC" w:rsidRPr="00A068B0">
              <w:rPr>
                <w:spacing w:val="0"/>
                <w:sz w:val="20"/>
              </w:rPr>
              <w:t xml:space="preserve"> </w:t>
            </w:r>
            <w:r w:rsidRPr="00A068B0">
              <w:rPr>
                <w:spacing w:val="0"/>
                <w:sz w:val="20"/>
              </w:rPr>
              <w:t>s</w:t>
            </w:r>
          </w:p>
        </w:tc>
        <w:tc>
          <w:tcPr>
            <w:tcW w:w="2268" w:type="dxa"/>
          </w:tcPr>
          <w:p w14:paraId="73EA3C13" w14:textId="77777777" w:rsidR="0029104E" w:rsidRPr="00A068B0" w:rsidRDefault="0029104E" w:rsidP="00A068B0">
            <w:pPr>
              <w:spacing w:before="120" w:after="120"/>
              <w:rPr>
                <w:spacing w:val="0"/>
                <w:sz w:val="20"/>
              </w:rPr>
            </w:pPr>
          </w:p>
        </w:tc>
      </w:tr>
      <w:tr w:rsidR="0029104E" w:rsidRPr="003B2076" w14:paraId="75C8E239" w14:textId="77777777" w:rsidTr="00D22790">
        <w:tc>
          <w:tcPr>
            <w:tcW w:w="1425" w:type="dxa"/>
            <w:gridSpan w:val="2"/>
            <w:shd w:val="clear" w:color="auto" w:fill="CCCCCC"/>
          </w:tcPr>
          <w:p w14:paraId="7DA5A0EB" w14:textId="77777777" w:rsidR="0029104E" w:rsidRPr="00A068B0" w:rsidRDefault="0029104E" w:rsidP="00A068B0">
            <w:pPr>
              <w:spacing w:before="120" w:after="120"/>
              <w:rPr>
                <w:spacing w:val="0"/>
                <w:sz w:val="20"/>
              </w:rPr>
            </w:pPr>
          </w:p>
        </w:tc>
        <w:tc>
          <w:tcPr>
            <w:tcW w:w="1006" w:type="dxa"/>
            <w:shd w:val="clear" w:color="auto" w:fill="CCCCCC"/>
          </w:tcPr>
          <w:p w14:paraId="561B418B" w14:textId="77777777" w:rsidR="0029104E" w:rsidRPr="00A068B0" w:rsidRDefault="0029104E" w:rsidP="00A068B0">
            <w:pPr>
              <w:spacing w:before="120" w:after="120"/>
              <w:rPr>
                <w:spacing w:val="0"/>
                <w:sz w:val="20"/>
              </w:rPr>
            </w:pPr>
          </w:p>
        </w:tc>
        <w:tc>
          <w:tcPr>
            <w:tcW w:w="836" w:type="dxa"/>
            <w:shd w:val="clear" w:color="auto" w:fill="CCCCCC"/>
          </w:tcPr>
          <w:p w14:paraId="6EAE5A2B" w14:textId="77777777" w:rsidR="0029104E" w:rsidRPr="00A068B0" w:rsidRDefault="0029104E" w:rsidP="00A068B0">
            <w:pPr>
              <w:spacing w:before="120" w:after="120"/>
              <w:rPr>
                <w:spacing w:val="0"/>
                <w:sz w:val="20"/>
              </w:rPr>
            </w:pPr>
          </w:p>
        </w:tc>
        <w:tc>
          <w:tcPr>
            <w:tcW w:w="1176" w:type="dxa"/>
            <w:shd w:val="clear" w:color="auto" w:fill="CCCCCC"/>
          </w:tcPr>
          <w:p w14:paraId="31C61A4F" w14:textId="77777777" w:rsidR="0029104E" w:rsidRPr="00A068B0" w:rsidRDefault="0029104E" w:rsidP="00A068B0">
            <w:pPr>
              <w:spacing w:before="120" w:after="120"/>
              <w:rPr>
                <w:spacing w:val="0"/>
                <w:sz w:val="20"/>
              </w:rPr>
            </w:pPr>
          </w:p>
        </w:tc>
        <w:tc>
          <w:tcPr>
            <w:tcW w:w="1005" w:type="dxa"/>
            <w:shd w:val="clear" w:color="auto" w:fill="CCCCCC"/>
          </w:tcPr>
          <w:p w14:paraId="17EC17C0" w14:textId="77777777" w:rsidR="0029104E" w:rsidRPr="00A068B0" w:rsidRDefault="0029104E" w:rsidP="00A068B0">
            <w:pPr>
              <w:spacing w:before="120" w:after="120"/>
              <w:rPr>
                <w:spacing w:val="0"/>
                <w:sz w:val="20"/>
              </w:rPr>
            </w:pPr>
          </w:p>
        </w:tc>
        <w:tc>
          <w:tcPr>
            <w:tcW w:w="1777" w:type="dxa"/>
          </w:tcPr>
          <w:p w14:paraId="6315FCF8" w14:textId="5F56BD11" w:rsidR="0029104E" w:rsidRPr="00A068B0" w:rsidRDefault="0029104E" w:rsidP="00D22790">
            <w:pPr>
              <w:spacing w:before="60" w:after="60"/>
              <w:jc w:val="left"/>
              <w:rPr>
                <w:spacing w:val="0"/>
                <w:sz w:val="20"/>
              </w:rPr>
            </w:pPr>
            <w:r w:rsidRPr="00A068B0">
              <w:rPr>
                <w:spacing w:val="0"/>
                <w:sz w:val="20"/>
              </w:rPr>
              <w:t>277.7</w:t>
            </w:r>
            <w:r w:rsidR="004314BC" w:rsidRPr="00A068B0">
              <w:rPr>
                <w:spacing w:val="0"/>
                <w:sz w:val="20"/>
              </w:rPr>
              <w:t xml:space="preserve"> </w:t>
            </w:r>
            <w:r w:rsidRPr="00A068B0">
              <w:rPr>
                <w:spacing w:val="0"/>
                <w:sz w:val="20"/>
              </w:rPr>
              <w:t>V</w:t>
            </w:r>
            <w:r w:rsidR="00D22790">
              <w:rPr>
                <w:spacing w:val="0"/>
                <w:sz w:val="20"/>
              </w:rPr>
              <w:br/>
            </w:r>
            <w:r w:rsidRPr="00A068B0">
              <w:rPr>
                <w:spacing w:val="0"/>
                <w:sz w:val="20"/>
              </w:rPr>
              <w:t>0.48</w:t>
            </w:r>
            <w:r w:rsidR="004314BC" w:rsidRPr="00A068B0">
              <w:rPr>
                <w:spacing w:val="0"/>
                <w:sz w:val="20"/>
              </w:rPr>
              <w:t xml:space="preserve"> </w:t>
            </w:r>
            <w:r w:rsidRPr="00A068B0">
              <w:rPr>
                <w:spacing w:val="0"/>
                <w:sz w:val="20"/>
              </w:rPr>
              <w:t>s</w:t>
            </w:r>
          </w:p>
        </w:tc>
        <w:tc>
          <w:tcPr>
            <w:tcW w:w="2268" w:type="dxa"/>
          </w:tcPr>
          <w:p w14:paraId="5D969B18" w14:textId="77777777" w:rsidR="0029104E" w:rsidRPr="00A068B0" w:rsidRDefault="0029104E" w:rsidP="00A068B0">
            <w:pPr>
              <w:spacing w:before="120" w:after="120"/>
              <w:rPr>
                <w:spacing w:val="0"/>
                <w:sz w:val="20"/>
              </w:rPr>
            </w:pPr>
          </w:p>
        </w:tc>
      </w:tr>
      <w:tr w:rsidR="0029104E" w:rsidRPr="003B2076" w14:paraId="0BF871A2" w14:textId="77777777" w:rsidTr="000A6A63">
        <w:tc>
          <w:tcPr>
            <w:tcW w:w="9493" w:type="dxa"/>
            <w:gridSpan w:val="8"/>
          </w:tcPr>
          <w:p w14:paraId="369BA43C" w14:textId="185C3111" w:rsidR="0029104E" w:rsidRPr="00D22790" w:rsidRDefault="0029104E" w:rsidP="00A068B0">
            <w:pPr>
              <w:spacing w:before="120" w:after="120"/>
              <w:rPr>
                <w:spacing w:val="0"/>
                <w:sz w:val="18"/>
                <w:szCs w:val="18"/>
              </w:rPr>
            </w:pPr>
            <w:r w:rsidRPr="00D22790">
              <w:rPr>
                <w:spacing w:val="0"/>
                <w:sz w:val="18"/>
                <w:szCs w:val="18"/>
              </w:rPr>
              <w:t>Note for Voltage tests the Voltage required to trip is the setting ±3.45</w:t>
            </w:r>
            <w:r w:rsidR="004314BC" w:rsidRPr="00D22790">
              <w:rPr>
                <w:spacing w:val="0"/>
                <w:sz w:val="18"/>
                <w:szCs w:val="18"/>
              </w:rPr>
              <w:t xml:space="preserve"> </w:t>
            </w:r>
            <w:r w:rsidRPr="00D22790">
              <w:rPr>
                <w:spacing w:val="0"/>
                <w:sz w:val="18"/>
                <w:szCs w:val="18"/>
              </w:rPr>
              <w:t>V. The time delay can be measured at a larger deviation than the minimum required to operate the protection.  The No trip tests need to be carried out at the setting ±4</w:t>
            </w:r>
            <w:r w:rsidR="004314BC" w:rsidRPr="00D22790">
              <w:rPr>
                <w:spacing w:val="0"/>
                <w:sz w:val="18"/>
                <w:szCs w:val="18"/>
              </w:rPr>
              <w:t xml:space="preserve"> </w:t>
            </w:r>
            <w:r w:rsidRPr="00D22790">
              <w:rPr>
                <w:spacing w:val="0"/>
                <w:sz w:val="18"/>
                <w:szCs w:val="18"/>
              </w:rPr>
              <w:t>V and for the relevant times as shown in the table above to ensure that the protection will not trip in error.</w:t>
            </w:r>
          </w:p>
        </w:tc>
      </w:tr>
    </w:tbl>
    <w:p w14:paraId="2C266EC2" w14:textId="77777777" w:rsidR="00C7609D" w:rsidRDefault="00C7609D">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7"/>
        <w:gridCol w:w="1316"/>
        <w:gridCol w:w="1276"/>
        <w:gridCol w:w="1276"/>
        <w:gridCol w:w="458"/>
        <w:gridCol w:w="818"/>
        <w:gridCol w:w="1276"/>
        <w:gridCol w:w="1276"/>
      </w:tblGrid>
      <w:tr w:rsidR="0029104E" w:rsidRPr="003B2076" w14:paraId="16F67E1C" w14:textId="77777777" w:rsidTr="000A6A63">
        <w:tc>
          <w:tcPr>
            <w:tcW w:w="9493" w:type="dxa"/>
            <w:gridSpan w:val="8"/>
            <w:shd w:val="clear" w:color="auto" w:fill="CCCCCC"/>
          </w:tcPr>
          <w:p w14:paraId="552C138A" w14:textId="52CA0B75" w:rsidR="0029104E" w:rsidRPr="00A068B0" w:rsidRDefault="0029104E" w:rsidP="00A068B0">
            <w:pPr>
              <w:spacing w:before="120" w:after="120"/>
              <w:rPr>
                <w:b/>
                <w:spacing w:val="0"/>
                <w:sz w:val="20"/>
                <w:highlight w:val="yellow"/>
              </w:rPr>
            </w:pPr>
            <w:r w:rsidRPr="00A068B0">
              <w:rPr>
                <w:b/>
                <w:spacing w:val="0"/>
                <w:sz w:val="20"/>
              </w:rPr>
              <w:lastRenderedPageBreak/>
              <w:t>Protection</w:t>
            </w:r>
            <w:r w:rsidRPr="00A068B0">
              <w:rPr>
                <w:b/>
                <w:spacing w:val="0"/>
                <w:sz w:val="20"/>
                <w:lang w:eastAsia="en-GB"/>
              </w:rPr>
              <w:t xml:space="preserve"> –</w:t>
            </w:r>
            <w:r w:rsidRPr="00A068B0">
              <w:rPr>
                <w:b/>
                <w:spacing w:val="0"/>
                <w:sz w:val="20"/>
              </w:rPr>
              <w:t xml:space="preserve"> Loss of Mains test</w:t>
            </w:r>
            <w:r w:rsidRPr="00A068B0">
              <w:rPr>
                <w:b/>
                <w:spacing w:val="0"/>
                <w:sz w:val="20"/>
                <w:lang w:eastAsia="en-GB"/>
              </w:rPr>
              <w:t>:</w:t>
            </w:r>
            <w:r w:rsidRPr="00A068B0">
              <w:rPr>
                <w:b/>
                <w:spacing w:val="0"/>
                <w:sz w:val="20"/>
              </w:rPr>
              <w:t xml:space="preserve"> </w:t>
            </w:r>
            <w:r w:rsidRPr="00A068B0">
              <w:rPr>
                <w:spacing w:val="0"/>
                <w:sz w:val="20"/>
              </w:rPr>
              <w:t xml:space="preserve">For PV </w:t>
            </w:r>
            <w:r w:rsidRPr="00A068B0">
              <w:rPr>
                <w:b/>
                <w:spacing w:val="0"/>
                <w:sz w:val="20"/>
              </w:rPr>
              <w:t>Inverters</w:t>
            </w:r>
            <w:r w:rsidRPr="00A068B0">
              <w:rPr>
                <w:spacing w:val="0"/>
                <w:sz w:val="20"/>
              </w:rPr>
              <w:t xml:space="preserve"> shall be tested in accordance with BS EN 62116.  Other </w:t>
            </w:r>
            <w:r w:rsidRPr="00A068B0">
              <w:rPr>
                <w:b/>
                <w:spacing w:val="0"/>
                <w:sz w:val="20"/>
              </w:rPr>
              <w:t>Inverters</w:t>
            </w:r>
            <w:r w:rsidRPr="00A068B0">
              <w:rPr>
                <w:spacing w:val="0"/>
                <w:sz w:val="20"/>
              </w:rPr>
              <w:t xml:space="preserve"> should be tested in accordance with EN 50438 Annex D.2.5 at 10%, 55% and 100% of rated power.</w:t>
            </w:r>
          </w:p>
        </w:tc>
      </w:tr>
      <w:tr w:rsidR="0029104E" w:rsidRPr="003B2076" w14:paraId="7996114A" w14:textId="77777777" w:rsidTr="000A6A63">
        <w:tc>
          <w:tcPr>
            <w:tcW w:w="9493" w:type="dxa"/>
            <w:gridSpan w:val="8"/>
          </w:tcPr>
          <w:p w14:paraId="0950BE02" w14:textId="77777777" w:rsidR="0029104E" w:rsidRPr="00A068B0" w:rsidRDefault="0029104E" w:rsidP="00A068B0">
            <w:pPr>
              <w:spacing w:before="120" w:after="120"/>
              <w:rPr>
                <w:spacing w:val="0"/>
                <w:sz w:val="20"/>
              </w:rPr>
            </w:pPr>
            <w:r w:rsidRPr="00A068B0">
              <w:rPr>
                <w:spacing w:val="0"/>
                <w:sz w:val="20"/>
              </w:rPr>
              <w:t>To be carried out at three output power levels with a tolerance of plus or minus 5% in Test Power levels.</w:t>
            </w:r>
          </w:p>
        </w:tc>
      </w:tr>
      <w:tr w:rsidR="0029104E" w:rsidRPr="003B2076" w14:paraId="07D49442" w14:textId="77777777" w:rsidTr="00A068B0">
        <w:trPr>
          <w:trHeight w:hRule="exact" w:val="569"/>
        </w:trPr>
        <w:tc>
          <w:tcPr>
            <w:tcW w:w="1797" w:type="dxa"/>
          </w:tcPr>
          <w:p w14:paraId="0D22376D" w14:textId="4ED7CC0E" w:rsidR="002D36D5" w:rsidRPr="00A068B0" w:rsidRDefault="0029104E" w:rsidP="00A068B0">
            <w:pPr>
              <w:spacing w:before="120" w:after="120"/>
              <w:rPr>
                <w:spacing w:val="0"/>
                <w:sz w:val="20"/>
              </w:rPr>
            </w:pPr>
            <w:r w:rsidRPr="00A068B0">
              <w:rPr>
                <w:spacing w:val="0"/>
                <w:sz w:val="20"/>
              </w:rPr>
              <w:t>Test Power</w:t>
            </w:r>
          </w:p>
        </w:tc>
        <w:tc>
          <w:tcPr>
            <w:tcW w:w="1316" w:type="dxa"/>
          </w:tcPr>
          <w:p w14:paraId="74B507AB"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FF4185D"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57A1B2"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66E2F171"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B557CB4"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99DDA83"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2ACFDC86" w14:textId="77777777" w:rsidTr="00A068B0">
        <w:trPr>
          <w:trHeight w:hRule="exact" w:val="907"/>
        </w:trPr>
        <w:tc>
          <w:tcPr>
            <w:tcW w:w="1797" w:type="dxa"/>
          </w:tcPr>
          <w:p w14:paraId="01485217"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4E81F2FA"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r w:rsidRPr="00A068B0" w:rsidDel="00AF66AD">
              <w:rPr>
                <w:spacing w:val="0"/>
                <w:sz w:val="18"/>
                <w:lang w:eastAsia="en-GB"/>
              </w:rPr>
              <w:t xml:space="preserve"> </w:t>
            </w:r>
          </w:p>
          <w:p w14:paraId="6A534A9E" w14:textId="77777777" w:rsidR="0029104E" w:rsidRPr="00A068B0" w:rsidRDefault="0029104E" w:rsidP="00A068B0">
            <w:pPr>
              <w:spacing w:before="120" w:after="120"/>
              <w:jc w:val="left"/>
              <w:rPr>
                <w:spacing w:val="0"/>
                <w:sz w:val="18"/>
              </w:rPr>
            </w:pPr>
          </w:p>
          <w:p w14:paraId="186286FD" w14:textId="77777777" w:rsidR="0029104E" w:rsidRPr="00A068B0" w:rsidRDefault="0029104E" w:rsidP="00A068B0">
            <w:pPr>
              <w:spacing w:before="120" w:after="120"/>
              <w:jc w:val="left"/>
              <w:rPr>
                <w:spacing w:val="0"/>
                <w:sz w:val="18"/>
              </w:rPr>
            </w:pPr>
          </w:p>
        </w:tc>
        <w:tc>
          <w:tcPr>
            <w:tcW w:w="1276" w:type="dxa"/>
          </w:tcPr>
          <w:p w14:paraId="16E1477E"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B806D5C"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68F0524A"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691C1F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0CBF05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42A37E5B" w14:textId="77777777" w:rsidTr="00A068B0">
        <w:trPr>
          <w:trHeight w:hRule="exact" w:val="624"/>
        </w:trPr>
        <w:tc>
          <w:tcPr>
            <w:tcW w:w="1797" w:type="dxa"/>
          </w:tcPr>
          <w:p w14:paraId="034BCCE3" w14:textId="195BDA77" w:rsidR="0029104E" w:rsidRPr="00A068B0" w:rsidRDefault="0029104E" w:rsidP="00A068B0">
            <w:pPr>
              <w:spacing w:before="120" w:after="120"/>
              <w:jc w:val="left"/>
              <w:rPr>
                <w:spacing w:val="0"/>
                <w:sz w:val="20"/>
              </w:rPr>
            </w:pPr>
            <w:r w:rsidRPr="00A068B0">
              <w:rPr>
                <w:spacing w:val="0"/>
                <w:sz w:val="20"/>
              </w:rPr>
              <w:t>Trip time.  Limit is 0.5 s</w:t>
            </w:r>
          </w:p>
        </w:tc>
        <w:tc>
          <w:tcPr>
            <w:tcW w:w="1316" w:type="dxa"/>
          </w:tcPr>
          <w:p w14:paraId="0DFFD508" w14:textId="77777777" w:rsidR="0029104E" w:rsidRPr="00A068B0" w:rsidRDefault="0029104E" w:rsidP="00A068B0">
            <w:pPr>
              <w:spacing w:before="120" w:after="120"/>
              <w:rPr>
                <w:spacing w:val="0"/>
                <w:sz w:val="20"/>
              </w:rPr>
            </w:pPr>
          </w:p>
        </w:tc>
        <w:tc>
          <w:tcPr>
            <w:tcW w:w="1276" w:type="dxa"/>
          </w:tcPr>
          <w:p w14:paraId="2A9C445A" w14:textId="77777777" w:rsidR="0029104E" w:rsidRPr="00A068B0" w:rsidRDefault="0029104E" w:rsidP="00A068B0">
            <w:pPr>
              <w:spacing w:before="120" w:after="120"/>
              <w:rPr>
                <w:spacing w:val="0"/>
                <w:sz w:val="20"/>
              </w:rPr>
            </w:pPr>
          </w:p>
        </w:tc>
        <w:tc>
          <w:tcPr>
            <w:tcW w:w="1276" w:type="dxa"/>
          </w:tcPr>
          <w:p w14:paraId="47F6F884" w14:textId="77777777" w:rsidR="0029104E" w:rsidRPr="00A068B0" w:rsidRDefault="0029104E" w:rsidP="00A068B0">
            <w:pPr>
              <w:spacing w:before="120" w:after="120"/>
              <w:rPr>
                <w:spacing w:val="0"/>
                <w:sz w:val="20"/>
              </w:rPr>
            </w:pPr>
          </w:p>
        </w:tc>
        <w:tc>
          <w:tcPr>
            <w:tcW w:w="1276" w:type="dxa"/>
            <w:gridSpan w:val="2"/>
          </w:tcPr>
          <w:p w14:paraId="68A8AA8B" w14:textId="77777777" w:rsidR="0029104E" w:rsidRPr="00A068B0" w:rsidRDefault="0029104E" w:rsidP="00A068B0">
            <w:pPr>
              <w:spacing w:before="120" w:after="120"/>
              <w:rPr>
                <w:spacing w:val="0"/>
                <w:sz w:val="20"/>
              </w:rPr>
            </w:pPr>
          </w:p>
        </w:tc>
        <w:tc>
          <w:tcPr>
            <w:tcW w:w="1276" w:type="dxa"/>
          </w:tcPr>
          <w:p w14:paraId="29A37CB3" w14:textId="77777777" w:rsidR="0029104E" w:rsidRPr="00A068B0" w:rsidRDefault="0029104E" w:rsidP="00A068B0">
            <w:pPr>
              <w:spacing w:before="120" w:after="120"/>
              <w:rPr>
                <w:spacing w:val="0"/>
                <w:sz w:val="20"/>
              </w:rPr>
            </w:pPr>
          </w:p>
        </w:tc>
        <w:tc>
          <w:tcPr>
            <w:tcW w:w="1276" w:type="dxa"/>
          </w:tcPr>
          <w:p w14:paraId="7FF3AF92" w14:textId="77777777" w:rsidR="0029104E" w:rsidRPr="00A068B0" w:rsidRDefault="0029104E" w:rsidP="00A068B0">
            <w:pPr>
              <w:spacing w:before="120" w:after="120"/>
              <w:rPr>
                <w:spacing w:val="0"/>
                <w:sz w:val="20"/>
              </w:rPr>
            </w:pPr>
          </w:p>
        </w:tc>
      </w:tr>
      <w:tr w:rsidR="0029104E" w:rsidRPr="003B2076" w14:paraId="6C662E88" w14:textId="77777777" w:rsidTr="000A6A63">
        <w:tc>
          <w:tcPr>
            <w:tcW w:w="9493" w:type="dxa"/>
            <w:gridSpan w:val="8"/>
          </w:tcPr>
          <w:p w14:paraId="15334EE4" w14:textId="77777777" w:rsidR="0029104E" w:rsidRPr="00A068B0" w:rsidRDefault="0029104E" w:rsidP="00A068B0">
            <w:pPr>
              <w:spacing w:before="120" w:after="120"/>
              <w:rPr>
                <w:spacing w:val="0"/>
                <w:sz w:val="20"/>
              </w:rPr>
            </w:pPr>
            <w:r w:rsidRPr="00A068B0">
              <w:rPr>
                <w:spacing w:val="0"/>
                <w:sz w:val="20"/>
              </w:rPr>
              <w:t xml:space="preserve">For </w:t>
            </w:r>
            <w:proofErr w:type="spellStart"/>
            <w:r w:rsidRPr="00A068B0">
              <w:rPr>
                <w:spacing w:val="0"/>
                <w:sz w:val="20"/>
              </w:rPr>
              <w:t>Multi phase</w:t>
            </w:r>
            <w:proofErr w:type="spellEnd"/>
            <w:r w:rsidRPr="00A068B0">
              <w:rPr>
                <w:spacing w:val="0"/>
                <w:sz w:val="20"/>
              </w:rPr>
              <w:t xml:space="preserve"> </w:t>
            </w:r>
            <w:r w:rsidRPr="00A068B0">
              <w:rPr>
                <w:b/>
                <w:spacing w:val="0"/>
                <w:sz w:val="20"/>
              </w:rPr>
              <w:t>Micro-generators</w:t>
            </w:r>
            <w:r w:rsidRPr="00A068B0">
              <w:rPr>
                <w:spacing w:val="0"/>
                <w:sz w:val="20"/>
              </w:rPr>
              <w:t xml:space="preserve"> confirm that the device shuts down correctly after the removal of a single fuse as well as operation of all phases.</w:t>
            </w:r>
          </w:p>
        </w:tc>
      </w:tr>
      <w:tr w:rsidR="0029104E" w:rsidRPr="003B2076" w14:paraId="1EB51B34" w14:textId="77777777" w:rsidTr="00A068B0">
        <w:trPr>
          <w:trHeight w:val="29"/>
        </w:trPr>
        <w:tc>
          <w:tcPr>
            <w:tcW w:w="1797" w:type="dxa"/>
          </w:tcPr>
          <w:p w14:paraId="27140FF8"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47B55A9C"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1361F162"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F7606DB"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DF1D99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2368F5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225C9A2"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4C80250B" w14:textId="77777777" w:rsidTr="00A068B0">
        <w:trPr>
          <w:trHeight w:val="28"/>
        </w:trPr>
        <w:tc>
          <w:tcPr>
            <w:tcW w:w="1797" w:type="dxa"/>
          </w:tcPr>
          <w:p w14:paraId="24E15B1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746FE92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045063AD"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B0C838B"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4A1F3EF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2BBF70E9"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5B52B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FA7EC01" w14:textId="77777777" w:rsidTr="00A068B0">
        <w:trPr>
          <w:trHeight w:val="28"/>
        </w:trPr>
        <w:tc>
          <w:tcPr>
            <w:tcW w:w="1797" w:type="dxa"/>
          </w:tcPr>
          <w:p w14:paraId="6B1A018B" w14:textId="77777777" w:rsidR="0029104E" w:rsidRPr="00A068B0" w:rsidRDefault="0029104E" w:rsidP="00A068B0">
            <w:pPr>
              <w:spacing w:before="120" w:after="120"/>
              <w:jc w:val="left"/>
              <w:rPr>
                <w:spacing w:val="0"/>
                <w:sz w:val="20"/>
              </w:rPr>
            </w:pPr>
            <w:r w:rsidRPr="00A068B0">
              <w:rPr>
                <w:spacing w:val="0"/>
                <w:sz w:val="20"/>
              </w:rPr>
              <w:t>Trip time.  Ph1 fuse removed</w:t>
            </w:r>
          </w:p>
        </w:tc>
        <w:tc>
          <w:tcPr>
            <w:tcW w:w="1316" w:type="dxa"/>
          </w:tcPr>
          <w:p w14:paraId="5FBA1693" w14:textId="77777777" w:rsidR="0029104E" w:rsidRPr="00A068B0" w:rsidRDefault="0029104E" w:rsidP="00A068B0">
            <w:pPr>
              <w:spacing w:before="120" w:after="120"/>
              <w:rPr>
                <w:spacing w:val="0"/>
                <w:sz w:val="20"/>
              </w:rPr>
            </w:pPr>
          </w:p>
        </w:tc>
        <w:tc>
          <w:tcPr>
            <w:tcW w:w="1276" w:type="dxa"/>
          </w:tcPr>
          <w:p w14:paraId="0100E098" w14:textId="77777777" w:rsidR="0029104E" w:rsidRPr="00A068B0" w:rsidRDefault="0029104E" w:rsidP="00A068B0">
            <w:pPr>
              <w:spacing w:before="120" w:after="120"/>
              <w:rPr>
                <w:spacing w:val="0"/>
                <w:sz w:val="20"/>
              </w:rPr>
            </w:pPr>
          </w:p>
        </w:tc>
        <w:tc>
          <w:tcPr>
            <w:tcW w:w="1276" w:type="dxa"/>
          </w:tcPr>
          <w:p w14:paraId="19B4DCDF" w14:textId="77777777" w:rsidR="0029104E" w:rsidRPr="00A068B0" w:rsidRDefault="0029104E" w:rsidP="00A068B0">
            <w:pPr>
              <w:spacing w:before="120" w:after="120"/>
              <w:rPr>
                <w:spacing w:val="0"/>
                <w:sz w:val="20"/>
              </w:rPr>
            </w:pPr>
          </w:p>
        </w:tc>
        <w:tc>
          <w:tcPr>
            <w:tcW w:w="1276" w:type="dxa"/>
            <w:gridSpan w:val="2"/>
          </w:tcPr>
          <w:p w14:paraId="4A8A0C96" w14:textId="77777777" w:rsidR="0029104E" w:rsidRPr="00A068B0" w:rsidRDefault="0029104E" w:rsidP="00A068B0">
            <w:pPr>
              <w:spacing w:before="120" w:after="120"/>
              <w:rPr>
                <w:spacing w:val="0"/>
                <w:sz w:val="20"/>
              </w:rPr>
            </w:pPr>
          </w:p>
        </w:tc>
        <w:tc>
          <w:tcPr>
            <w:tcW w:w="1276" w:type="dxa"/>
          </w:tcPr>
          <w:p w14:paraId="2D11B6F7" w14:textId="77777777" w:rsidR="0029104E" w:rsidRPr="00A068B0" w:rsidRDefault="0029104E" w:rsidP="00A068B0">
            <w:pPr>
              <w:spacing w:before="120" w:after="120"/>
              <w:rPr>
                <w:spacing w:val="0"/>
                <w:sz w:val="20"/>
              </w:rPr>
            </w:pPr>
          </w:p>
        </w:tc>
        <w:tc>
          <w:tcPr>
            <w:tcW w:w="1276" w:type="dxa"/>
          </w:tcPr>
          <w:p w14:paraId="1BA4E312" w14:textId="77777777" w:rsidR="0029104E" w:rsidRPr="00A068B0" w:rsidRDefault="0029104E" w:rsidP="00A068B0">
            <w:pPr>
              <w:spacing w:before="120" w:after="120"/>
              <w:rPr>
                <w:spacing w:val="0"/>
                <w:sz w:val="20"/>
              </w:rPr>
            </w:pPr>
          </w:p>
        </w:tc>
      </w:tr>
      <w:tr w:rsidR="0029104E" w:rsidRPr="003B2076" w14:paraId="540FAB81" w14:textId="77777777" w:rsidTr="00A068B0">
        <w:trPr>
          <w:trHeight w:val="28"/>
        </w:trPr>
        <w:tc>
          <w:tcPr>
            <w:tcW w:w="1797" w:type="dxa"/>
          </w:tcPr>
          <w:p w14:paraId="08159A43"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3FCBC326"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70A553C"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749CC4"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3EAEC6F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214FC8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A28A35C"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106CB1A0" w14:textId="77777777" w:rsidTr="00A068B0">
        <w:trPr>
          <w:trHeight w:val="28"/>
        </w:trPr>
        <w:tc>
          <w:tcPr>
            <w:tcW w:w="1797" w:type="dxa"/>
          </w:tcPr>
          <w:p w14:paraId="78335EB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65C546B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C365875"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2BEC5E0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25DF8D4E"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C3CB89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10831942"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0543096E" w14:textId="77777777" w:rsidTr="00A068B0">
        <w:trPr>
          <w:trHeight w:val="28"/>
        </w:trPr>
        <w:tc>
          <w:tcPr>
            <w:tcW w:w="1797" w:type="dxa"/>
          </w:tcPr>
          <w:p w14:paraId="34E706E4" w14:textId="77777777" w:rsidR="0029104E" w:rsidRPr="00A068B0" w:rsidRDefault="0029104E" w:rsidP="00A068B0">
            <w:pPr>
              <w:spacing w:before="120" w:after="120"/>
              <w:jc w:val="left"/>
              <w:rPr>
                <w:spacing w:val="0"/>
                <w:sz w:val="20"/>
              </w:rPr>
            </w:pPr>
            <w:r w:rsidRPr="00A068B0">
              <w:rPr>
                <w:spacing w:val="0"/>
                <w:sz w:val="20"/>
              </w:rPr>
              <w:t>Trip time.  Ph2 fuse removed</w:t>
            </w:r>
          </w:p>
        </w:tc>
        <w:tc>
          <w:tcPr>
            <w:tcW w:w="1316" w:type="dxa"/>
          </w:tcPr>
          <w:p w14:paraId="1E002269" w14:textId="77777777" w:rsidR="0029104E" w:rsidRPr="00A068B0" w:rsidRDefault="0029104E" w:rsidP="00A068B0">
            <w:pPr>
              <w:spacing w:before="120" w:after="120"/>
              <w:rPr>
                <w:spacing w:val="0"/>
                <w:sz w:val="20"/>
              </w:rPr>
            </w:pPr>
          </w:p>
        </w:tc>
        <w:tc>
          <w:tcPr>
            <w:tcW w:w="1276" w:type="dxa"/>
          </w:tcPr>
          <w:p w14:paraId="0634D7DC" w14:textId="77777777" w:rsidR="0029104E" w:rsidRPr="00A068B0" w:rsidRDefault="0029104E" w:rsidP="00A068B0">
            <w:pPr>
              <w:spacing w:before="120" w:after="120"/>
              <w:rPr>
                <w:spacing w:val="0"/>
                <w:sz w:val="20"/>
              </w:rPr>
            </w:pPr>
          </w:p>
        </w:tc>
        <w:tc>
          <w:tcPr>
            <w:tcW w:w="1276" w:type="dxa"/>
          </w:tcPr>
          <w:p w14:paraId="3449D1DD" w14:textId="77777777" w:rsidR="0029104E" w:rsidRPr="00A068B0" w:rsidRDefault="0029104E" w:rsidP="00A068B0">
            <w:pPr>
              <w:spacing w:before="120" w:after="120"/>
              <w:rPr>
                <w:spacing w:val="0"/>
                <w:sz w:val="20"/>
              </w:rPr>
            </w:pPr>
          </w:p>
        </w:tc>
        <w:tc>
          <w:tcPr>
            <w:tcW w:w="1276" w:type="dxa"/>
            <w:gridSpan w:val="2"/>
          </w:tcPr>
          <w:p w14:paraId="0F04D4F1" w14:textId="77777777" w:rsidR="0029104E" w:rsidRPr="00A068B0" w:rsidRDefault="0029104E" w:rsidP="00A068B0">
            <w:pPr>
              <w:spacing w:before="120" w:after="120"/>
              <w:rPr>
                <w:spacing w:val="0"/>
                <w:sz w:val="20"/>
              </w:rPr>
            </w:pPr>
          </w:p>
        </w:tc>
        <w:tc>
          <w:tcPr>
            <w:tcW w:w="1276" w:type="dxa"/>
          </w:tcPr>
          <w:p w14:paraId="4769EA3B" w14:textId="77777777" w:rsidR="0029104E" w:rsidRPr="00A068B0" w:rsidRDefault="0029104E" w:rsidP="00A068B0">
            <w:pPr>
              <w:spacing w:before="120" w:after="120"/>
              <w:rPr>
                <w:spacing w:val="0"/>
                <w:sz w:val="20"/>
              </w:rPr>
            </w:pPr>
          </w:p>
        </w:tc>
        <w:tc>
          <w:tcPr>
            <w:tcW w:w="1276" w:type="dxa"/>
          </w:tcPr>
          <w:p w14:paraId="454BBA9E" w14:textId="77777777" w:rsidR="0029104E" w:rsidRPr="00A068B0" w:rsidRDefault="0029104E" w:rsidP="00A068B0">
            <w:pPr>
              <w:spacing w:before="120" w:after="120"/>
              <w:rPr>
                <w:spacing w:val="0"/>
                <w:sz w:val="20"/>
              </w:rPr>
            </w:pPr>
          </w:p>
        </w:tc>
      </w:tr>
      <w:tr w:rsidR="0029104E" w:rsidRPr="003B2076" w14:paraId="6E3FA426" w14:textId="77777777" w:rsidTr="00A068B0">
        <w:trPr>
          <w:trHeight w:val="28"/>
        </w:trPr>
        <w:tc>
          <w:tcPr>
            <w:tcW w:w="1797" w:type="dxa"/>
          </w:tcPr>
          <w:p w14:paraId="77CD861E"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229F1FD7"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4D954728"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72D7B161"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7BCCD00"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1114F19"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10141A3F"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BDD7B0" w14:textId="77777777" w:rsidTr="00A068B0">
        <w:trPr>
          <w:trHeight w:val="28"/>
        </w:trPr>
        <w:tc>
          <w:tcPr>
            <w:tcW w:w="1797" w:type="dxa"/>
          </w:tcPr>
          <w:p w14:paraId="1A89332A"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1C7C9CF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739E66E0"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EDD939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3573D735"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3813CD71"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BD42F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A0FED78" w14:textId="77777777" w:rsidTr="00A068B0">
        <w:trPr>
          <w:trHeight w:val="28"/>
        </w:trPr>
        <w:tc>
          <w:tcPr>
            <w:tcW w:w="1797" w:type="dxa"/>
          </w:tcPr>
          <w:p w14:paraId="0308675D" w14:textId="77777777" w:rsidR="0029104E" w:rsidRPr="00A068B0" w:rsidRDefault="0029104E" w:rsidP="00A068B0">
            <w:pPr>
              <w:spacing w:before="120" w:after="120"/>
              <w:jc w:val="left"/>
              <w:rPr>
                <w:spacing w:val="0"/>
                <w:sz w:val="20"/>
              </w:rPr>
            </w:pPr>
            <w:r w:rsidRPr="00A068B0">
              <w:rPr>
                <w:spacing w:val="0"/>
                <w:sz w:val="20"/>
              </w:rPr>
              <w:t>Trip time.  Ph3 fuse removed</w:t>
            </w:r>
          </w:p>
        </w:tc>
        <w:tc>
          <w:tcPr>
            <w:tcW w:w="1316" w:type="dxa"/>
          </w:tcPr>
          <w:p w14:paraId="747207F7" w14:textId="77777777" w:rsidR="0029104E" w:rsidRPr="00A068B0" w:rsidRDefault="0029104E" w:rsidP="00A068B0">
            <w:pPr>
              <w:spacing w:before="120" w:after="120"/>
              <w:rPr>
                <w:spacing w:val="0"/>
                <w:sz w:val="20"/>
              </w:rPr>
            </w:pPr>
          </w:p>
        </w:tc>
        <w:tc>
          <w:tcPr>
            <w:tcW w:w="1276" w:type="dxa"/>
          </w:tcPr>
          <w:p w14:paraId="55A87CE0" w14:textId="77777777" w:rsidR="0029104E" w:rsidRPr="00A068B0" w:rsidRDefault="0029104E" w:rsidP="00A068B0">
            <w:pPr>
              <w:spacing w:before="120" w:after="120"/>
              <w:rPr>
                <w:spacing w:val="0"/>
                <w:sz w:val="20"/>
              </w:rPr>
            </w:pPr>
          </w:p>
        </w:tc>
        <w:tc>
          <w:tcPr>
            <w:tcW w:w="1276" w:type="dxa"/>
          </w:tcPr>
          <w:p w14:paraId="3BCB8EBE" w14:textId="77777777" w:rsidR="0029104E" w:rsidRPr="00A068B0" w:rsidRDefault="0029104E" w:rsidP="00A068B0">
            <w:pPr>
              <w:spacing w:before="120" w:after="120"/>
              <w:rPr>
                <w:spacing w:val="0"/>
                <w:sz w:val="20"/>
              </w:rPr>
            </w:pPr>
          </w:p>
        </w:tc>
        <w:tc>
          <w:tcPr>
            <w:tcW w:w="1276" w:type="dxa"/>
            <w:gridSpan w:val="2"/>
          </w:tcPr>
          <w:p w14:paraId="0B2FE20C" w14:textId="77777777" w:rsidR="0029104E" w:rsidRPr="00A068B0" w:rsidRDefault="0029104E" w:rsidP="00A068B0">
            <w:pPr>
              <w:spacing w:before="120" w:after="120"/>
              <w:rPr>
                <w:spacing w:val="0"/>
                <w:sz w:val="20"/>
              </w:rPr>
            </w:pPr>
          </w:p>
        </w:tc>
        <w:tc>
          <w:tcPr>
            <w:tcW w:w="1276" w:type="dxa"/>
          </w:tcPr>
          <w:p w14:paraId="46FFA3BA" w14:textId="77777777" w:rsidR="0029104E" w:rsidRPr="00A068B0" w:rsidRDefault="0029104E" w:rsidP="00A068B0">
            <w:pPr>
              <w:spacing w:before="120" w:after="120"/>
              <w:rPr>
                <w:spacing w:val="0"/>
                <w:sz w:val="20"/>
              </w:rPr>
            </w:pPr>
          </w:p>
        </w:tc>
        <w:tc>
          <w:tcPr>
            <w:tcW w:w="1276" w:type="dxa"/>
          </w:tcPr>
          <w:p w14:paraId="5838E758" w14:textId="77777777" w:rsidR="0029104E" w:rsidRPr="00A068B0" w:rsidRDefault="0029104E" w:rsidP="00A068B0">
            <w:pPr>
              <w:spacing w:before="120" w:after="120"/>
              <w:rPr>
                <w:spacing w:val="0"/>
                <w:sz w:val="20"/>
              </w:rPr>
            </w:pPr>
          </w:p>
        </w:tc>
      </w:tr>
      <w:tr w:rsidR="0029104E" w:rsidRPr="003B2076" w14:paraId="0E950D1F" w14:textId="77777777" w:rsidTr="000A6A63">
        <w:tc>
          <w:tcPr>
            <w:tcW w:w="9493" w:type="dxa"/>
            <w:gridSpan w:val="8"/>
          </w:tcPr>
          <w:p w14:paraId="7015C78B" w14:textId="5E0C3194" w:rsidR="0029104E" w:rsidRPr="00A068B0" w:rsidRDefault="0029104E" w:rsidP="00A068B0">
            <w:pPr>
              <w:spacing w:before="120" w:after="120"/>
              <w:rPr>
                <w:spacing w:val="0"/>
                <w:sz w:val="20"/>
              </w:rPr>
            </w:pPr>
            <w:r w:rsidRPr="00A068B0">
              <w:rPr>
                <w:spacing w:val="0"/>
                <w:sz w:val="20"/>
              </w:rPr>
              <w:t>Note for technologies which have a substantial shut down time this can be added to the 0.5 s in establishing that the trip occurred in less than 0.5</w:t>
            </w:r>
            <w:r w:rsidR="004314BC" w:rsidRPr="00A068B0">
              <w:rPr>
                <w:spacing w:val="0"/>
                <w:sz w:val="20"/>
              </w:rPr>
              <w:t xml:space="preserve"> </w:t>
            </w:r>
            <w:r w:rsidRPr="00A068B0">
              <w:rPr>
                <w:spacing w:val="0"/>
                <w:sz w:val="20"/>
              </w:rPr>
              <w:t xml:space="preserve">s. Maximum shut down time could therefore be up to 1.0 s for these technologies.  </w:t>
            </w:r>
          </w:p>
        </w:tc>
      </w:tr>
      <w:tr w:rsidR="0029104E" w:rsidRPr="003B2076" w14:paraId="372FE187" w14:textId="77777777" w:rsidTr="000A6A63">
        <w:tc>
          <w:tcPr>
            <w:tcW w:w="6123" w:type="dxa"/>
            <w:gridSpan w:val="5"/>
          </w:tcPr>
          <w:p w14:paraId="072507DA" w14:textId="77777777" w:rsidR="0029104E" w:rsidRPr="00A068B0" w:rsidRDefault="0029104E" w:rsidP="00A068B0">
            <w:pPr>
              <w:spacing w:before="120" w:after="120"/>
              <w:rPr>
                <w:spacing w:val="0"/>
                <w:sz w:val="20"/>
              </w:rPr>
            </w:pPr>
            <w:r w:rsidRPr="00A068B0">
              <w:rPr>
                <w:spacing w:val="0"/>
                <w:sz w:val="20"/>
              </w:rPr>
              <w:t>Indicate additional shut down time included in above results.</w:t>
            </w:r>
          </w:p>
        </w:tc>
        <w:tc>
          <w:tcPr>
            <w:tcW w:w="3370" w:type="dxa"/>
            <w:gridSpan w:val="3"/>
          </w:tcPr>
          <w:p w14:paraId="32AAE267" w14:textId="77777777" w:rsidR="0029104E" w:rsidRPr="00A068B0" w:rsidRDefault="0029104E" w:rsidP="00A068B0">
            <w:pPr>
              <w:spacing w:before="120" w:after="120"/>
              <w:jc w:val="right"/>
              <w:rPr>
                <w:spacing w:val="0"/>
                <w:sz w:val="20"/>
              </w:rPr>
            </w:pPr>
            <w:r w:rsidRPr="00A068B0">
              <w:rPr>
                <w:spacing w:val="0"/>
                <w:sz w:val="20"/>
              </w:rPr>
              <w:t>ms</w:t>
            </w:r>
          </w:p>
          <w:p w14:paraId="60BC69B3" w14:textId="77777777" w:rsidR="0029104E" w:rsidRPr="00A068B0" w:rsidRDefault="0029104E" w:rsidP="00A068B0">
            <w:pPr>
              <w:spacing w:before="120" w:after="120"/>
              <w:rPr>
                <w:spacing w:val="0"/>
                <w:sz w:val="20"/>
              </w:rPr>
            </w:pPr>
          </w:p>
        </w:tc>
      </w:tr>
    </w:tbl>
    <w:p w14:paraId="1EFC841A" w14:textId="77777777" w:rsidR="00C7609D" w:rsidRDefault="00C7609D">
      <w: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580"/>
        <w:gridCol w:w="786"/>
        <w:gridCol w:w="6"/>
        <w:gridCol w:w="155"/>
        <w:gridCol w:w="361"/>
        <w:gridCol w:w="160"/>
        <w:gridCol w:w="832"/>
        <w:gridCol w:w="143"/>
        <w:gridCol w:w="141"/>
        <w:gridCol w:w="60"/>
        <w:gridCol w:w="508"/>
        <w:gridCol w:w="141"/>
        <w:gridCol w:w="567"/>
        <w:gridCol w:w="284"/>
        <w:gridCol w:w="110"/>
        <w:gridCol w:w="409"/>
        <w:gridCol w:w="48"/>
        <w:gridCol w:w="425"/>
        <w:gridCol w:w="127"/>
        <w:gridCol w:w="865"/>
        <w:gridCol w:w="284"/>
        <w:gridCol w:w="1277"/>
      </w:tblGrid>
      <w:tr w:rsidR="0029104E" w:rsidRPr="003B2076" w14:paraId="6A6FAD53" w14:textId="77777777" w:rsidTr="000A6A63">
        <w:tc>
          <w:tcPr>
            <w:tcW w:w="9493" w:type="dxa"/>
            <w:gridSpan w:val="23"/>
          </w:tcPr>
          <w:p w14:paraId="42EBC84B" w14:textId="44FC52AD" w:rsidR="0029104E" w:rsidRPr="00A068B0" w:rsidRDefault="0029104E" w:rsidP="00A068B0">
            <w:pPr>
              <w:spacing w:before="120" w:after="120"/>
              <w:rPr>
                <w:spacing w:val="0"/>
                <w:sz w:val="20"/>
              </w:rPr>
            </w:pPr>
            <w:r w:rsidRPr="00A068B0">
              <w:rPr>
                <w:spacing w:val="0"/>
                <w:sz w:val="20"/>
              </w:rPr>
              <w:lastRenderedPageBreak/>
              <w:t xml:space="preserve">For </w:t>
            </w:r>
            <w:r w:rsidRPr="00A068B0">
              <w:rPr>
                <w:b/>
                <w:spacing w:val="0"/>
                <w:sz w:val="20"/>
              </w:rPr>
              <w:t>Inverters</w:t>
            </w:r>
            <w:r w:rsidRPr="00A068B0">
              <w:rPr>
                <w:spacing w:val="0"/>
                <w:sz w:val="20"/>
              </w:rPr>
              <w:t xml:space="preserve"> tested to BS EN 62116 the following sub set of tests should be recorded in the following table.</w:t>
            </w:r>
          </w:p>
        </w:tc>
      </w:tr>
      <w:tr w:rsidR="0029104E" w:rsidRPr="003B2076" w14:paraId="07712551" w14:textId="77777777" w:rsidTr="00A068B0">
        <w:tc>
          <w:tcPr>
            <w:tcW w:w="1805" w:type="dxa"/>
            <w:gridSpan w:val="2"/>
          </w:tcPr>
          <w:p w14:paraId="59593F50" w14:textId="77777777" w:rsidR="0029104E" w:rsidRPr="00A068B0" w:rsidRDefault="0029104E" w:rsidP="00A068B0">
            <w:pPr>
              <w:spacing w:before="120" w:after="120"/>
              <w:rPr>
                <w:spacing w:val="0"/>
                <w:sz w:val="20"/>
              </w:rPr>
            </w:pPr>
            <w:r w:rsidRPr="00A068B0">
              <w:rPr>
                <w:spacing w:val="0"/>
                <w:sz w:val="20"/>
              </w:rPr>
              <w:t>Test Power and imbalance</w:t>
            </w:r>
          </w:p>
        </w:tc>
        <w:tc>
          <w:tcPr>
            <w:tcW w:w="1308" w:type="dxa"/>
            <w:gridSpan w:val="4"/>
          </w:tcPr>
          <w:p w14:paraId="4FDECB0F" w14:textId="77777777" w:rsidR="0029104E" w:rsidRPr="00A068B0" w:rsidRDefault="0029104E" w:rsidP="00A068B0">
            <w:pPr>
              <w:spacing w:before="120" w:after="120"/>
              <w:rPr>
                <w:spacing w:val="0"/>
                <w:sz w:val="20"/>
              </w:rPr>
            </w:pPr>
            <w:r w:rsidRPr="00A068B0">
              <w:rPr>
                <w:spacing w:val="0"/>
                <w:sz w:val="20"/>
              </w:rPr>
              <w:t>33%</w:t>
            </w:r>
          </w:p>
          <w:p w14:paraId="3120E6FA" w14:textId="77777777" w:rsidR="0029104E" w:rsidRPr="00A068B0" w:rsidRDefault="0029104E" w:rsidP="00A068B0">
            <w:pPr>
              <w:spacing w:before="120" w:after="120"/>
              <w:rPr>
                <w:spacing w:val="0"/>
                <w:sz w:val="20"/>
              </w:rPr>
            </w:pPr>
            <w:r w:rsidRPr="00A068B0">
              <w:rPr>
                <w:spacing w:val="0"/>
                <w:sz w:val="20"/>
              </w:rPr>
              <w:t>-5% Q</w:t>
            </w:r>
          </w:p>
          <w:p w14:paraId="5649C735" w14:textId="77777777" w:rsidR="0029104E" w:rsidRPr="00A068B0" w:rsidRDefault="0029104E" w:rsidP="00A068B0">
            <w:pPr>
              <w:spacing w:before="120" w:after="120"/>
              <w:rPr>
                <w:spacing w:val="0"/>
                <w:sz w:val="20"/>
              </w:rPr>
            </w:pPr>
            <w:r w:rsidRPr="00A068B0">
              <w:rPr>
                <w:spacing w:val="0"/>
                <w:sz w:val="20"/>
              </w:rPr>
              <w:t>Test 22</w:t>
            </w:r>
          </w:p>
        </w:tc>
        <w:tc>
          <w:tcPr>
            <w:tcW w:w="1276" w:type="dxa"/>
            <w:gridSpan w:val="4"/>
          </w:tcPr>
          <w:p w14:paraId="676C138B" w14:textId="77777777" w:rsidR="0029104E" w:rsidRPr="00A068B0" w:rsidRDefault="0029104E" w:rsidP="00A068B0">
            <w:pPr>
              <w:spacing w:before="120" w:after="120"/>
              <w:rPr>
                <w:spacing w:val="0"/>
                <w:sz w:val="20"/>
              </w:rPr>
            </w:pPr>
            <w:r w:rsidRPr="00A068B0">
              <w:rPr>
                <w:spacing w:val="0"/>
                <w:sz w:val="20"/>
              </w:rPr>
              <w:t>66%</w:t>
            </w:r>
          </w:p>
          <w:p w14:paraId="3836ACCA" w14:textId="77777777" w:rsidR="0029104E" w:rsidRPr="00A068B0" w:rsidRDefault="0029104E" w:rsidP="00A068B0">
            <w:pPr>
              <w:spacing w:before="120" w:after="120"/>
              <w:rPr>
                <w:spacing w:val="0"/>
                <w:sz w:val="20"/>
              </w:rPr>
            </w:pPr>
            <w:r w:rsidRPr="00A068B0">
              <w:rPr>
                <w:spacing w:val="0"/>
                <w:sz w:val="20"/>
              </w:rPr>
              <w:t>-5% Q</w:t>
            </w:r>
          </w:p>
          <w:p w14:paraId="248F8D70" w14:textId="77777777" w:rsidR="0029104E" w:rsidRPr="00A068B0" w:rsidRDefault="0029104E" w:rsidP="00A068B0">
            <w:pPr>
              <w:spacing w:before="120" w:after="120"/>
              <w:rPr>
                <w:spacing w:val="0"/>
                <w:sz w:val="20"/>
              </w:rPr>
            </w:pPr>
            <w:r w:rsidRPr="00A068B0">
              <w:rPr>
                <w:spacing w:val="0"/>
                <w:sz w:val="20"/>
              </w:rPr>
              <w:t>Test 12</w:t>
            </w:r>
          </w:p>
        </w:tc>
        <w:tc>
          <w:tcPr>
            <w:tcW w:w="1276" w:type="dxa"/>
            <w:gridSpan w:val="4"/>
          </w:tcPr>
          <w:p w14:paraId="3231C32D" w14:textId="77777777" w:rsidR="0029104E" w:rsidRPr="00A068B0" w:rsidRDefault="0029104E" w:rsidP="00A068B0">
            <w:pPr>
              <w:spacing w:before="120" w:after="120"/>
              <w:rPr>
                <w:spacing w:val="0"/>
                <w:sz w:val="20"/>
              </w:rPr>
            </w:pPr>
            <w:r w:rsidRPr="00A068B0">
              <w:rPr>
                <w:spacing w:val="0"/>
                <w:sz w:val="20"/>
              </w:rPr>
              <w:t>100%</w:t>
            </w:r>
          </w:p>
          <w:p w14:paraId="3A1965BF" w14:textId="77777777" w:rsidR="0029104E" w:rsidRPr="00A068B0" w:rsidRDefault="0029104E" w:rsidP="00A068B0">
            <w:pPr>
              <w:spacing w:before="120" w:after="120"/>
              <w:rPr>
                <w:spacing w:val="0"/>
                <w:sz w:val="20"/>
              </w:rPr>
            </w:pPr>
            <w:r w:rsidRPr="00A068B0">
              <w:rPr>
                <w:spacing w:val="0"/>
                <w:sz w:val="20"/>
              </w:rPr>
              <w:t>-5% P</w:t>
            </w:r>
          </w:p>
          <w:p w14:paraId="7B612667" w14:textId="77777777" w:rsidR="0029104E" w:rsidRPr="00A068B0" w:rsidRDefault="0029104E" w:rsidP="00A068B0">
            <w:pPr>
              <w:spacing w:before="120" w:after="120"/>
              <w:rPr>
                <w:spacing w:val="0"/>
                <w:sz w:val="20"/>
              </w:rPr>
            </w:pPr>
            <w:r w:rsidRPr="00A068B0">
              <w:rPr>
                <w:spacing w:val="0"/>
                <w:sz w:val="20"/>
              </w:rPr>
              <w:t>Test 5</w:t>
            </w:r>
          </w:p>
        </w:tc>
        <w:tc>
          <w:tcPr>
            <w:tcW w:w="1276" w:type="dxa"/>
            <w:gridSpan w:val="5"/>
          </w:tcPr>
          <w:p w14:paraId="590B2B56" w14:textId="77777777" w:rsidR="0029104E" w:rsidRPr="00A068B0" w:rsidRDefault="0029104E" w:rsidP="00A068B0">
            <w:pPr>
              <w:spacing w:before="120" w:after="120"/>
              <w:rPr>
                <w:spacing w:val="0"/>
                <w:sz w:val="20"/>
              </w:rPr>
            </w:pPr>
            <w:r w:rsidRPr="00A068B0">
              <w:rPr>
                <w:spacing w:val="0"/>
                <w:sz w:val="20"/>
              </w:rPr>
              <w:t>33%</w:t>
            </w:r>
          </w:p>
          <w:p w14:paraId="1C8A6E11" w14:textId="77777777" w:rsidR="0029104E" w:rsidRPr="00A068B0" w:rsidRDefault="0029104E" w:rsidP="00A068B0">
            <w:pPr>
              <w:spacing w:before="120" w:after="120"/>
              <w:rPr>
                <w:spacing w:val="0"/>
                <w:sz w:val="20"/>
              </w:rPr>
            </w:pPr>
            <w:r w:rsidRPr="00A068B0">
              <w:rPr>
                <w:spacing w:val="0"/>
                <w:sz w:val="20"/>
              </w:rPr>
              <w:t>+5% Q</w:t>
            </w:r>
          </w:p>
          <w:p w14:paraId="05AD4444" w14:textId="77777777" w:rsidR="0029104E" w:rsidRPr="00A068B0" w:rsidRDefault="0029104E" w:rsidP="00A068B0">
            <w:pPr>
              <w:spacing w:before="120" w:after="120"/>
              <w:rPr>
                <w:spacing w:val="0"/>
                <w:sz w:val="20"/>
              </w:rPr>
            </w:pPr>
            <w:r w:rsidRPr="00A068B0">
              <w:rPr>
                <w:spacing w:val="0"/>
                <w:sz w:val="20"/>
              </w:rPr>
              <w:t>Test 31</w:t>
            </w:r>
          </w:p>
        </w:tc>
        <w:tc>
          <w:tcPr>
            <w:tcW w:w="1276" w:type="dxa"/>
            <w:gridSpan w:val="3"/>
          </w:tcPr>
          <w:p w14:paraId="6320A01F" w14:textId="77777777" w:rsidR="0029104E" w:rsidRPr="00A068B0" w:rsidRDefault="0029104E" w:rsidP="00A068B0">
            <w:pPr>
              <w:spacing w:before="120" w:after="120"/>
              <w:rPr>
                <w:spacing w:val="0"/>
                <w:sz w:val="20"/>
              </w:rPr>
            </w:pPr>
            <w:r w:rsidRPr="00A068B0">
              <w:rPr>
                <w:spacing w:val="0"/>
                <w:sz w:val="20"/>
              </w:rPr>
              <w:t>66%</w:t>
            </w:r>
          </w:p>
          <w:p w14:paraId="75ABA0AC" w14:textId="77777777" w:rsidR="0029104E" w:rsidRPr="00A068B0" w:rsidRDefault="0029104E" w:rsidP="00A068B0">
            <w:pPr>
              <w:spacing w:before="120" w:after="120"/>
              <w:rPr>
                <w:spacing w:val="0"/>
                <w:sz w:val="20"/>
              </w:rPr>
            </w:pPr>
            <w:r w:rsidRPr="00A068B0">
              <w:rPr>
                <w:spacing w:val="0"/>
                <w:sz w:val="20"/>
              </w:rPr>
              <w:t>+5% Q</w:t>
            </w:r>
          </w:p>
          <w:p w14:paraId="543FD767" w14:textId="77777777" w:rsidR="0029104E" w:rsidRPr="00A068B0" w:rsidRDefault="0029104E" w:rsidP="00A068B0">
            <w:pPr>
              <w:spacing w:before="120" w:after="120"/>
              <w:rPr>
                <w:spacing w:val="0"/>
                <w:sz w:val="20"/>
              </w:rPr>
            </w:pPr>
            <w:r w:rsidRPr="00A068B0">
              <w:rPr>
                <w:spacing w:val="0"/>
                <w:sz w:val="20"/>
              </w:rPr>
              <w:t>Test 21</w:t>
            </w:r>
          </w:p>
        </w:tc>
        <w:tc>
          <w:tcPr>
            <w:tcW w:w="1276" w:type="dxa"/>
          </w:tcPr>
          <w:p w14:paraId="30375A11" w14:textId="77777777" w:rsidR="0029104E" w:rsidRPr="00A068B0" w:rsidRDefault="0029104E" w:rsidP="00A068B0">
            <w:pPr>
              <w:spacing w:before="120" w:after="120"/>
              <w:rPr>
                <w:spacing w:val="0"/>
                <w:sz w:val="20"/>
              </w:rPr>
            </w:pPr>
            <w:r w:rsidRPr="00A068B0">
              <w:rPr>
                <w:spacing w:val="0"/>
                <w:sz w:val="20"/>
              </w:rPr>
              <w:t>100%</w:t>
            </w:r>
          </w:p>
          <w:p w14:paraId="56871B3C" w14:textId="77777777" w:rsidR="0029104E" w:rsidRPr="00A068B0" w:rsidRDefault="0029104E" w:rsidP="00A068B0">
            <w:pPr>
              <w:spacing w:before="120" w:after="120"/>
              <w:rPr>
                <w:spacing w:val="0"/>
                <w:sz w:val="20"/>
              </w:rPr>
            </w:pPr>
            <w:r w:rsidRPr="00A068B0">
              <w:rPr>
                <w:spacing w:val="0"/>
                <w:sz w:val="20"/>
              </w:rPr>
              <w:t>+5% P</w:t>
            </w:r>
          </w:p>
          <w:p w14:paraId="182CBD91" w14:textId="77777777" w:rsidR="0029104E" w:rsidRPr="00A068B0" w:rsidRDefault="0029104E" w:rsidP="00A068B0">
            <w:pPr>
              <w:spacing w:before="120" w:after="120"/>
              <w:rPr>
                <w:spacing w:val="0"/>
                <w:sz w:val="20"/>
              </w:rPr>
            </w:pPr>
            <w:r w:rsidRPr="00A068B0">
              <w:rPr>
                <w:spacing w:val="0"/>
                <w:sz w:val="20"/>
              </w:rPr>
              <w:t>Test 10</w:t>
            </w:r>
          </w:p>
        </w:tc>
      </w:tr>
      <w:tr w:rsidR="0029104E" w:rsidRPr="003B2076" w14:paraId="49D7E3BE" w14:textId="77777777" w:rsidTr="00A068B0">
        <w:tc>
          <w:tcPr>
            <w:tcW w:w="1805" w:type="dxa"/>
            <w:gridSpan w:val="2"/>
          </w:tcPr>
          <w:p w14:paraId="1AB14C66" w14:textId="14B93B03" w:rsidR="0029104E" w:rsidRPr="00A068B0" w:rsidRDefault="0029104E" w:rsidP="00A068B0">
            <w:pPr>
              <w:spacing w:before="120" w:after="120"/>
              <w:rPr>
                <w:spacing w:val="0"/>
                <w:sz w:val="20"/>
              </w:rPr>
            </w:pPr>
            <w:r w:rsidRPr="00A068B0">
              <w:rPr>
                <w:spacing w:val="0"/>
                <w:sz w:val="20"/>
              </w:rPr>
              <w:t>Trip time.  Limit is 0.5</w:t>
            </w:r>
            <w:r w:rsidR="004314BC" w:rsidRPr="00A068B0">
              <w:rPr>
                <w:spacing w:val="0"/>
                <w:sz w:val="20"/>
              </w:rPr>
              <w:t xml:space="preserve"> </w:t>
            </w:r>
            <w:r w:rsidRPr="00A068B0">
              <w:rPr>
                <w:spacing w:val="0"/>
                <w:sz w:val="20"/>
              </w:rPr>
              <w:t>s</w:t>
            </w:r>
          </w:p>
        </w:tc>
        <w:tc>
          <w:tcPr>
            <w:tcW w:w="1308" w:type="dxa"/>
            <w:gridSpan w:val="4"/>
          </w:tcPr>
          <w:p w14:paraId="1ECCB2D5" w14:textId="77777777" w:rsidR="0029104E" w:rsidRPr="00A068B0" w:rsidRDefault="0029104E" w:rsidP="00A068B0">
            <w:pPr>
              <w:spacing w:before="120" w:after="120"/>
              <w:rPr>
                <w:spacing w:val="0"/>
                <w:sz w:val="20"/>
              </w:rPr>
            </w:pPr>
          </w:p>
        </w:tc>
        <w:tc>
          <w:tcPr>
            <w:tcW w:w="1276" w:type="dxa"/>
            <w:gridSpan w:val="4"/>
          </w:tcPr>
          <w:p w14:paraId="2DF55DB0" w14:textId="77777777" w:rsidR="0029104E" w:rsidRPr="00A068B0" w:rsidRDefault="0029104E" w:rsidP="00A068B0">
            <w:pPr>
              <w:spacing w:before="120" w:after="120"/>
              <w:rPr>
                <w:spacing w:val="0"/>
                <w:sz w:val="20"/>
              </w:rPr>
            </w:pPr>
          </w:p>
        </w:tc>
        <w:tc>
          <w:tcPr>
            <w:tcW w:w="1276" w:type="dxa"/>
            <w:gridSpan w:val="4"/>
          </w:tcPr>
          <w:p w14:paraId="3917E747" w14:textId="77777777" w:rsidR="0029104E" w:rsidRPr="00A068B0" w:rsidRDefault="0029104E" w:rsidP="00A068B0">
            <w:pPr>
              <w:spacing w:before="120" w:after="120"/>
              <w:rPr>
                <w:spacing w:val="0"/>
                <w:sz w:val="20"/>
              </w:rPr>
            </w:pPr>
          </w:p>
        </w:tc>
        <w:tc>
          <w:tcPr>
            <w:tcW w:w="1276" w:type="dxa"/>
            <w:gridSpan w:val="5"/>
          </w:tcPr>
          <w:p w14:paraId="65106D6D" w14:textId="77777777" w:rsidR="0029104E" w:rsidRPr="00A068B0" w:rsidRDefault="0029104E" w:rsidP="00A068B0">
            <w:pPr>
              <w:spacing w:before="120" w:after="120"/>
              <w:rPr>
                <w:spacing w:val="0"/>
                <w:sz w:val="20"/>
              </w:rPr>
            </w:pPr>
          </w:p>
        </w:tc>
        <w:tc>
          <w:tcPr>
            <w:tcW w:w="1276" w:type="dxa"/>
            <w:gridSpan w:val="3"/>
          </w:tcPr>
          <w:p w14:paraId="4242D83F" w14:textId="77777777" w:rsidR="0029104E" w:rsidRPr="00A068B0" w:rsidRDefault="0029104E" w:rsidP="00A068B0">
            <w:pPr>
              <w:spacing w:before="120" w:after="120"/>
              <w:rPr>
                <w:spacing w:val="0"/>
                <w:sz w:val="20"/>
              </w:rPr>
            </w:pPr>
          </w:p>
        </w:tc>
        <w:tc>
          <w:tcPr>
            <w:tcW w:w="1276" w:type="dxa"/>
          </w:tcPr>
          <w:p w14:paraId="196EC713" w14:textId="77777777" w:rsidR="0029104E" w:rsidRPr="00A068B0" w:rsidRDefault="0029104E" w:rsidP="00A068B0">
            <w:pPr>
              <w:spacing w:before="120" w:after="120"/>
              <w:rPr>
                <w:spacing w:val="0"/>
                <w:sz w:val="20"/>
              </w:rPr>
            </w:pPr>
          </w:p>
        </w:tc>
      </w:tr>
      <w:tr w:rsidR="0029104E" w:rsidRPr="003B2076" w14:paraId="541084FE" w14:textId="77777777" w:rsidTr="000A6A63">
        <w:tc>
          <w:tcPr>
            <w:tcW w:w="9493" w:type="dxa"/>
            <w:gridSpan w:val="23"/>
            <w:shd w:val="clear" w:color="auto" w:fill="D9D9D9"/>
          </w:tcPr>
          <w:p w14:paraId="7A48C091" w14:textId="1A52F65C" w:rsidR="0029104E" w:rsidRPr="00A068B0" w:rsidRDefault="0029104E" w:rsidP="00A068B0">
            <w:pPr>
              <w:spacing w:before="120" w:after="120"/>
              <w:rPr>
                <w:b/>
                <w:spacing w:val="0"/>
                <w:sz w:val="20"/>
              </w:rPr>
            </w:pPr>
            <w:r w:rsidRPr="00A068B0">
              <w:rPr>
                <w:b/>
                <w:spacing w:val="0"/>
                <w:sz w:val="20"/>
              </w:rPr>
              <w:t>Protection</w:t>
            </w:r>
            <w:r w:rsidRPr="00A068B0">
              <w:rPr>
                <w:b/>
                <w:spacing w:val="0"/>
                <w:sz w:val="20"/>
                <w:lang w:eastAsia="en-GB"/>
              </w:rPr>
              <w:t xml:space="preserve"> –</w:t>
            </w:r>
            <w:r w:rsidRPr="00A068B0">
              <w:rPr>
                <w:b/>
                <w:spacing w:val="0"/>
                <w:sz w:val="20"/>
              </w:rPr>
              <w:t xml:space="preserve"> Frequency change, Vector Shift Stability test</w:t>
            </w:r>
            <w:r w:rsidRPr="00A068B0">
              <w:rPr>
                <w:b/>
                <w:spacing w:val="0"/>
                <w:sz w:val="20"/>
                <w:lang w:eastAsia="en-GB"/>
              </w:rPr>
              <w:t xml:space="preserve">: </w:t>
            </w:r>
            <w:r w:rsidRPr="00A068B0">
              <w:rPr>
                <w:spacing w:val="0"/>
                <w:sz w:val="20"/>
              </w:rPr>
              <w:t>This test should be carried out in accordance with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lang w:eastAsia="en-GB"/>
              </w:rPr>
              <w:t xml:space="preserve"> (</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p>
        </w:tc>
      </w:tr>
      <w:tr w:rsidR="00875806" w:rsidRPr="003B2076" w14:paraId="60E8B2E2" w14:textId="77777777" w:rsidTr="00A068B0">
        <w:tc>
          <w:tcPr>
            <w:tcW w:w="2591" w:type="dxa"/>
            <w:gridSpan w:val="3"/>
          </w:tcPr>
          <w:p w14:paraId="18CAEA1B" w14:textId="77777777" w:rsidR="00875806" w:rsidRPr="00A068B0" w:rsidRDefault="00875806" w:rsidP="00A068B0">
            <w:pPr>
              <w:spacing w:before="120" w:after="120"/>
              <w:rPr>
                <w:spacing w:val="0"/>
                <w:sz w:val="20"/>
              </w:rPr>
            </w:pPr>
          </w:p>
        </w:tc>
        <w:tc>
          <w:tcPr>
            <w:tcW w:w="1657" w:type="dxa"/>
            <w:gridSpan w:val="6"/>
          </w:tcPr>
          <w:p w14:paraId="3B83BB84" w14:textId="77777777" w:rsidR="00875806" w:rsidRPr="00A068B0" w:rsidRDefault="00875806" w:rsidP="00A068B0">
            <w:pPr>
              <w:spacing w:before="120" w:after="120"/>
              <w:rPr>
                <w:spacing w:val="0"/>
                <w:sz w:val="20"/>
              </w:rPr>
            </w:pPr>
            <w:r w:rsidRPr="00A068B0">
              <w:rPr>
                <w:spacing w:val="0"/>
                <w:sz w:val="20"/>
              </w:rPr>
              <w:t xml:space="preserve">Start Frequency </w:t>
            </w:r>
          </w:p>
        </w:tc>
        <w:tc>
          <w:tcPr>
            <w:tcW w:w="1701" w:type="dxa"/>
            <w:gridSpan w:val="6"/>
          </w:tcPr>
          <w:p w14:paraId="47BD8926" w14:textId="77777777" w:rsidR="00875806" w:rsidRPr="00A068B0" w:rsidRDefault="00875806" w:rsidP="00A068B0">
            <w:pPr>
              <w:spacing w:before="120" w:after="120"/>
              <w:rPr>
                <w:spacing w:val="0"/>
                <w:sz w:val="20"/>
              </w:rPr>
            </w:pPr>
            <w:r w:rsidRPr="00A068B0">
              <w:rPr>
                <w:spacing w:val="0"/>
                <w:sz w:val="20"/>
              </w:rPr>
              <w:t>Change</w:t>
            </w:r>
          </w:p>
        </w:tc>
        <w:tc>
          <w:tcPr>
            <w:tcW w:w="3544" w:type="dxa"/>
            <w:gridSpan w:val="8"/>
          </w:tcPr>
          <w:p w14:paraId="2BF7EA6A" w14:textId="1469472E" w:rsidR="00875806" w:rsidRPr="00A068B0" w:rsidRDefault="00875806" w:rsidP="00A068B0">
            <w:pPr>
              <w:spacing w:before="120" w:after="120"/>
              <w:rPr>
                <w:spacing w:val="0"/>
                <w:sz w:val="20"/>
              </w:rPr>
            </w:pPr>
            <w:r w:rsidRPr="00A068B0">
              <w:rPr>
                <w:spacing w:val="0"/>
                <w:sz w:val="20"/>
              </w:rPr>
              <w:t xml:space="preserve">Confirm no trip </w:t>
            </w:r>
          </w:p>
        </w:tc>
      </w:tr>
      <w:tr w:rsidR="00875806" w:rsidRPr="003B2076" w14:paraId="30E6E879" w14:textId="77777777" w:rsidTr="00A068B0">
        <w:tc>
          <w:tcPr>
            <w:tcW w:w="2591" w:type="dxa"/>
            <w:gridSpan w:val="3"/>
          </w:tcPr>
          <w:p w14:paraId="1A6B6C7C" w14:textId="5B0AEC48" w:rsidR="00875806" w:rsidRPr="00A068B0" w:rsidRDefault="00875806" w:rsidP="00A068B0">
            <w:pPr>
              <w:spacing w:before="120" w:after="120"/>
              <w:rPr>
                <w:spacing w:val="0"/>
                <w:sz w:val="20"/>
              </w:rPr>
            </w:pPr>
            <w:r w:rsidRPr="00A068B0">
              <w:rPr>
                <w:spacing w:val="0"/>
                <w:sz w:val="20"/>
              </w:rPr>
              <w:t>Positive Vector Shift</w:t>
            </w:r>
          </w:p>
        </w:tc>
        <w:tc>
          <w:tcPr>
            <w:tcW w:w="1657" w:type="dxa"/>
            <w:gridSpan w:val="6"/>
          </w:tcPr>
          <w:p w14:paraId="262D8C51" w14:textId="53D5ADA1" w:rsidR="00875806" w:rsidRPr="00A068B0" w:rsidRDefault="00875806" w:rsidP="00A068B0">
            <w:pPr>
              <w:spacing w:before="120" w:after="120"/>
              <w:rPr>
                <w:spacing w:val="0"/>
                <w:sz w:val="20"/>
              </w:rPr>
            </w:pPr>
            <w:r w:rsidRPr="00A068B0">
              <w:rPr>
                <w:spacing w:val="0"/>
                <w:sz w:val="20"/>
              </w:rPr>
              <w:t>49.</w:t>
            </w:r>
            <w:r w:rsidR="00233D1B">
              <w:rPr>
                <w:spacing w:val="0"/>
                <w:sz w:val="20"/>
              </w:rPr>
              <w:t>0</w:t>
            </w:r>
            <w:r w:rsidR="00233D1B" w:rsidRPr="00A068B0">
              <w:rPr>
                <w:spacing w:val="0"/>
                <w:sz w:val="20"/>
              </w:rPr>
              <w:t xml:space="preserve"> </w:t>
            </w:r>
            <w:r w:rsidRPr="00A068B0">
              <w:rPr>
                <w:spacing w:val="0"/>
                <w:sz w:val="20"/>
              </w:rPr>
              <w:t>Hz</w:t>
            </w:r>
          </w:p>
        </w:tc>
        <w:tc>
          <w:tcPr>
            <w:tcW w:w="1701" w:type="dxa"/>
            <w:gridSpan w:val="6"/>
          </w:tcPr>
          <w:p w14:paraId="3C6CCCE7" w14:textId="1D1ED84D" w:rsidR="00875806" w:rsidRPr="00A068B0" w:rsidRDefault="00875806" w:rsidP="00A068B0">
            <w:pPr>
              <w:spacing w:before="120" w:after="120"/>
              <w:rPr>
                <w:spacing w:val="0"/>
                <w:sz w:val="20"/>
              </w:rPr>
            </w:pPr>
            <w:r w:rsidRPr="00A068B0">
              <w:rPr>
                <w:spacing w:val="0"/>
                <w:sz w:val="20"/>
              </w:rPr>
              <w:t>+</w:t>
            </w:r>
            <w:r w:rsidR="00233D1B">
              <w:rPr>
                <w:spacing w:val="0"/>
                <w:sz w:val="20"/>
              </w:rPr>
              <w:t>50</w:t>
            </w:r>
            <w:r w:rsidR="00233D1B" w:rsidRPr="00A068B0">
              <w:rPr>
                <w:spacing w:val="0"/>
                <w:sz w:val="20"/>
              </w:rPr>
              <w:t xml:space="preserve"> </w:t>
            </w:r>
            <w:r w:rsidRPr="00A068B0">
              <w:rPr>
                <w:spacing w:val="0"/>
                <w:sz w:val="20"/>
              </w:rPr>
              <w:t>degrees</w:t>
            </w:r>
          </w:p>
        </w:tc>
        <w:tc>
          <w:tcPr>
            <w:tcW w:w="3544" w:type="dxa"/>
            <w:gridSpan w:val="8"/>
            <w:shd w:val="clear" w:color="auto" w:fill="auto"/>
          </w:tcPr>
          <w:p w14:paraId="7E0C174D" w14:textId="77777777" w:rsidR="00875806" w:rsidRPr="00A068B0" w:rsidRDefault="00875806" w:rsidP="00A068B0">
            <w:pPr>
              <w:spacing w:before="120" w:after="120"/>
              <w:rPr>
                <w:spacing w:val="0"/>
                <w:sz w:val="20"/>
              </w:rPr>
            </w:pPr>
          </w:p>
        </w:tc>
      </w:tr>
      <w:tr w:rsidR="00875806" w:rsidRPr="003B2076" w14:paraId="4AE055DE" w14:textId="77777777" w:rsidTr="00A068B0">
        <w:tc>
          <w:tcPr>
            <w:tcW w:w="2591" w:type="dxa"/>
            <w:gridSpan w:val="3"/>
          </w:tcPr>
          <w:p w14:paraId="0400C945" w14:textId="14C4CB92" w:rsidR="00875806" w:rsidRPr="00A068B0" w:rsidRDefault="00875806" w:rsidP="00A068B0">
            <w:pPr>
              <w:spacing w:before="120" w:after="120"/>
              <w:rPr>
                <w:spacing w:val="0"/>
                <w:sz w:val="20"/>
              </w:rPr>
            </w:pPr>
            <w:r w:rsidRPr="00A068B0">
              <w:rPr>
                <w:spacing w:val="0"/>
                <w:sz w:val="20"/>
              </w:rPr>
              <w:t>Negative Vector Shift</w:t>
            </w:r>
          </w:p>
        </w:tc>
        <w:tc>
          <w:tcPr>
            <w:tcW w:w="1657" w:type="dxa"/>
            <w:gridSpan w:val="6"/>
          </w:tcPr>
          <w:p w14:paraId="2D36104B" w14:textId="435CB479" w:rsidR="00875806" w:rsidRPr="00A068B0" w:rsidRDefault="00875806" w:rsidP="00A068B0">
            <w:pPr>
              <w:spacing w:before="120" w:after="120"/>
              <w:rPr>
                <w:spacing w:val="0"/>
                <w:sz w:val="20"/>
              </w:rPr>
            </w:pPr>
            <w:r w:rsidRPr="00A068B0">
              <w:rPr>
                <w:spacing w:val="0"/>
                <w:sz w:val="20"/>
              </w:rPr>
              <w:t>50.</w:t>
            </w:r>
            <w:r w:rsidR="00233D1B">
              <w:rPr>
                <w:spacing w:val="0"/>
                <w:sz w:val="20"/>
              </w:rPr>
              <w:t>0</w:t>
            </w:r>
            <w:r w:rsidR="00233D1B" w:rsidRPr="00A068B0">
              <w:rPr>
                <w:spacing w:val="0"/>
                <w:sz w:val="20"/>
              </w:rPr>
              <w:t xml:space="preserve"> </w:t>
            </w:r>
            <w:r w:rsidRPr="00A068B0">
              <w:rPr>
                <w:spacing w:val="0"/>
                <w:sz w:val="20"/>
              </w:rPr>
              <w:t>Hz</w:t>
            </w:r>
          </w:p>
        </w:tc>
        <w:tc>
          <w:tcPr>
            <w:tcW w:w="1701" w:type="dxa"/>
            <w:gridSpan w:val="6"/>
          </w:tcPr>
          <w:p w14:paraId="0E1BD7E1" w14:textId="31CE8A97" w:rsidR="00875806" w:rsidRPr="00A068B0" w:rsidRDefault="00875806" w:rsidP="00A068B0">
            <w:pPr>
              <w:spacing w:before="120" w:after="120"/>
              <w:rPr>
                <w:spacing w:val="0"/>
                <w:sz w:val="20"/>
              </w:rPr>
            </w:pPr>
            <w:r w:rsidRPr="00A068B0">
              <w:rPr>
                <w:spacing w:val="0"/>
                <w:sz w:val="20"/>
              </w:rPr>
              <w:t xml:space="preserve">- </w:t>
            </w:r>
            <w:r w:rsidR="00233D1B">
              <w:rPr>
                <w:spacing w:val="0"/>
                <w:sz w:val="20"/>
              </w:rPr>
              <w:t>50</w:t>
            </w:r>
            <w:r w:rsidR="00233D1B" w:rsidRPr="00A068B0">
              <w:rPr>
                <w:spacing w:val="0"/>
                <w:sz w:val="20"/>
              </w:rPr>
              <w:t xml:space="preserve"> </w:t>
            </w:r>
            <w:r w:rsidRPr="00A068B0">
              <w:rPr>
                <w:spacing w:val="0"/>
                <w:sz w:val="20"/>
              </w:rPr>
              <w:t>degrees</w:t>
            </w:r>
          </w:p>
        </w:tc>
        <w:tc>
          <w:tcPr>
            <w:tcW w:w="3544" w:type="dxa"/>
            <w:gridSpan w:val="8"/>
            <w:shd w:val="clear" w:color="auto" w:fill="auto"/>
          </w:tcPr>
          <w:p w14:paraId="68EC4357" w14:textId="77777777" w:rsidR="00875806" w:rsidRPr="00A068B0" w:rsidRDefault="00875806" w:rsidP="00A068B0">
            <w:pPr>
              <w:spacing w:before="120" w:after="120"/>
              <w:rPr>
                <w:spacing w:val="0"/>
                <w:sz w:val="20"/>
              </w:rPr>
            </w:pPr>
          </w:p>
        </w:tc>
      </w:tr>
      <w:tr w:rsidR="0029104E" w:rsidRPr="003B2076" w14:paraId="28C1FE5E" w14:textId="77777777" w:rsidTr="000A6A63">
        <w:tc>
          <w:tcPr>
            <w:tcW w:w="9493" w:type="dxa"/>
            <w:gridSpan w:val="23"/>
            <w:shd w:val="clear" w:color="auto" w:fill="D9D9D9"/>
          </w:tcPr>
          <w:p w14:paraId="1B4B09C1" w14:textId="4E6C17D7" w:rsidR="0029104E" w:rsidRPr="00A068B0" w:rsidRDefault="0029104E" w:rsidP="00A068B0">
            <w:pPr>
              <w:spacing w:before="120" w:after="120"/>
              <w:rPr>
                <w:b/>
                <w:spacing w:val="0"/>
                <w:sz w:val="20"/>
              </w:rPr>
            </w:pPr>
            <w:r w:rsidRPr="00A068B0">
              <w:rPr>
                <w:b/>
                <w:spacing w:val="0"/>
                <w:sz w:val="20"/>
              </w:rPr>
              <w:t>Protection – Frequency change, RoCoF Stability test:</w:t>
            </w:r>
            <w:r w:rsidRPr="00A068B0">
              <w:rPr>
                <w:spacing w:val="0"/>
                <w:sz w:val="20"/>
              </w:rPr>
              <w:t xml:space="preserve"> The requirement is specified in section 11.3, test procedure in Annex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rPr>
              <w:t xml:space="preserve"> </w:t>
            </w:r>
            <w:r w:rsidR="00577C33" w:rsidRPr="00A068B0">
              <w:rPr>
                <w:spacing w:val="0"/>
                <w:sz w:val="20"/>
                <w:lang w:eastAsia="en-GB"/>
              </w:rPr>
              <w:t>(</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p>
        </w:tc>
      </w:tr>
      <w:tr w:rsidR="0029104E" w:rsidRPr="003B2076" w14:paraId="7BC7609C" w14:textId="77777777" w:rsidTr="00A068B0">
        <w:tc>
          <w:tcPr>
            <w:tcW w:w="2591" w:type="dxa"/>
            <w:gridSpan w:val="3"/>
          </w:tcPr>
          <w:p w14:paraId="35481A0A" w14:textId="77777777" w:rsidR="0029104E" w:rsidRPr="00A068B0" w:rsidRDefault="0029104E" w:rsidP="00A068B0">
            <w:pPr>
              <w:spacing w:before="120" w:after="120"/>
              <w:rPr>
                <w:spacing w:val="0"/>
                <w:sz w:val="20"/>
              </w:rPr>
            </w:pPr>
            <w:r w:rsidRPr="00A068B0">
              <w:rPr>
                <w:spacing w:val="0"/>
                <w:sz w:val="20"/>
              </w:rPr>
              <w:t xml:space="preserve">Ramp range </w:t>
            </w:r>
          </w:p>
        </w:tc>
        <w:tc>
          <w:tcPr>
            <w:tcW w:w="2366" w:type="dxa"/>
            <w:gridSpan w:val="9"/>
          </w:tcPr>
          <w:p w14:paraId="2A1BCCD2" w14:textId="77777777" w:rsidR="0029104E" w:rsidRPr="00A068B0" w:rsidRDefault="0029104E" w:rsidP="00A068B0">
            <w:pPr>
              <w:spacing w:before="120" w:after="120"/>
              <w:rPr>
                <w:spacing w:val="0"/>
                <w:sz w:val="20"/>
              </w:rPr>
            </w:pPr>
            <w:r w:rsidRPr="00A068B0">
              <w:rPr>
                <w:spacing w:val="0"/>
                <w:sz w:val="20"/>
              </w:rPr>
              <w:t xml:space="preserve">Test frequency ramp: </w:t>
            </w:r>
          </w:p>
        </w:tc>
        <w:tc>
          <w:tcPr>
            <w:tcW w:w="1511" w:type="dxa"/>
            <w:gridSpan w:val="5"/>
          </w:tcPr>
          <w:p w14:paraId="078D704E" w14:textId="77777777" w:rsidR="0029104E" w:rsidRPr="00A068B0" w:rsidRDefault="0029104E" w:rsidP="00A068B0">
            <w:pPr>
              <w:spacing w:before="120" w:after="120"/>
              <w:rPr>
                <w:spacing w:val="0"/>
                <w:sz w:val="20"/>
              </w:rPr>
            </w:pPr>
            <w:r w:rsidRPr="00A068B0">
              <w:rPr>
                <w:spacing w:val="0"/>
                <w:sz w:val="20"/>
              </w:rPr>
              <w:t>Test Duration</w:t>
            </w:r>
          </w:p>
        </w:tc>
        <w:tc>
          <w:tcPr>
            <w:tcW w:w="3025" w:type="dxa"/>
            <w:gridSpan w:val="6"/>
          </w:tcPr>
          <w:p w14:paraId="581A15E9"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B194C15" w14:textId="77777777" w:rsidTr="00A068B0">
        <w:tc>
          <w:tcPr>
            <w:tcW w:w="2591" w:type="dxa"/>
            <w:gridSpan w:val="3"/>
          </w:tcPr>
          <w:p w14:paraId="2AD24020" w14:textId="6684D104" w:rsidR="0029104E" w:rsidRPr="00A068B0" w:rsidRDefault="0029104E" w:rsidP="00A068B0">
            <w:pPr>
              <w:spacing w:before="120" w:after="120"/>
              <w:rPr>
                <w:spacing w:val="0"/>
                <w:sz w:val="20"/>
              </w:rPr>
            </w:pPr>
            <w:r w:rsidRPr="00A068B0">
              <w:rPr>
                <w:spacing w:val="0"/>
                <w:sz w:val="20"/>
              </w:rPr>
              <w:t>49.0</w:t>
            </w:r>
            <w:r w:rsidR="004314BC" w:rsidRPr="00A068B0">
              <w:rPr>
                <w:spacing w:val="0"/>
                <w:sz w:val="20"/>
              </w:rPr>
              <w:t xml:space="preserve"> </w:t>
            </w:r>
            <w:r w:rsidRPr="00A068B0">
              <w:rPr>
                <w:spacing w:val="0"/>
                <w:sz w:val="20"/>
              </w:rPr>
              <w:t>Hz to 51.0</w:t>
            </w:r>
            <w:r w:rsidR="004314BC" w:rsidRPr="00A068B0">
              <w:rPr>
                <w:spacing w:val="0"/>
                <w:sz w:val="20"/>
              </w:rPr>
              <w:t xml:space="preserve"> </w:t>
            </w:r>
            <w:r w:rsidRPr="00A068B0">
              <w:rPr>
                <w:spacing w:val="0"/>
                <w:sz w:val="20"/>
              </w:rPr>
              <w:t>Hz</w:t>
            </w:r>
          </w:p>
        </w:tc>
        <w:tc>
          <w:tcPr>
            <w:tcW w:w="2366" w:type="dxa"/>
            <w:gridSpan w:val="9"/>
          </w:tcPr>
          <w:p w14:paraId="5EF2E46A" w14:textId="45BAC6CA"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5"/>
          </w:tcPr>
          <w:p w14:paraId="273199B7" w14:textId="2E991DB0"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5" w:type="dxa"/>
            <w:gridSpan w:val="6"/>
          </w:tcPr>
          <w:p w14:paraId="34E2C7D7" w14:textId="77777777" w:rsidR="0029104E" w:rsidRPr="00A068B0" w:rsidRDefault="0029104E" w:rsidP="00A068B0">
            <w:pPr>
              <w:spacing w:before="120" w:after="120"/>
              <w:rPr>
                <w:spacing w:val="0"/>
                <w:sz w:val="20"/>
              </w:rPr>
            </w:pPr>
          </w:p>
        </w:tc>
      </w:tr>
      <w:tr w:rsidR="0029104E" w:rsidRPr="003B2076" w14:paraId="74003B4B" w14:textId="77777777" w:rsidTr="00A068B0">
        <w:tc>
          <w:tcPr>
            <w:tcW w:w="2591" w:type="dxa"/>
            <w:gridSpan w:val="3"/>
          </w:tcPr>
          <w:p w14:paraId="1488BEB0" w14:textId="164FE2C6" w:rsidR="0029104E" w:rsidRPr="00A068B0" w:rsidRDefault="0029104E" w:rsidP="00A068B0">
            <w:pPr>
              <w:spacing w:before="120" w:after="120"/>
              <w:rPr>
                <w:spacing w:val="0"/>
                <w:sz w:val="20"/>
              </w:rPr>
            </w:pPr>
            <w:r w:rsidRPr="00A068B0">
              <w:rPr>
                <w:spacing w:val="0"/>
                <w:sz w:val="20"/>
              </w:rPr>
              <w:t>51.0</w:t>
            </w:r>
            <w:r w:rsidR="004314BC" w:rsidRPr="00A068B0">
              <w:rPr>
                <w:spacing w:val="0"/>
                <w:sz w:val="20"/>
              </w:rPr>
              <w:t xml:space="preserve"> </w:t>
            </w:r>
            <w:r w:rsidRPr="00A068B0">
              <w:rPr>
                <w:spacing w:val="0"/>
                <w:sz w:val="20"/>
              </w:rPr>
              <w:t>Hz to 49.0</w:t>
            </w:r>
            <w:r w:rsidR="004314BC" w:rsidRPr="00A068B0">
              <w:rPr>
                <w:spacing w:val="0"/>
                <w:sz w:val="20"/>
              </w:rPr>
              <w:t xml:space="preserve"> </w:t>
            </w:r>
            <w:r w:rsidRPr="00A068B0">
              <w:rPr>
                <w:spacing w:val="0"/>
                <w:sz w:val="20"/>
              </w:rPr>
              <w:t>Hz</w:t>
            </w:r>
          </w:p>
        </w:tc>
        <w:tc>
          <w:tcPr>
            <w:tcW w:w="2366" w:type="dxa"/>
            <w:gridSpan w:val="9"/>
          </w:tcPr>
          <w:p w14:paraId="5D081F8E" w14:textId="3BFF6E78"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5"/>
          </w:tcPr>
          <w:p w14:paraId="1BAF7E94" w14:textId="522DA745"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5" w:type="dxa"/>
            <w:gridSpan w:val="6"/>
          </w:tcPr>
          <w:p w14:paraId="3697AE23" w14:textId="77777777" w:rsidR="0029104E" w:rsidRPr="00A068B0" w:rsidRDefault="0029104E" w:rsidP="00A068B0">
            <w:pPr>
              <w:spacing w:before="120" w:after="120"/>
              <w:rPr>
                <w:spacing w:val="0"/>
                <w:sz w:val="20"/>
              </w:rPr>
            </w:pPr>
          </w:p>
        </w:tc>
      </w:tr>
      <w:tr w:rsidR="0029104E" w:rsidRPr="003B2076" w14:paraId="5152C28A" w14:textId="77777777" w:rsidTr="000A6A63">
        <w:tc>
          <w:tcPr>
            <w:tcW w:w="9493" w:type="dxa"/>
            <w:gridSpan w:val="23"/>
            <w:shd w:val="clear" w:color="auto" w:fill="D9D9D9"/>
          </w:tcPr>
          <w:p w14:paraId="47EFB07F" w14:textId="3CDA009E" w:rsidR="0029104E" w:rsidRPr="00A068B0" w:rsidRDefault="0029104E" w:rsidP="00A068B0">
            <w:pPr>
              <w:spacing w:before="120" w:after="120"/>
              <w:rPr>
                <w:spacing w:val="0"/>
                <w:sz w:val="20"/>
                <w:highlight w:val="yellow"/>
              </w:rPr>
            </w:pPr>
            <w:r w:rsidRPr="00A068B0">
              <w:rPr>
                <w:b/>
                <w:spacing w:val="0"/>
                <w:sz w:val="20"/>
              </w:rPr>
              <w:t xml:space="preserve">Limited Frequency Sensitive Mode – </w:t>
            </w:r>
            <w:proofErr w:type="spellStart"/>
            <w:r w:rsidRPr="00A068B0">
              <w:rPr>
                <w:b/>
                <w:spacing w:val="0"/>
                <w:sz w:val="20"/>
              </w:rPr>
              <w:t>Overfrequency</w:t>
            </w:r>
            <w:proofErr w:type="spellEnd"/>
            <w:r w:rsidRPr="00A068B0">
              <w:rPr>
                <w:b/>
                <w:spacing w:val="0"/>
                <w:sz w:val="20"/>
              </w:rPr>
              <w:t xml:space="preserve"> test</w:t>
            </w:r>
            <w:r w:rsidRPr="00A068B0">
              <w:rPr>
                <w:b/>
                <w:spacing w:val="0"/>
                <w:sz w:val="20"/>
                <w:lang w:eastAsia="en-GB"/>
              </w:rPr>
              <w:t xml:space="preserve">: </w:t>
            </w:r>
            <w:r w:rsidRPr="00A068B0">
              <w:rPr>
                <w:spacing w:val="0"/>
                <w:sz w:val="20"/>
              </w:rPr>
              <w:t xml:space="preserve">This test should be carried out in accordance with EN 50438 Annex D.3.3 Power response to over- frequency.  The test should be carried out using the specific threshold frequency of 50.4 Hz and </w:t>
            </w:r>
            <w:proofErr w:type="spellStart"/>
            <w:r w:rsidR="00E66DC6" w:rsidRPr="00A068B0">
              <w:rPr>
                <w:b/>
                <w:spacing w:val="0"/>
                <w:sz w:val="20"/>
              </w:rPr>
              <w:t>D</w:t>
            </w:r>
            <w:r w:rsidRPr="00A068B0">
              <w:rPr>
                <w:b/>
                <w:spacing w:val="0"/>
                <w:sz w:val="20"/>
              </w:rPr>
              <w:t>ro</w:t>
            </w:r>
            <w:r w:rsidR="003760BA" w:rsidRPr="00A068B0">
              <w:rPr>
                <w:b/>
                <w:spacing w:val="0"/>
                <w:sz w:val="20"/>
              </w:rPr>
              <w:t>o</w:t>
            </w:r>
            <w:r w:rsidRPr="00A068B0">
              <w:rPr>
                <w:b/>
                <w:spacing w:val="0"/>
                <w:sz w:val="20"/>
              </w:rPr>
              <w:t>p</w:t>
            </w:r>
            <w:r w:rsidRPr="00A068B0">
              <w:rPr>
                <w:spacing w:val="0"/>
                <w:sz w:val="20"/>
              </w:rPr>
              <w:t xml:space="preserve"> of</w:t>
            </w:r>
            <w:proofErr w:type="spellEnd"/>
            <w:r w:rsidRPr="00A068B0">
              <w:rPr>
                <w:spacing w:val="0"/>
                <w:sz w:val="20"/>
              </w:rPr>
              <w:t xml:space="preserve"> 10%.</w:t>
            </w:r>
          </w:p>
        </w:tc>
      </w:tr>
      <w:tr w:rsidR="0029104E" w:rsidRPr="003B2076" w14:paraId="2F005A0C" w14:textId="77777777" w:rsidTr="000A6A63">
        <w:tc>
          <w:tcPr>
            <w:tcW w:w="2752" w:type="dxa"/>
            <w:gridSpan w:val="5"/>
            <w:shd w:val="clear" w:color="auto" w:fill="F2F2F2"/>
          </w:tcPr>
          <w:p w14:paraId="6EFE102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&gt;80%</w:t>
            </w:r>
          </w:p>
        </w:tc>
        <w:tc>
          <w:tcPr>
            <w:tcW w:w="1637" w:type="dxa"/>
            <w:gridSpan w:val="5"/>
            <w:shd w:val="clear" w:color="auto" w:fill="F2F2F2"/>
          </w:tcPr>
          <w:p w14:paraId="23BDC6B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427C1BCA" w14:textId="77777777" w:rsidR="0029104E" w:rsidRPr="00A068B0" w:rsidRDefault="0029104E" w:rsidP="00A068B0">
            <w:pPr>
              <w:spacing w:before="120" w:after="120"/>
              <w:rPr>
                <w:spacing w:val="0"/>
                <w:sz w:val="20"/>
              </w:rPr>
            </w:pPr>
            <w:r w:rsidRPr="00A068B0">
              <w:rPr>
                <w:spacing w:val="0"/>
                <w:sz w:val="20"/>
              </w:rPr>
              <w:t>Frequency</w:t>
            </w:r>
          </w:p>
        </w:tc>
        <w:tc>
          <w:tcPr>
            <w:tcW w:w="2552" w:type="dxa"/>
            <w:gridSpan w:val="8"/>
            <w:shd w:val="clear" w:color="auto" w:fill="F2F2F2"/>
          </w:tcPr>
          <w:p w14:paraId="2E42E3A9" w14:textId="77777777" w:rsidR="0029104E" w:rsidRPr="00A068B0" w:rsidRDefault="0029104E" w:rsidP="00A068B0">
            <w:pPr>
              <w:spacing w:before="120" w:after="120"/>
              <w:rPr>
                <w:spacing w:val="0"/>
                <w:sz w:val="20"/>
              </w:rPr>
            </w:pPr>
            <w:r w:rsidRPr="00A068B0">
              <w:rPr>
                <w:spacing w:val="0"/>
                <w:sz w:val="20"/>
              </w:rPr>
              <w:t>Primary Power Source</w:t>
            </w:r>
          </w:p>
        </w:tc>
        <w:tc>
          <w:tcPr>
            <w:tcW w:w="1276" w:type="dxa"/>
            <w:shd w:val="clear" w:color="auto" w:fill="F2F2F2"/>
          </w:tcPr>
          <w:p w14:paraId="5724849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4CC91CDA" w14:textId="77777777" w:rsidTr="000A6A63">
        <w:tc>
          <w:tcPr>
            <w:tcW w:w="2752" w:type="dxa"/>
            <w:gridSpan w:val="5"/>
          </w:tcPr>
          <w:p w14:paraId="3B8B3E20" w14:textId="1238374A"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7DB1B34" w14:textId="77777777" w:rsidR="0029104E" w:rsidRPr="00A068B0" w:rsidRDefault="0029104E" w:rsidP="00A068B0">
            <w:pPr>
              <w:spacing w:before="120" w:after="120"/>
              <w:rPr>
                <w:spacing w:val="0"/>
                <w:sz w:val="20"/>
              </w:rPr>
            </w:pPr>
          </w:p>
        </w:tc>
        <w:tc>
          <w:tcPr>
            <w:tcW w:w="1276" w:type="dxa"/>
            <w:gridSpan w:val="4"/>
          </w:tcPr>
          <w:p w14:paraId="5BAF81F7" w14:textId="77777777" w:rsidR="0029104E" w:rsidRPr="00A068B0" w:rsidRDefault="0029104E" w:rsidP="00A068B0">
            <w:pPr>
              <w:spacing w:before="120" w:after="120"/>
              <w:rPr>
                <w:spacing w:val="0"/>
                <w:sz w:val="20"/>
              </w:rPr>
            </w:pPr>
          </w:p>
        </w:tc>
        <w:tc>
          <w:tcPr>
            <w:tcW w:w="2552" w:type="dxa"/>
            <w:gridSpan w:val="8"/>
            <w:vMerge w:val="restart"/>
          </w:tcPr>
          <w:p w14:paraId="7719C608" w14:textId="77777777" w:rsidR="0029104E" w:rsidRPr="00A068B0" w:rsidRDefault="0029104E" w:rsidP="00A068B0">
            <w:pPr>
              <w:spacing w:before="120" w:after="120"/>
              <w:rPr>
                <w:spacing w:val="0"/>
                <w:sz w:val="20"/>
              </w:rPr>
            </w:pPr>
          </w:p>
        </w:tc>
        <w:tc>
          <w:tcPr>
            <w:tcW w:w="1276" w:type="dxa"/>
          </w:tcPr>
          <w:p w14:paraId="32CF10ED"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20006178" w14:textId="77777777" w:rsidTr="000A6A63">
        <w:tc>
          <w:tcPr>
            <w:tcW w:w="2752" w:type="dxa"/>
            <w:gridSpan w:val="5"/>
          </w:tcPr>
          <w:p w14:paraId="5A64BF58" w14:textId="00D3A5FF"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60D7F3D" w14:textId="77777777" w:rsidR="0029104E" w:rsidRPr="00A068B0" w:rsidRDefault="0029104E" w:rsidP="00A068B0">
            <w:pPr>
              <w:spacing w:before="120" w:after="120"/>
              <w:rPr>
                <w:spacing w:val="0"/>
                <w:sz w:val="20"/>
              </w:rPr>
            </w:pPr>
          </w:p>
        </w:tc>
        <w:tc>
          <w:tcPr>
            <w:tcW w:w="1276" w:type="dxa"/>
            <w:gridSpan w:val="4"/>
          </w:tcPr>
          <w:p w14:paraId="2ED7330F" w14:textId="77777777" w:rsidR="0029104E" w:rsidRPr="00A068B0" w:rsidRDefault="0029104E" w:rsidP="00A068B0">
            <w:pPr>
              <w:spacing w:before="120" w:after="120"/>
              <w:rPr>
                <w:spacing w:val="0"/>
                <w:sz w:val="20"/>
              </w:rPr>
            </w:pPr>
          </w:p>
        </w:tc>
        <w:tc>
          <w:tcPr>
            <w:tcW w:w="2552" w:type="dxa"/>
            <w:gridSpan w:val="8"/>
            <w:vMerge/>
          </w:tcPr>
          <w:p w14:paraId="10CE8F82" w14:textId="77777777" w:rsidR="0029104E" w:rsidRPr="00A068B0" w:rsidRDefault="0029104E" w:rsidP="00A068B0">
            <w:pPr>
              <w:spacing w:before="120" w:after="120"/>
              <w:rPr>
                <w:spacing w:val="0"/>
                <w:sz w:val="20"/>
              </w:rPr>
            </w:pPr>
          </w:p>
        </w:tc>
        <w:tc>
          <w:tcPr>
            <w:tcW w:w="1276" w:type="dxa"/>
          </w:tcPr>
          <w:p w14:paraId="5F64258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5ACF040" w14:textId="77777777" w:rsidTr="000A6A63">
        <w:tc>
          <w:tcPr>
            <w:tcW w:w="2752" w:type="dxa"/>
            <w:gridSpan w:val="5"/>
          </w:tcPr>
          <w:p w14:paraId="49A7FFA0" w14:textId="497BF618"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4D067E75" w14:textId="77777777" w:rsidR="0029104E" w:rsidRPr="00A068B0" w:rsidRDefault="0029104E" w:rsidP="00A068B0">
            <w:pPr>
              <w:spacing w:before="120" w:after="120"/>
              <w:rPr>
                <w:spacing w:val="0"/>
                <w:sz w:val="20"/>
              </w:rPr>
            </w:pPr>
          </w:p>
        </w:tc>
        <w:tc>
          <w:tcPr>
            <w:tcW w:w="1276" w:type="dxa"/>
            <w:gridSpan w:val="4"/>
          </w:tcPr>
          <w:p w14:paraId="0D2E2679" w14:textId="77777777" w:rsidR="0029104E" w:rsidRPr="00A068B0" w:rsidRDefault="0029104E" w:rsidP="00A068B0">
            <w:pPr>
              <w:spacing w:before="120" w:after="120"/>
              <w:rPr>
                <w:spacing w:val="0"/>
                <w:sz w:val="20"/>
              </w:rPr>
            </w:pPr>
          </w:p>
        </w:tc>
        <w:tc>
          <w:tcPr>
            <w:tcW w:w="2552" w:type="dxa"/>
            <w:gridSpan w:val="8"/>
            <w:vMerge/>
          </w:tcPr>
          <w:p w14:paraId="3E86ACE0" w14:textId="77777777" w:rsidR="0029104E" w:rsidRPr="00A068B0" w:rsidRDefault="0029104E" w:rsidP="00A068B0">
            <w:pPr>
              <w:spacing w:before="120" w:after="120"/>
              <w:rPr>
                <w:spacing w:val="0"/>
                <w:sz w:val="20"/>
              </w:rPr>
            </w:pPr>
          </w:p>
        </w:tc>
        <w:tc>
          <w:tcPr>
            <w:tcW w:w="1276" w:type="dxa"/>
          </w:tcPr>
          <w:p w14:paraId="4FA2DAB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AED4FC3" w14:textId="77777777" w:rsidTr="000A6A63">
        <w:tc>
          <w:tcPr>
            <w:tcW w:w="2752" w:type="dxa"/>
            <w:gridSpan w:val="5"/>
          </w:tcPr>
          <w:p w14:paraId="46899E51" w14:textId="2C0845D4"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88B65D0" w14:textId="77777777" w:rsidR="0029104E" w:rsidRPr="00A068B0" w:rsidRDefault="0029104E" w:rsidP="00A068B0">
            <w:pPr>
              <w:spacing w:before="120" w:after="120"/>
              <w:rPr>
                <w:spacing w:val="0"/>
                <w:sz w:val="20"/>
              </w:rPr>
            </w:pPr>
          </w:p>
        </w:tc>
        <w:tc>
          <w:tcPr>
            <w:tcW w:w="1276" w:type="dxa"/>
            <w:gridSpan w:val="4"/>
          </w:tcPr>
          <w:p w14:paraId="06CDB4FB" w14:textId="77777777" w:rsidR="0029104E" w:rsidRPr="00A068B0" w:rsidRDefault="0029104E" w:rsidP="00A068B0">
            <w:pPr>
              <w:spacing w:before="120" w:after="120"/>
              <w:rPr>
                <w:spacing w:val="0"/>
                <w:sz w:val="20"/>
              </w:rPr>
            </w:pPr>
          </w:p>
        </w:tc>
        <w:tc>
          <w:tcPr>
            <w:tcW w:w="2552" w:type="dxa"/>
            <w:gridSpan w:val="8"/>
            <w:vMerge/>
          </w:tcPr>
          <w:p w14:paraId="1CA4C18D" w14:textId="77777777" w:rsidR="0029104E" w:rsidRPr="00A068B0" w:rsidRDefault="0029104E" w:rsidP="00A068B0">
            <w:pPr>
              <w:spacing w:before="120" w:after="120"/>
              <w:rPr>
                <w:spacing w:val="0"/>
                <w:sz w:val="20"/>
              </w:rPr>
            </w:pPr>
          </w:p>
        </w:tc>
        <w:tc>
          <w:tcPr>
            <w:tcW w:w="1276" w:type="dxa"/>
          </w:tcPr>
          <w:p w14:paraId="77A1F2D2"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4E70CBC" w14:textId="77777777" w:rsidTr="000A6A63">
        <w:tc>
          <w:tcPr>
            <w:tcW w:w="2752" w:type="dxa"/>
            <w:gridSpan w:val="5"/>
          </w:tcPr>
          <w:p w14:paraId="1D19ADDB" w14:textId="0214FA42"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7D2F5F01" w14:textId="77777777" w:rsidR="0029104E" w:rsidRPr="00A068B0" w:rsidRDefault="0029104E" w:rsidP="00A068B0">
            <w:pPr>
              <w:spacing w:before="120" w:after="120"/>
              <w:rPr>
                <w:spacing w:val="0"/>
                <w:sz w:val="20"/>
              </w:rPr>
            </w:pPr>
          </w:p>
        </w:tc>
        <w:tc>
          <w:tcPr>
            <w:tcW w:w="1276" w:type="dxa"/>
            <w:gridSpan w:val="4"/>
          </w:tcPr>
          <w:p w14:paraId="1D5CAF43" w14:textId="77777777" w:rsidR="0029104E" w:rsidRPr="00A068B0" w:rsidRDefault="0029104E" w:rsidP="00A068B0">
            <w:pPr>
              <w:spacing w:before="120" w:after="120"/>
              <w:rPr>
                <w:spacing w:val="0"/>
                <w:sz w:val="20"/>
              </w:rPr>
            </w:pPr>
          </w:p>
        </w:tc>
        <w:tc>
          <w:tcPr>
            <w:tcW w:w="2552" w:type="dxa"/>
            <w:gridSpan w:val="8"/>
            <w:vMerge/>
          </w:tcPr>
          <w:p w14:paraId="07BC6799" w14:textId="77777777" w:rsidR="0029104E" w:rsidRPr="00A068B0" w:rsidRDefault="0029104E" w:rsidP="00A068B0">
            <w:pPr>
              <w:spacing w:before="120" w:after="120"/>
              <w:rPr>
                <w:spacing w:val="0"/>
                <w:sz w:val="20"/>
              </w:rPr>
            </w:pPr>
          </w:p>
        </w:tc>
        <w:tc>
          <w:tcPr>
            <w:tcW w:w="1276" w:type="dxa"/>
          </w:tcPr>
          <w:p w14:paraId="61DF0C48"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8F0229D" w14:textId="77777777" w:rsidTr="000A6A63">
        <w:tc>
          <w:tcPr>
            <w:tcW w:w="2752" w:type="dxa"/>
            <w:gridSpan w:val="5"/>
          </w:tcPr>
          <w:p w14:paraId="6EE05552" w14:textId="7FC38B9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F362081" w14:textId="77777777" w:rsidR="0029104E" w:rsidRPr="00A068B0" w:rsidRDefault="0029104E" w:rsidP="00A068B0">
            <w:pPr>
              <w:spacing w:before="120" w:after="120"/>
              <w:rPr>
                <w:spacing w:val="0"/>
                <w:sz w:val="20"/>
              </w:rPr>
            </w:pPr>
          </w:p>
        </w:tc>
        <w:tc>
          <w:tcPr>
            <w:tcW w:w="1276" w:type="dxa"/>
            <w:gridSpan w:val="4"/>
          </w:tcPr>
          <w:p w14:paraId="4A89B620" w14:textId="77777777" w:rsidR="0029104E" w:rsidRPr="00A068B0" w:rsidRDefault="0029104E" w:rsidP="00A068B0">
            <w:pPr>
              <w:spacing w:before="120" w:after="120"/>
              <w:rPr>
                <w:spacing w:val="0"/>
                <w:sz w:val="20"/>
              </w:rPr>
            </w:pPr>
          </w:p>
        </w:tc>
        <w:tc>
          <w:tcPr>
            <w:tcW w:w="2552" w:type="dxa"/>
            <w:gridSpan w:val="8"/>
            <w:vMerge/>
          </w:tcPr>
          <w:p w14:paraId="201CCB7C" w14:textId="77777777" w:rsidR="0029104E" w:rsidRPr="00A068B0" w:rsidRDefault="0029104E" w:rsidP="00A068B0">
            <w:pPr>
              <w:spacing w:before="120" w:after="120"/>
              <w:rPr>
                <w:spacing w:val="0"/>
                <w:sz w:val="20"/>
              </w:rPr>
            </w:pPr>
          </w:p>
        </w:tc>
        <w:tc>
          <w:tcPr>
            <w:tcW w:w="1276" w:type="dxa"/>
          </w:tcPr>
          <w:p w14:paraId="0BB7101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7B4BE378" w14:textId="77777777" w:rsidTr="000A6A63">
        <w:tc>
          <w:tcPr>
            <w:tcW w:w="2752" w:type="dxa"/>
            <w:gridSpan w:val="5"/>
          </w:tcPr>
          <w:p w14:paraId="7F6C8A9E" w14:textId="371D6570"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020EC856" w14:textId="77777777" w:rsidR="0029104E" w:rsidRPr="00A068B0" w:rsidRDefault="0029104E" w:rsidP="00A068B0">
            <w:pPr>
              <w:spacing w:before="120" w:after="120"/>
              <w:rPr>
                <w:spacing w:val="0"/>
                <w:sz w:val="20"/>
              </w:rPr>
            </w:pPr>
          </w:p>
        </w:tc>
        <w:tc>
          <w:tcPr>
            <w:tcW w:w="1276" w:type="dxa"/>
            <w:gridSpan w:val="4"/>
          </w:tcPr>
          <w:p w14:paraId="0C284551" w14:textId="77777777" w:rsidR="0029104E" w:rsidRPr="00A068B0" w:rsidRDefault="0029104E" w:rsidP="00A068B0">
            <w:pPr>
              <w:spacing w:before="120" w:after="120"/>
              <w:rPr>
                <w:spacing w:val="0"/>
                <w:sz w:val="20"/>
              </w:rPr>
            </w:pPr>
          </w:p>
        </w:tc>
        <w:tc>
          <w:tcPr>
            <w:tcW w:w="2552" w:type="dxa"/>
            <w:gridSpan w:val="8"/>
            <w:vMerge/>
          </w:tcPr>
          <w:p w14:paraId="7FF7DF22" w14:textId="77777777" w:rsidR="0029104E" w:rsidRPr="00A068B0" w:rsidRDefault="0029104E" w:rsidP="00A068B0">
            <w:pPr>
              <w:spacing w:before="120" w:after="120"/>
              <w:rPr>
                <w:spacing w:val="0"/>
                <w:sz w:val="20"/>
              </w:rPr>
            </w:pPr>
          </w:p>
        </w:tc>
        <w:tc>
          <w:tcPr>
            <w:tcW w:w="1276" w:type="dxa"/>
          </w:tcPr>
          <w:p w14:paraId="633820B6" w14:textId="77777777" w:rsidR="0029104E" w:rsidRPr="00A068B0" w:rsidRDefault="0029104E" w:rsidP="00A068B0">
            <w:pPr>
              <w:spacing w:before="120" w:after="120"/>
              <w:rPr>
                <w:rStyle w:val="CommentReference"/>
                <w:spacing w:val="0"/>
                <w:sz w:val="20"/>
              </w:rPr>
            </w:pPr>
          </w:p>
        </w:tc>
      </w:tr>
      <w:tr w:rsidR="0029104E" w:rsidRPr="003B2076" w14:paraId="1CE4A063" w14:textId="77777777" w:rsidTr="000A6A63">
        <w:tc>
          <w:tcPr>
            <w:tcW w:w="2752" w:type="dxa"/>
            <w:gridSpan w:val="5"/>
            <w:shd w:val="clear" w:color="auto" w:fill="F2F2F2"/>
          </w:tcPr>
          <w:p w14:paraId="29626E6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40% - 60%</w:t>
            </w:r>
          </w:p>
        </w:tc>
        <w:tc>
          <w:tcPr>
            <w:tcW w:w="1637" w:type="dxa"/>
            <w:gridSpan w:val="5"/>
            <w:shd w:val="clear" w:color="auto" w:fill="F2F2F2"/>
          </w:tcPr>
          <w:p w14:paraId="40313569"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3ADAE37F" w14:textId="77777777" w:rsidR="0029104E" w:rsidRPr="00A068B0" w:rsidRDefault="0029104E" w:rsidP="00A068B0">
            <w:pPr>
              <w:spacing w:before="120" w:after="120"/>
              <w:rPr>
                <w:spacing w:val="0"/>
                <w:sz w:val="20"/>
              </w:rPr>
            </w:pPr>
            <w:r w:rsidRPr="00A068B0">
              <w:rPr>
                <w:spacing w:val="0"/>
                <w:sz w:val="20"/>
              </w:rPr>
              <w:t>Frequency</w:t>
            </w:r>
          </w:p>
        </w:tc>
        <w:tc>
          <w:tcPr>
            <w:tcW w:w="2552" w:type="dxa"/>
            <w:gridSpan w:val="8"/>
            <w:shd w:val="clear" w:color="auto" w:fill="F2F2F2"/>
          </w:tcPr>
          <w:p w14:paraId="7A565D9E" w14:textId="77777777" w:rsidR="0029104E" w:rsidRPr="00A068B0" w:rsidRDefault="0029104E" w:rsidP="00A068B0">
            <w:pPr>
              <w:spacing w:before="120" w:after="120"/>
              <w:rPr>
                <w:spacing w:val="0"/>
                <w:sz w:val="20"/>
              </w:rPr>
            </w:pPr>
            <w:r w:rsidRPr="00A068B0">
              <w:rPr>
                <w:spacing w:val="0"/>
                <w:sz w:val="20"/>
              </w:rPr>
              <w:t>Primary Power Source</w:t>
            </w:r>
          </w:p>
        </w:tc>
        <w:tc>
          <w:tcPr>
            <w:tcW w:w="1276" w:type="dxa"/>
            <w:shd w:val="clear" w:color="auto" w:fill="F2F2F2"/>
          </w:tcPr>
          <w:p w14:paraId="5E527879"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54D5511E" w14:textId="77777777" w:rsidTr="000A6A63">
        <w:tc>
          <w:tcPr>
            <w:tcW w:w="2752" w:type="dxa"/>
            <w:gridSpan w:val="5"/>
          </w:tcPr>
          <w:p w14:paraId="09E9B50F" w14:textId="47AA1DB2" w:rsidR="0029104E" w:rsidRPr="00A068B0" w:rsidRDefault="0029104E" w:rsidP="00A068B0">
            <w:pPr>
              <w:spacing w:before="120" w:after="120"/>
              <w:rPr>
                <w:spacing w:val="0"/>
                <w:sz w:val="20"/>
              </w:rPr>
            </w:pPr>
            <w:r w:rsidRPr="00A068B0">
              <w:rPr>
                <w:spacing w:val="0"/>
                <w:sz w:val="20"/>
              </w:rPr>
              <w:lastRenderedPageBreak/>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5D3B1AD" w14:textId="77777777" w:rsidR="0029104E" w:rsidRPr="00A068B0" w:rsidRDefault="0029104E" w:rsidP="00A068B0">
            <w:pPr>
              <w:spacing w:before="120" w:after="120"/>
              <w:rPr>
                <w:spacing w:val="0"/>
                <w:sz w:val="20"/>
                <w:highlight w:val="yellow"/>
              </w:rPr>
            </w:pPr>
          </w:p>
        </w:tc>
        <w:tc>
          <w:tcPr>
            <w:tcW w:w="1276" w:type="dxa"/>
            <w:gridSpan w:val="4"/>
          </w:tcPr>
          <w:p w14:paraId="055420A7" w14:textId="77777777" w:rsidR="0029104E" w:rsidRPr="00A068B0" w:rsidRDefault="0029104E" w:rsidP="00A068B0">
            <w:pPr>
              <w:spacing w:before="120" w:after="120"/>
              <w:rPr>
                <w:spacing w:val="0"/>
                <w:sz w:val="20"/>
                <w:highlight w:val="yellow"/>
              </w:rPr>
            </w:pPr>
          </w:p>
        </w:tc>
        <w:tc>
          <w:tcPr>
            <w:tcW w:w="2552" w:type="dxa"/>
            <w:gridSpan w:val="8"/>
            <w:vMerge w:val="restart"/>
          </w:tcPr>
          <w:p w14:paraId="0775623D" w14:textId="77777777" w:rsidR="0029104E" w:rsidRPr="00A068B0" w:rsidRDefault="0029104E" w:rsidP="00A068B0">
            <w:pPr>
              <w:spacing w:before="120" w:after="120"/>
              <w:rPr>
                <w:spacing w:val="0"/>
                <w:sz w:val="20"/>
                <w:highlight w:val="yellow"/>
              </w:rPr>
            </w:pPr>
          </w:p>
        </w:tc>
        <w:tc>
          <w:tcPr>
            <w:tcW w:w="1276" w:type="dxa"/>
          </w:tcPr>
          <w:p w14:paraId="3D46812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BF59FDC" w14:textId="77777777" w:rsidTr="000A6A63">
        <w:tc>
          <w:tcPr>
            <w:tcW w:w="2752" w:type="dxa"/>
            <w:gridSpan w:val="5"/>
          </w:tcPr>
          <w:p w14:paraId="1695BC39" w14:textId="026C022E"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962A5C3" w14:textId="77777777" w:rsidR="0029104E" w:rsidRPr="00A068B0" w:rsidRDefault="0029104E" w:rsidP="00A068B0">
            <w:pPr>
              <w:spacing w:before="120" w:after="120"/>
              <w:rPr>
                <w:spacing w:val="0"/>
                <w:sz w:val="20"/>
                <w:highlight w:val="yellow"/>
              </w:rPr>
            </w:pPr>
          </w:p>
        </w:tc>
        <w:tc>
          <w:tcPr>
            <w:tcW w:w="1276" w:type="dxa"/>
            <w:gridSpan w:val="4"/>
          </w:tcPr>
          <w:p w14:paraId="287DCF28" w14:textId="77777777" w:rsidR="0029104E" w:rsidRPr="00A068B0" w:rsidRDefault="0029104E" w:rsidP="00A068B0">
            <w:pPr>
              <w:spacing w:before="120" w:after="120"/>
              <w:rPr>
                <w:spacing w:val="0"/>
                <w:sz w:val="20"/>
                <w:highlight w:val="yellow"/>
              </w:rPr>
            </w:pPr>
          </w:p>
        </w:tc>
        <w:tc>
          <w:tcPr>
            <w:tcW w:w="2552" w:type="dxa"/>
            <w:gridSpan w:val="8"/>
            <w:vMerge/>
          </w:tcPr>
          <w:p w14:paraId="7D80F689" w14:textId="77777777" w:rsidR="0029104E" w:rsidRPr="00A068B0" w:rsidRDefault="0029104E" w:rsidP="00A068B0">
            <w:pPr>
              <w:spacing w:before="120" w:after="120"/>
              <w:rPr>
                <w:spacing w:val="0"/>
                <w:sz w:val="20"/>
                <w:highlight w:val="yellow"/>
              </w:rPr>
            </w:pPr>
          </w:p>
        </w:tc>
        <w:tc>
          <w:tcPr>
            <w:tcW w:w="1276" w:type="dxa"/>
          </w:tcPr>
          <w:p w14:paraId="577EF12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DF08760" w14:textId="77777777" w:rsidTr="000A6A63">
        <w:tc>
          <w:tcPr>
            <w:tcW w:w="2752" w:type="dxa"/>
            <w:gridSpan w:val="5"/>
          </w:tcPr>
          <w:p w14:paraId="59029416" w14:textId="7204B594"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52F7EFAD" w14:textId="77777777" w:rsidR="0029104E" w:rsidRPr="00A068B0" w:rsidRDefault="0029104E" w:rsidP="00A068B0">
            <w:pPr>
              <w:spacing w:before="120" w:after="120"/>
              <w:rPr>
                <w:spacing w:val="0"/>
                <w:sz w:val="20"/>
                <w:highlight w:val="yellow"/>
              </w:rPr>
            </w:pPr>
          </w:p>
        </w:tc>
        <w:tc>
          <w:tcPr>
            <w:tcW w:w="1276" w:type="dxa"/>
            <w:gridSpan w:val="4"/>
          </w:tcPr>
          <w:p w14:paraId="0CB297F7" w14:textId="77777777" w:rsidR="0029104E" w:rsidRPr="00A068B0" w:rsidRDefault="0029104E" w:rsidP="00A068B0">
            <w:pPr>
              <w:spacing w:before="120" w:after="120"/>
              <w:rPr>
                <w:spacing w:val="0"/>
                <w:sz w:val="20"/>
                <w:highlight w:val="yellow"/>
              </w:rPr>
            </w:pPr>
          </w:p>
        </w:tc>
        <w:tc>
          <w:tcPr>
            <w:tcW w:w="2552" w:type="dxa"/>
            <w:gridSpan w:val="8"/>
            <w:vMerge/>
          </w:tcPr>
          <w:p w14:paraId="3A7CA996" w14:textId="77777777" w:rsidR="0029104E" w:rsidRPr="00A068B0" w:rsidRDefault="0029104E" w:rsidP="00A068B0">
            <w:pPr>
              <w:spacing w:before="120" w:after="120"/>
              <w:rPr>
                <w:spacing w:val="0"/>
                <w:sz w:val="20"/>
                <w:highlight w:val="yellow"/>
              </w:rPr>
            </w:pPr>
          </w:p>
        </w:tc>
        <w:tc>
          <w:tcPr>
            <w:tcW w:w="1276" w:type="dxa"/>
          </w:tcPr>
          <w:p w14:paraId="5B82A49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EF15476" w14:textId="77777777" w:rsidTr="000A6A63">
        <w:tc>
          <w:tcPr>
            <w:tcW w:w="2752" w:type="dxa"/>
            <w:gridSpan w:val="5"/>
          </w:tcPr>
          <w:p w14:paraId="4F863DE6" w14:textId="4CDB3C60"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C017A17" w14:textId="77777777" w:rsidR="0029104E" w:rsidRPr="00A068B0" w:rsidRDefault="0029104E" w:rsidP="00A068B0">
            <w:pPr>
              <w:spacing w:before="120" w:after="120"/>
              <w:rPr>
                <w:spacing w:val="0"/>
                <w:sz w:val="20"/>
                <w:highlight w:val="yellow"/>
              </w:rPr>
            </w:pPr>
          </w:p>
        </w:tc>
        <w:tc>
          <w:tcPr>
            <w:tcW w:w="1276" w:type="dxa"/>
            <w:gridSpan w:val="4"/>
          </w:tcPr>
          <w:p w14:paraId="0FB5C6E2" w14:textId="77777777" w:rsidR="0029104E" w:rsidRPr="00A068B0" w:rsidRDefault="0029104E" w:rsidP="00A068B0">
            <w:pPr>
              <w:spacing w:before="120" w:after="120"/>
              <w:rPr>
                <w:spacing w:val="0"/>
                <w:sz w:val="20"/>
                <w:highlight w:val="yellow"/>
              </w:rPr>
            </w:pPr>
          </w:p>
        </w:tc>
        <w:tc>
          <w:tcPr>
            <w:tcW w:w="2552" w:type="dxa"/>
            <w:gridSpan w:val="8"/>
            <w:vMerge/>
          </w:tcPr>
          <w:p w14:paraId="4B9B8FC3" w14:textId="77777777" w:rsidR="0029104E" w:rsidRPr="00A068B0" w:rsidRDefault="0029104E" w:rsidP="00A068B0">
            <w:pPr>
              <w:spacing w:before="120" w:after="120"/>
              <w:rPr>
                <w:spacing w:val="0"/>
                <w:sz w:val="20"/>
                <w:highlight w:val="yellow"/>
              </w:rPr>
            </w:pPr>
          </w:p>
        </w:tc>
        <w:tc>
          <w:tcPr>
            <w:tcW w:w="1276" w:type="dxa"/>
          </w:tcPr>
          <w:p w14:paraId="29E7068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353A4C8" w14:textId="77777777" w:rsidTr="000A6A63">
        <w:tc>
          <w:tcPr>
            <w:tcW w:w="2752" w:type="dxa"/>
            <w:gridSpan w:val="5"/>
          </w:tcPr>
          <w:p w14:paraId="2B42054A" w14:textId="4E83CA64"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1ED1BA3B" w14:textId="77777777" w:rsidR="0029104E" w:rsidRPr="00A068B0" w:rsidRDefault="0029104E" w:rsidP="00A068B0">
            <w:pPr>
              <w:spacing w:before="120" w:after="120"/>
              <w:rPr>
                <w:spacing w:val="0"/>
                <w:sz w:val="20"/>
                <w:highlight w:val="yellow"/>
              </w:rPr>
            </w:pPr>
          </w:p>
        </w:tc>
        <w:tc>
          <w:tcPr>
            <w:tcW w:w="1276" w:type="dxa"/>
            <w:gridSpan w:val="4"/>
          </w:tcPr>
          <w:p w14:paraId="6EE234CF" w14:textId="77777777" w:rsidR="0029104E" w:rsidRPr="00A068B0" w:rsidRDefault="0029104E" w:rsidP="00A068B0">
            <w:pPr>
              <w:spacing w:before="120" w:after="120"/>
              <w:rPr>
                <w:spacing w:val="0"/>
                <w:sz w:val="20"/>
                <w:highlight w:val="yellow"/>
              </w:rPr>
            </w:pPr>
          </w:p>
        </w:tc>
        <w:tc>
          <w:tcPr>
            <w:tcW w:w="2552" w:type="dxa"/>
            <w:gridSpan w:val="8"/>
            <w:vMerge/>
          </w:tcPr>
          <w:p w14:paraId="7710DF0F" w14:textId="77777777" w:rsidR="0029104E" w:rsidRPr="00A068B0" w:rsidRDefault="0029104E" w:rsidP="00A068B0">
            <w:pPr>
              <w:spacing w:before="120" w:after="120"/>
              <w:rPr>
                <w:spacing w:val="0"/>
                <w:sz w:val="20"/>
                <w:highlight w:val="yellow"/>
              </w:rPr>
            </w:pPr>
          </w:p>
        </w:tc>
        <w:tc>
          <w:tcPr>
            <w:tcW w:w="1276" w:type="dxa"/>
          </w:tcPr>
          <w:p w14:paraId="5D4A380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B00316E" w14:textId="77777777" w:rsidTr="000A6A63">
        <w:tc>
          <w:tcPr>
            <w:tcW w:w="2752" w:type="dxa"/>
            <w:gridSpan w:val="5"/>
          </w:tcPr>
          <w:p w14:paraId="3AE55064" w14:textId="6B33BB1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A49EDF7" w14:textId="77777777" w:rsidR="0029104E" w:rsidRPr="00A068B0" w:rsidRDefault="0029104E" w:rsidP="00A068B0">
            <w:pPr>
              <w:spacing w:before="120" w:after="120"/>
              <w:rPr>
                <w:spacing w:val="0"/>
                <w:sz w:val="20"/>
                <w:highlight w:val="yellow"/>
              </w:rPr>
            </w:pPr>
          </w:p>
        </w:tc>
        <w:tc>
          <w:tcPr>
            <w:tcW w:w="1276" w:type="dxa"/>
            <w:gridSpan w:val="4"/>
          </w:tcPr>
          <w:p w14:paraId="513ADAD8" w14:textId="77777777" w:rsidR="0029104E" w:rsidRPr="00A068B0" w:rsidRDefault="0029104E" w:rsidP="00A068B0">
            <w:pPr>
              <w:spacing w:before="120" w:after="120"/>
              <w:rPr>
                <w:spacing w:val="0"/>
                <w:sz w:val="20"/>
                <w:highlight w:val="yellow"/>
              </w:rPr>
            </w:pPr>
          </w:p>
        </w:tc>
        <w:tc>
          <w:tcPr>
            <w:tcW w:w="2552" w:type="dxa"/>
            <w:gridSpan w:val="8"/>
            <w:vMerge/>
          </w:tcPr>
          <w:p w14:paraId="59EA808F" w14:textId="77777777" w:rsidR="0029104E" w:rsidRPr="00A068B0" w:rsidRDefault="0029104E" w:rsidP="00A068B0">
            <w:pPr>
              <w:spacing w:before="120" w:after="120"/>
              <w:rPr>
                <w:spacing w:val="0"/>
                <w:sz w:val="20"/>
                <w:highlight w:val="yellow"/>
              </w:rPr>
            </w:pPr>
          </w:p>
        </w:tc>
        <w:tc>
          <w:tcPr>
            <w:tcW w:w="1276" w:type="dxa"/>
          </w:tcPr>
          <w:p w14:paraId="1452E3F7"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E67E211" w14:textId="77777777" w:rsidTr="000A6A63">
        <w:tc>
          <w:tcPr>
            <w:tcW w:w="2752" w:type="dxa"/>
            <w:gridSpan w:val="5"/>
          </w:tcPr>
          <w:p w14:paraId="6175135D" w14:textId="5B4200D5"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374BEC9" w14:textId="77777777" w:rsidR="0029104E" w:rsidRPr="00A068B0" w:rsidRDefault="0029104E" w:rsidP="00A068B0">
            <w:pPr>
              <w:spacing w:before="120" w:after="120"/>
              <w:rPr>
                <w:spacing w:val="0"/>
                <w:sz w:val="20"/>
                <w:highlight w:val="yellow"/>
              </w:rPr>
            </w:pPr>
          </w:p>
        </w:tc>
        <w:tc>
          <w:tcPr>
            <w:tcW w:w="1276" w:type="dxa"/>
            <w:gridSpan w:val="4"/>
          </w:tcPr>
          <w:p w14:paraId="10C8035C" w14:textId="77777777" w:rsidR="0029104E" w:rsidRPr="00A068B0" w:rsidRDefault="0029104E" w:rsidP="00A068B0">
            <w:pPr>
              <w:spacing w:before="120" w:after="120"/>
              <w:rPr>
                <w:spacing w:val="0"/>
                <w:sz w:val="20"/>
                <w:highlight w:val="yellow"/>
              </w:rPr>
            </w:pPr>
          </w:p>
        </w:tc>
        <w:tc>
          <w:tcPr>
            <w:tcW w:w="2552" w:type="dxa"/>
            <w:gridSpan w:val="8"/>
            <w:vMerge/>
          </w:tcPr>
          <w:p w14:paraId="643587D5" w14:textId="77777777" w:rsidR="0029104E" w:rsidRPr="00A068B0" w:rsidRDefault="0029104E" w:rsidP="00A068B0">
            <w:pPr>
              <w:spacing w:before="120" w:after="120"/>
              <w:rPr>
                <w:spacing w:val="0"/>
                <w:sz w:val="20"/>
                <w:highlight w:val="yellow"/>
              </w:rPr>
            </w:pPr>
          </w:p>
        </w:tc>
        <w:tc>
          <w:tcPr>
            <w:tcW w:w="1276" w:type="dxa"/>
          </w:tcPr>
          <w:p w14:paraId="74A8E50C" w14:textId="77777777" w:rsidR="0029104E" w:rsidRPr="00A068B0" w:rsidRDefault="0029104E" w:rsidP="00A068B0">
            <w:pPr>
              <w:spacing w:before="120" w:after="120"/>
              <w:rPr>
                <w:rStyle w:val="CommentReference"/>
                <w:spacing w:val="0"/>
                <w:sz w:val="20"/>
              </w:rPr>
            </w:pPr>
          </w:p>
        </w:tc>
      </w:tr>
      <w:tr w:rsidR="0029104E" w:rsidRPr="003B2076" w14:paraId="532C2510" w14:textId="77777777" w:rsidTr="000A6A63">
        <w:tc>
          <w:tcPr>
            <w:tcW w:w="9493" w:type="dxa"/>
            <w:gridSpan w:val="23"/>
          </w:tcPr>
          <w:p w14:paraId="42585E72" w14:textId="77777777" w:rsidR="0029104E" w:rsidRPr="00A068B0" w:rsidRDefault="0029104E" w:rsidP="00A068B0">
            <w:pPr>
              <w:spacing w:before="120" w:after="120"/>
              <w:rPr>
                <w:rStyle w:val="CommentReference"/>
                <w:spacing w:val="0"/>
                <w:sz w:val="20"/>
              </w:rPr>
            </w:pPr>
            <w:r w:rsidRPr="00A068B0">
              <w:rPr>
                <w:spacing w:val="0"/>
                <w:sz w:val="20"/>
              </w:rPr>
              <w:t>Steps as defined in EN 50438</w:t>
            </w:r>
          </w:p>
        </w:tc>
      </w:tr>
      <w:tr w:rsidR="0029104E" w:rsidRPr="003B2076" w14:paraId="33AA80D7" w14:textId="77777777" w:rsidTr="000A6A63">
        <w:tc>
          <w:tcPr>
            <w:tcW w:w="9493" w:type="dxa"/>
            <w:gridSpan w:val="23"/>
            <w:shd w:val="clear" w:color="auto" w:fill="D9D9D9"/>
          </w:tcPr>
          <w:p w14:paraId="5F96B4FF" w14:textId="0C170978" w:rsidR="0029104E" w:rsidRPr="00A068B0" w:rsidRDefault="0029104E" w:rsidP="00A068B0">
            <w:pPr>
              <w:spacing w:before="120" w:after="120"/>
              <w:rPr>
                <w:b/>
                <w:spacing w:val="0"/>
                <w:sz w:val="20"/>
              </w:rPr>
            </w:pPr>
            <w:r w:rsidRPr="00A068B0">
              <w:rPr>
                <w:b/>
                <w:spacing w:val="0"/>
                <w:sz w:val="20"/>
              </w:rPr>
              <w:t>Power output with falling frequency test</w:t>
            </w:r>
            <w:r w:rsidRPr="00A068B0">
              <w:rPr>
                <w:b/>
                <w:spacing w:val="0"/>
                <w:sz w:val="20"/>
                <w:lang w:eastAsia="en-GB"/>
              </w:rPr>
              <w:t>:</w:t>
            </w:r>
            <w:r w:rsidRPr="00A068B0">
              <w:rPr>
                <w:spacing w:val="0"/>
                <w:sz w:val="20"/>
              </w:rPr>
              <w:t xml:space="preserve"> This test should be carried out in accordance with EN 50438 Annex D.3.2 active power feed-in at under-frequency.</w:t>
            </w:r>
          </w:p>
        </w:tc>
      </w:tr>
      <w:tr w:rsidR="0029104E" w:rsidRPr="003B2076" w14:paraId="45DD61A5" w14:textId="77777777" w:rsidTr="00A068B0">
        <w:tc>
          <w:tcPr>
            <w:tcW w:w="3113" w:type="dxa"/>
            <w:gridSpan w:val="6"/>
            <w:shd w:val="clear" w:color="auto" w:fill="F2F2F2"/>
          </w:tcPr>
          <w:p w14:paraId="2F1D88A8" w14:textId="77777777" w:rsidR="0029104E" w:rsidRPr="00A068B0" w:rsidRDefault="0029104E" w:rsidP="00A068B0">
            <w:pPr>
              <w:spacing w:before="120" w:after="120"/>
              <w:rPr>
                <w:spacing w:val="0"/>
                <w:sz w:val="20"/>
              </w:rPr>
            </w:pPr>
            <w:r w:rsidRPr="00A068B0">
              <w:rPr>
                <w:spacing w:val="0"/>
                <w:sz w:val="20"/>
              </w:rPr>
              <w:t>Test sequence</w:t>
            </w:r>
          </w:p>
        </w:tc>
        <w:tc>
          <w:tcPr>
            <w:tcW w:w="1985" w:type="dxa"/>
            <w:gridSpan w:val="7"/>
            <w:shd w:val="clear" w:color="auto" w:fill="F2F2F2"/>
          </w:tcPr>
          <w:p w14:paraId="1B1052A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970" w:type="dxa"/>
            <w:gridSpan w:val="7"/>
            <w:shd w:val="clear" w:color="auto" w:fill="F2F2F2"/>
          </w:tcPr>
          <w:p w14:paraId="5C3E8370" w14:textId="77777777" w:rsidR="0029104E" w:rsidRPr="00A068B0" w:rsidRDefault="0029104E" w:rsidP="00A068B0">
            <w:pPr>
              <w:spacing w:before="120" w:after="120"/>
              <w:rPr>
                <w:spacing w:val="0"/>
                <w:sz w:val="20"/>
              </w:rPr>
            </w:pPr>
            <w:r w:rsidRPr="00A068B0">
              <w:rPr>
                <w:spacing w:val="0"/>
                <w:sz w:val="20"/>
              </w:rPr>
              <w:t>Frequency</w:t>
            </w:r>
          </w:p>
          <w:p w14:paraId="65454C2F" w14:textId="77777777" w:rsidR="0029104E" w:rsidRPr="00A068B0" w:rsidRDefault="0029104E" w:rsidP="00A068B0">
            <w:pPr>
              <w:spacing w:before="120" w:after="120"/>
              <w:rPr>
                <w:spacing w:val="0"/>
                <w:sz w:val="20"/>
              </w:rPr>
            </w:pPr>
          </w:p>
        </w:tc>
        <w:tc>
          <w:tcPr>
            <w:tcW w:w="2425" w:type="dxa"/>
            <w:gridSpan w:val="3"/>
            <w:shd w:val="clear" w:color="auto" w:fill="F2F2F2"/>
          </w:tcPr>
          <w:p w14:paraId="2E888184" w14:textId="77777777" w:rsidR="0029104E" w:rsidRPr="00A068B0" w:rsidRDefault="0029104E" w:rsidP="00A068B0">
            <w:pPr>
              <w:spacing w:before="120" w:after="120"/>
              <w:rPr>
                <w:spacing w:val="0"/>
                <w:sz w:val="20"/>
              </w:rPr>
            </w:pPr>
            <w:r w:rsidRPr="00A068B0">
              <w:rPr>
                <w:spacing w:val="0"/>
                <w:sz w:val="20"/>
              </w:rPr>
              <w:t>Primary power source</w:t>
            </w:r>
          </w:p>
        </w:tc>
      </w:tr>
      <w:tr w:rsidR="0029104E" w:rsidRPr="003B2076" w14:paraId="6A1DC055" w14:textId="77777777" w:rsidTr="00A068B0">
        <w:tc>
          <w:tcPr>
            <w:tcW w:w="3113" w:type="dxa"/>
            <w:gridSpan w:val="6"/>
          </w:tcPr>
          <w:p w14:paraId="58F7D5B9" w14:textId="228C0051" w:rsidR="0029104E" w:rsidRPr="00A068B0" w:rsidRDefault="0029104E" w:rsidP="00A068B0">
            <w:pPr>
              <w:spacing w:before="120" w:after="120"/>
              <w:rPr>
                <w:spacing w:val="0"/>
                <w:sz w:val="20"/>
              </w:rPr>
            </w:pPr>
            <w:r w:rsidRPr="00A068B0">
              <w:rPr>
                <w:spacing w:val="0"/>
                <w:sz w:val="20"/>
              </w:rPr>
              <w:t>Test a) 50</w:t>
            </w:r>
            <w:r w:rsidR="004314BC" w:rsidRPr="00A068B0">
              <w:rPr>
                <w:spacing w:val="0"/>
                <w:sz w:val="20"/>
              </w:rPr>
              <w:t xml:space="preserve"> </w:t>
            </w:r>
            <w:r w:rsidRPr="00A068B0">
              <w:rPr>
                <w:spacing w:val="0"/>
                <w:sz w:val="20"/>
              </w:rPr>
              <w:t>Hz ± 0.01</w:t>
            </w:r>
            <w:r w:rsidR="004314BC" w:rsidRPr="00A068B0">
              <w:rPr>
                <w:spacing w:val="0"/>
                <w:sz w:val="20"/>
              </w:rPr>
              <w:t xml:space="preserve"> </w:t>
            </w:r>
            <w:r w:rsidRPr="00A068B0">
              <w:rPr>
                <w:spacing w:val="0"/>
                <w:sz w:val="20"/>
              </w:rPr>
              <w:t>Hz</w:t>
            </w:r>
          </w:p>
        </w:tc>
        <w:tc>
          <w:tcPr>
            <w:tcW w:w="1985" w:type="dxa"/>
            <w:gridSpan w:val="7"/>
          </w:tcPr>
          <w:p w14:paraId="36CF11CB" w14:textId="77777777" w:rsidR="0029104E" w:rsidRPr="00A068B0" w:rsidRDefault="0029104E" w:rsidP="00A068B0">
            <w:pPr>
              <w:spacing w:before="120" w:after="120"/>
              <w:rPr>
                <w:spacing w:val="0"/>
                <w:sz w:val="20"/>
              </w:rPr>
            </w:pPr>
          </w:p>
        </w:tc>
        <w:tc>
          <w:tcPr>
            <w:tcW w:w="1970" w:type="dxa"/>
            <w:gridSpan w:val="7"/>
          </w:tcPr>
          <w:p w14:paraId="40EA6EB0" w14:textId="77777777" w:rsidR="0029104E" w:rsidRPr="00A068B0" w:rsidRDefault="0029104E" w:rsidP="00A068B0">
            <w:pPr>
              <w:spacing w:before="120" w:after="120"/>
              <w:rPr>
                <w:spacing w:val="0"/>
                <w:sz w:val="20"/>
              </w:rPr>
            </w:pPr>
          </w:p>
        </w:tc>
        <w:tc>
          <w:tcPr>
            <w:tcW w:w="2425" w:type="dxa"/>
            <w:gridSpan w:val="3"/>
          </w:tcPr>
          <w:p w14:paraId="7CA53CE3" w14:textId="77777777" w:rsidR="0029104E" w:rsidRPr="00A068B0" w:rsidRDefault="0029104E" w:rsidP="00A068B0">
            <w:pPr>
              <w:spacing w:before="120" w:after="120"/>
              <w:rPr>
                <w:spacing w:val="0"/>
                <w:sz w:val="20"/>
              </w:rPr>
            </w:pPr>
          </w:p>
        </w:tc>
      </w:tr>
      <w:tr w:rsidR="0029104E" w:rsidRPr="003B2076" w14:paraId="1EF99515" w14:textId="77777777" w:rsidTr="00A068B0">
        <w:tc>
          <w:tcPr>
            <w:tcW w:w="3113" w:type="dxa"/>
            <w:gridSpan w:val="6"/>
          </w:tcPr>
          <w:p w14:paraId="12685E10" w14:textId="77777777" w:rsidR="0029104E" w:rsidRPr="00A068B0" w:rsidRDefault="0029104E" w:rsidP="00A068B0">
            <w:pPr>
              <w:spacing w:before="120" w:after="120"/>
              <w:rPr>
                <w:spacing w:val="0"/>
                <w:sz w:val="20"/>
              </w:rPr>
            </w:pPr>
            <w:r w:rsidRPr="00A068B0">
              <w:rPr>
                <w:spacing w:val="0"/>
                <w:sz w:val="20"/>
              </w:rPr>
              <w:t>Test b) Point between 49.5 Hz and 49.6 Hz</w:t>
            </w:r>
          </w:p>
        </w:tc>
        <w:tc>
          <w:tcPr>
            <w:tcW w:w="1985" w:type="dxa"/>
            <w:gridSpan w:val="7"/>
          </w:tcPr>
          <w:p w14:paraId="48ED55D7" w14:textId="77777777" w:rsidR="0029104E" w:rsidRPr="00A068B0" w:rsidRDefault="0029104E" w:rsidP="00A068B0">
            <w:pPr>
              <w:spacing w:before="120" w:after="120"/>
              <w:rPr>
                <w:spacing w:val="0"/>
                <w:sz w:val="20"/>
                <w:highlight w:val="yellow"/>
              </w:rPr>
            </w:pPr>
          </w:p>
        </w:tc>
        <w:tc>
          <w:tcPr>
            <w:tcW w:w="1970" w:type="dxa"/>
            <w:gridSpan w:val="7"/>
          </w:tcPr>
          <w:p w14:paraId="540304A0" w14:textId="77777777" w:rsidR="0029104E" w:rsidRPr="00A068B0" w:rsidRDefault="0029104E" w:rsidP="00A068B0">
            <w:pPr>
              <w:spacing w:before="120" w:after="120"/>
              <w:rPr>
                <w:spacing w:val="0"/>
                <w:sz w:val="20"/>
                <w:highlight w:val="yellow"/>
              </w:rPr>
            </w:pPr>
          </w:p>
        </w:tc>
        <w:tc>
          <w:tcPr>
            <w:tcW w:w="2425" w:type="dxa"/>
            <w:gridSpan w:val="3"/>
          </w:tcPr>
          <w:p w14:paraId="12D56111" w14:textId="77777777" w:rsidR="0029104E" w:rsidRPr="00A068B0" w:rsidRDefault="0029104E" w:rsidP="00A068B0">
            <w:pPr>
              <w:spacing w:before="120" w:after="120"/>
              <w:rPr>
                <w:spacing w:val="0"/>
                <w:sz w:val="20"/>
                <w:highlight w:val="yellow"/>
              </w:rPr>
            </w:pPr>
          </w:p>
        </w:tc>
      </w:tr>
      <w:tr w:rsidR="0029104E" w:rsidRPr="003B2076" w14:paraId="149A331D" w14:textId="77777777" w:rsidTr="00A068B0">
        <w:tc>
          <w:tcPr>
            <w:tcW w:w="3113" w:type="dxa"/>
            <w:gridSpan w:val="6"/>
          </w:tcPr>
          <w:p w14:paraId="67D8FA2D" w14:textId="77777777" w:rsidR="0029104E" w:rsidRPr="00A068B0" w:rsidRDefault="0029104E" w:rsidP="00A068B0">
            <w:pPr>
              <w:spacing w:before="120" w:after="120"/>
              <w:rPr>
                <w:spacing w:val="0"/>
                <w:sz w:val="20"/>
              </w:rPr>
            </w:pPr>
            <w:r w:rsidRPr="00A068B0">
              <w:rPr>
                <w:spacing w:val="0"/>
                <w:sz w:val="20"/>
              </w:rPr>
              <w:t>Test c) Point between 47.5 Hz and 47.6 Hz</w:t>
            </w:r>
          </w:p>
        </w:tc>
        <w:tc>
          <w:tcPr>
            <w:tcW w:w="1985" w:type="dxa"/>
            <w:gridSpan w:val="7"/>
          </w:tcPr>
          <w:p w14:paraId="0A028F5B" w14:textId="77777777" w:rsidR="0029104E" w:rsidRPr="00A068B0" w:rsidRDefault="0029104E" w:rsidP="00A068B0">
            <w:pPr>
              <w:spacing w:before="120" w:after="120"/>
              <w:rPr>
                <w:spacing w:val="0"/>
                <w:sz w:val="20"/>
                <w:highlight w:val="yellow"/>
              </w:rPr>
            </w:pPr>
          </w:p>
        </w:tc>
        <w:tc>
          <w:tcPr>
            <w:tcW w:w="1970" w:type="dxa"/>
            <w:gridSpan w:val="7"/>
          </w:tcPr>
          <w:p w14:paraId="1F4244F7" w14:textId="77777777" w:rsidR="0029104E" w:rsidRPr="00A068B0" w:rsidRDefault="0029104E" w:rsidP="00A068B0">
            <w:pPr>
              <w:spacing w:before="120" w:after="120"/>
              <w:rPr>
                <w:spacing w:val="0"/>
                <w:sz w:val="20"/>
                <w:highlight w:val="yellow"/>
              </w:rPr>
            </w:pPr>
          </w:p>
        </w:tc>
        <w:tc>
          <w:tcPr>
            <w:tcW w:w="2425" w:type="dxa"/>
            <w:gridSpan w:val="3"/>
          </w:tcPr>
          <w:p w14:paraId="4C5C8654" w14:textId="77777777" w:rsidR="0029104E" w:rsidRPr="00A068B0" w:rsidRDefault="0029104E" w:rsidP="00A068B0">
            <w:pPr>
              <w:spacing w:before="120" w:after="120"/>
              <w:rPr>
                <w:spacing w:val="0"/>
                <w:sz w:val="20"/>
                <w:highlight w:val="yellow"/>
              </w:rPr>
            </w:pPr>
          </w:p>
        </w:tc>
      </w:tr>
      <w:tr w:rsidR="0029104E" w:rsidRPr="003B2076" w14:paraId="0A55250A" w14:textId="77777777" w:rsidTr="000A6A63">
        <w:tc>
          <w:tcPr>
            <w:tcW w:w="9493" w:type="dxa"/>
            <w:gridSpan w:val="23"/>
          </w:tcPr>
          <w:p w14:paraId="7AA796E7" w14:textId="77777777" w:rsidR="0029104E" w:rsidRPr="00A068B0" w:rsidRDefault="0029104E" w:rsidP="00A068B0">
            <w:pPr>
              <w:spacing w:before="120" w:after="120"/>
              <w:rPr>
                <w:spacing w:val="0"/>
                <w:sz w:val="20"/>
              </w:rPr>
            </w:pPr>
            <w:r w:rsidRPr="00A068B0">
              <w:rPr>
                <w:spacing w:val="0"/>
                <w:sz w:val="20"/>
              </w:rPr>
              <w:t>NOTE: The operating point in Test (b) and (c) shall be maintained for at least 5 minutes</w:t>
            </w:r>
          </w:p>
        </w:tc>
      </w:tr>
      <w:tr w:rsidR="0029104E" w:rsidRPr="003B2076" w14:paraId="214C7CF2" w14:textId="77777777" w:rsidTr="000A6A63">
        <w:tc>
          <w:tcPr>
            <w:tcW w:w="9493" w:type="dxa"/>
            <w:gridSpan w:val="23"/>
            <w:shd w:val="clear" w:color="auto" w:fill="D9D9D9"/>
          </w:tcPr>
          <w:p w14:paraId="7F7AB3B1" w14:textId="6EEF4379" w:rsidR="0029104E" w:rsidRPr="00A068B0" w:rsidRDefault="0029104E" w:rsidP="00A068B0">
            <w:pPr>
              <w:spacing w:before="120" w:after="120"/>
              <w:rPr>
                <w:spacing w:val="0"/>
                <w:sz w:val="20"/>
              </w:rPr>
            </w:pPr>
            <w:r w:rsidRPr="00A068B0">
              <w:rPr>
                <w:b/>
                <w:spacing w:val="0"/>
                <w:sz w:val="20"/>
              </w:rPr>
              <w:t>Re-connection timer</w:t>
            </w:r>
            <w:r w:rsidRPr="00A068B0">
              <w:rPr>
                <w:spacing w:val="0"/>
                <w:sz w:val="20"/>
              </w:rPr>
              <w:t xml:space="preserve">.  </w:t>
            </w:r>
          </w:p>
        </w:tc>
      </w:tr>
      <w:tr w:rsidR="0029104E" w:rsidRPr="003B2076" w14:paraId="64E33A10" w14:textId="77777777" w:rsidTr="000A6A63">
        <w:tc>
          <w:tcPr>
            <w:tcW w:w="9493" w:type="dxa"/>
            <w:gridSpan w:val="23"/>
          </w:tcPr>
          <w:p w14:paraId="0E621C45" w14:textId="28E8E93D" w:rsidR="0029104E" w:rsidRPr="00A068B0" w:rsidRDefault="0029104E" w:rsidP="00A068B0">
            <w:pPr>
              <w:spacing w:before="120" w:after="120"/>
              <w:rPr>
                <w:spacing w:val="0"/>
                <w:sz w:val="20"/>
              </w:rPr>
            </w:pPr>
            <w:r w:rsidRPr="00A068B0">
              <w:rPr>
                <w:spacing w:val="0"/>
                <w:sz w:val="20"/>
              </w:rPr>
              <w:t xml:space="preserve">Test should prove that the reconnection sequence starts after a minimum delay of 20 s for restoration of voltage and frequency to within the stage 1 settings of </w:t>
            </w:r>
            <w:r w:rsidR="00CC6C33" w:rsidRPr="00A068B0">
              <w:rPr>
                <w:spacing w:val="0"/>
                <w:sz w:val="20"/>
              </w:rPr>
              <w:t>T</w:t>
            </w:r>
            <w:r w:rsidRPr="00A068B0">
              <w:rPr>
                <w:spacing w:val="0"/>
                <w:sz w:val="20"/>
              </w:rPr>
              <w:t>able 2.</w:t>
            </w:r>
          </w:p>
        </w:tc>
      </w:tr>
      <w:tr w:rsidR="0029104E" w:rsidRPr="003B2076" w14:paraId="4806B029" w14:textId="77777777" w:rsidTr="00D22790">
        <w:tc>
          <w:tcPr>
            <w:tcW w:w="1225" w:type="dxa"/>
          </w:tcPr>
          <w:p w14:paraId="7C375E16" w14:textId="77777777" w:rsidR="0029104E" w:rsidRPr="00A068B0" w:rsidRDefault="0029104E" w:rsidP="00A068B0">
            <w:pPr>
              <w:spacing w:before="120" w:after="120"/>
              <w:rPr>
                <w:spacing w:val="0"/>
                <w:sz w:val="20"/>
              </w:rPr>
            </w:pPr>
            <w:r w:rsidRPr="00A068B0">
              <w:rPr>
                <w:spacing w:val="0"/>
                <w:sz w:val="20"/>
              </w:rPr>
              <w:t>Time delay setting</w:t>
            </w:r>
          </w:p>
        </w:tc>
        <w:tc>
          <w:tcPr>
            <w:tcW w:w="1372" w:type="dxa"/>
            <w:gridSpan w:val="3"/>
          </w:tcPr>
          <w:p w14:paraId="73216FDE" w14:textId="77777777" w:rsidR="0029104E" w:rsidRPr="00A068B0" w:rsidRDefault="0029104E" w:rsidP="00A068B0">
            <w:pPr>
              <w:spacing w:before="120" w:after="120"/>
              <w:rPr>
                <w:spacing w:val="0"/>
                <w:sz w:val="20"/>
              </w:rPr>
            </w:pPr>
            <w:r w:rsidRPr="00A068B0">
              <w:rPr>
                <w:spacing w:val="0"/>
                <w:sz w:val="20"/>
              </w:rPr>
              <w:t>Measured delay</w:t>
            </w:r>
          </w:p>
        </w:tc>
        <w:tc>
          <w:tcPr>
            <w:tcW w:w="676" w:type="dxa"/>
            <w:gridSpan w:val="3"/>
          </w:tcPr>
          <w:p w14:paraId="64CD9DD8" w14:textId="77777777" w:rsidR="0029104E" w:rsidRPr="00A068B0" w:rsidRDefault="0029104E" w:rsidP="00A068B0">
            <w:pPr>
              <w:spacing w:before="120" w:after="120"/>
              <w:rPr>
                <w:spacing w:val="0"/>
                <w:sz w:val="20"/>
              </w:rPr>
            </w:pPr>
          </w:p>
        </w:tc>
        <w:tc>
          <w:tcPr>
            <w:tcW w:w="6220" w:type="dxa"/>
            <w:gridSpan w:val="16"/>
          </w:tcPr>
          <w:p w14:paraId="3F2D4D99" w14:textId="77777777" w:rsidR="0029104E" w:rsidRPr="00A068B0" w:rsidRDefault="0029104E" w:rsidP="00A068B0">
            <w:pPr>
              <w:spacing w:before="120" w:after="120"/>
              <w:rPr>
                <w:spacing w:val="0"/>
                <w:sz w:val="20"/>
              </w:rPr>
            </w:pPr>
            <w:r w:rsidRPr="00A068B0">
              <w:rPr>
                <w:spacing w:val="0"/>
                <w:sz w:val="20"/>
              </w:rPr>
              <w:t>Checks on no reconnection when voltage or frequency is brought to just outside stage 1 limits of table 2.</w:t>
            </w:r>
          </w:p>
        </w:tc>
      </w:tr>
      <w:tr w:rsidR="0029104E" w:rsidRPr="003B2076" w14:paraId="3F721E38" w14:textId="77777777" w:rsidTr="00D22790">
        <w:tc>
          <w:tcPr>
            <w:tcW w:w="1225" w:type="dxa"/>
          </w:tcPr>
          <w:p w14:paraId="43A0FCF8" w14:textId="77777777" w:rsidR="0029104E" w:rsidRPr="00A068B0" w:rsidRDefault="0029104E" w:rsidP="00A068B0">
            <w:pPr>
              <w:spacing w:before="120" w:after="120"/>
              <w:rPr>
                <w:spacing w:val="0"/>
                <w:sz w:val="20"/>
              </w:rPr>
            </w:pPr>
          </w:p>
        </w:tc>
        <w:tc>
          <w:tcPr>
            <w:tcW w:w="1372" w:type="dxa"/>
            <w:gridSpan w:val="3"/>
          </w:tcPr>
          <w:p w14:paraId="12159B66" w14:textId="77777777" w:rsidR="0029104E" w:rsidRPr="00A068B0" w:rsidRDefault="0029104E" w:rsidP="00A068B0">
            <w:pPr>
              <w:spacing w:before="120" w:after="120"/>
              <w:rPr>
                <w:spacing w:val="0"/>
                <w:sz w:val="20"/>
              </w:rPr>
            </w:pPr>
          </w:p>
        </w:tc>
        <w:tc>
          <w:tcPr>
            <w:tcW w:w="676" w:type="dxa"/>
            <w:gridSpan w:val="3"/>
          </w:tcPr>
          <w:p w14:paraId="61F761B5" w14:textId="77777777" w:rsidR="0029104E" w:rsidRPr="00A068B0" w:rsidRDefault="0029104E" w:rsidP="00A068B0">
            <w:pPr>
              <w:spacing w:before="120" w:after="120"/>
              <w:rPr>
                <w:spacing w:val="0"/>
                <w:sz w:val="20"/>
              </w:rPr>
            </w:pPr>
          </w:p>
        </w:tc>
        <w:tc>
          <w:tcPr>
            <w:tcW w:w="1176" w:type="dxa"/>
            <w:gridSpan w:val="4"/>
          </w:tcPr>
          <w:p w14:paraId="6A6C4BCC" w14:textId="5E1D06F6" w:rsidR="0029104E" w:rsidRPr="00A068B0" w:rsidRDefault="0029104E" w:rsidP="00A068B0">
            <w:pPr>
              <w:spacing w:before="120" w:after="120"/>
              <w:jc w:val="left"/>
              <w:rPr>
                <w:spacing w:val="0"/>
                <w:sz w:val="20"/>
              </w:rPr>
            </w:pPr>
            <w:r w:rsidRPr="00A068B0">
              <w:rPr>
                <w:spacing w:val="0"/>
                <w:sz w:val="20"/>
              </w:rPr>
              <w:t>At 266.2</w:t>
            </w:r>
            <w:r w:rsidR="004314BC" w:rsidRPr="00A068B0">
              <w:rPr>
                <w:spacing w:val="0"/>
                <w:sz w:val="20"/>
              </w:rPr>
              <w:t xml:space="preserve"> </w:t>
            </w:r>
            <w:r w:rsidRPr="00A068B0">
              <w:rPr>
                <w:spacing w:val="0"/>
                <w:sz w:val="20"/>
              </w:rPr>
              <w:t>V</w:t>
            </w:r>
          </w:p>
        </w:tc>
        <w:tc>
          <w:tcPr>
            <w:tcW w:w="1610" w:type="dxa"/>
            <w:gridSpan w:val="5"/>
          </w:tcPr>
          <w:p w14:paraId="57A4B24A" w14:textId="12A6E718" w:rsidR="0029104E" w:rsidRPr="00A068B0" w:rsidRDefault="0029104E" w:rsidP="00A068B0">
            <w:pPr>
              <w:spacing w:before="120" w:after="120"/>
              <w:rPr>
                <w:spacing w:val="0"/>
                <w:sz w:val="20"/>
              </w:rPr>
            </w:pPr>
            <w:r w:rsidRPr="00A068B0">
              <w:rPr>
                <w:spacing w:val="0"/>
                <w:sz w:val="20"/>
              </w:rPr>
              <w:t xml:space="preserve">At </w:t>
            </w:r>
            <w:r w:rsidR="003510E1">
              <w:rPr>
                <w:spacing w:val="0"/>
                <w:sz w:val="20"/>
              </w:rPr>
              <w:t>180.0</w:t>
            </w:r>
            <w:r w:rsidR="004314BC" w:rsidRPr="00A068B0">
              <w:rPr>
                <w:spacing w:val="0"/>
                <w:sz w:val="20"/>
              </w:rPr>
              <w:t xml:space="preserve"> </w:t>
            </w:r>
            <w:r w:rsidRPr="00A068B0">
              <w:rPr>
                <w:spacing w:val="0"/>
                <w:sz w:val="20"/>
              </w:rPr>
              <w:t xml:space="preserve">V </w:t>
            </w:r>
          </w:p>
        </w:tc>
        <w:tc>
          <w:tcPr>
            <w:tcW w:w="1874" w:type="dxa"/>
            <w:gridSpan w:val="5"/>
          </w:tcPr>
          <w:p w14:paraId="6458B146" w14:textId="14A6C198" w:rsidR="0029104E" w:rsidRPr="00A068B0" w:rsidRDefault="0029104E" w:rsidP="00A068B0">
            <w:pPr>
              <w:spacing w:before="120" w:after="120"/>
              <w:rPr>
                <w:spacing w:val="0"/>
                <w:sz w:val="20"/>
              </w:rPr>
            </w:pPr>
            <w:r w:rsidRPr="00A068B0">
              <w:rPr>
                <w:spacing w:val="0"/>
                <w:sz w:val="20"/>
              </w:rPr>
              <w:t>At 47.4</w:t>
            </w:r>
            <w:r w:rsidR="004314BC" w:rsidRPr="00A068B0">
              <w:rPr>
                <w:spacing w:val="0"/>
                <w:sz w:val="20"/>
              </w:rPr>
              <w:t xml:space="preserve"> </w:t>
            </w:r>
            <w:r w:rsidRPr="00A068B0">
              <w:rPr>
                <w:spacing w:val="0"/>
                <w:sz w:val="20"/>
              </w:rPr>
              <w:t>Hz</w:t>
            </w:r>
          </w:p>
        </w:tc>
        <w:tc>
          <w:tcPr>
            <w:tcW w:w="1560" w:type="dxa"/>
            <w:gridSpan w:val="2"/>
          </w:tcPr>
          <w:p w14:paraId="3995B5F4" w14:textId="77777777" w:rsidR="0029104E" w:rsidRPr="00A068B0" w:rsidRDefault="0029104E" w:rsidP="00A068B0">
            <w:pPr>
              <w:spacing w:before="120" w:after="120"/>
              <w:rPr>
                <w:spacing w:val="0"/>
                <w:sz w:val="20"/>
              </w:rPr>
            </w:pPr>
            <w:r w:rsidRPr="00A068B0">
              <w:rPr>
                <w:spacing w:val="0"/>
                <w:sz w:val="20"/>
              </w:rPr>
              <w:t>At 52.1 Hz</w:t>
            </w:r>
          </w:p>
        </w:tc>
      </w:tr>
      <w:tr w:rsidR="0029104E" w:rsidRPr="003B2076" w14:paraId="22DB5BFF" w14:textId="77777777" w:rsidTr="00D22790">
        <w:tc>
          <w:tcPr>
            <w:tcW w:w="3273" w:type="dxa"/>
            <w:gridSpan w:val="7"/>
          </w:tcPr>
          <w:p w14:paraId="17FE1640" w14:textId="6BFC72CA" w:rsidR="0029104E" w:rsidRPr="00A068B0" w:rsidRDefault="0029104E" w:rsidP="00A068B0">
            <w:pPr>
              <w:spacing w:before="120" w:after="120"/>
              <w:rPr>
                <w:spacing w:val="0"/>
                <w:sz w:val="20"/>
              </w:rPr>
            </w:pPr>
            <w:r w:rsidRPr="00A068B0">
              <w:rPr>
                <w:spacing w:val="0"/>
                <w:sz w:val="20"/>
              </w:rPr>
              <w:t xml:space="preserve">Confirmation that the </w:t>
            </w:r>
            <w:r w:rsidR="002D36D5" w:rsidRPr="00A068B0">
              <w:rPr>
                <w:b/>
                <w:spacing w:val="0"/>
                <w:sz w:val="20"/>
              </w:rPr>
              <w:t>Micro-generator</w:t>
            </w:r>
            <w:r w:rsidR="002D36D5" w:rsidRPr="00A068B0">
              <w:rPr>
                <w:spacing w:val="0"/>
                <w:sz w:val="20"/>
              </w:rPr>
              <w:t xml:space="preserve"> </w:t>
            </w:r>
            <w:r w:rsidRPr="00A068B0">
              <w:rPr>
                <w:spacing w:val="0"/>
                <w:sz w:val="20"/>
              </w:rPr>
              <w:t>does not re-connect.</w:t>
            </w:r>
          </w:p>
        </w:tc>
        <w:tc>
          <w:tcPr>
            <w:tcW w:w="1176" w:type="dxa"/>
            <w:gridSpan w:val="4"/>
          </w:tcPr>
          <w:p w14:paraId="09A848CE" w14:textId="77777777" w:rsidR="0029104E" w:rsidRPr="00A068B0" w:rsidRDefault="0029104E" w:rsidP="00A068B0">
            <w:pPr>
              <w:spacing w:before="120" w:after="120"/>
              <w:rPr>
                <w:spacing w:val="0"/>
                <w:sz w:val="20"/>
              </w:rPr>
            </w:pPr>
          </w:p>
        </w:tc>
        <w:tc>
          <w:tcPr>
            <w:tcW w:w="1610" w:type="dxa"/>
            <w:gridSpan w:val="5"/>
          </w:tcPr>
          <w:p w14:paraId="17FDB91E" w14:textId="77777777" w:rsidR="0029104E" w:rsidRPr="00A068B0" w:rsidRDefault="0029104E" w:rsidP="00A068B0">
            <w:pPr>
              <w:spacing w:before="120" w:after="120"/>
              <w:rPr>
                <w:spacing w:val="0"/>
                <w:sz w:val="20"/>
              </w:rPr>
            </w:pPr>
          </w:p>
        </w:tc>
        <w:tc>
          <w:tcPr>
            <w:tcW w:w="1874" w:type="dxa"/>
            <w:gridSpan w:val="5"/>
          </w:tcPr>
          <w:p w14:paraId="7BB362CD" w14:textId="77777777" w:rsidR="0029104E" w:rsidRPr="00A068B0" w:rsidRDefault="0029104E" w:rsidP="00A068B0">
            <w:pPr>
              <w:spacing w:before="120" w:after="120"/>
              <w:rPr>
                <w:spacing w:val="0"/>
                <w:sz w:val="20"/>
              </w:rPr>
            </w:pPr>
          </w:p>
        </w:tc>
        <w:tc>
          <w:tcPr>
            <w:tcW w:w="1560" w:type="dxa"/>
            <w:gridSpan w:val="2"/>
          </w:tcPr>
          <w:p w14:paraId="2BE24770" w14:textId="77777777" w:rsidR="0029104E" w:rsidRPr="00A068B0" w:rsidRDefault="0029104E" w:rsidP="00A068B0">
            <w:pPr>
              <w:spacing w:before="120" w:after="120"/>
              <w:rPr>
                <w:spacing w:val="0"/>
                <w:sz w:val="20"/>
              </w:rPr>
            </w:pPr>
          </w:p>
        </w:tc>
      </w:tr>
      <w:tr w:rsidR="0029104E" w:rsidRPr="003B2076" w14:paraId="42566C74" w14:textId="77777777" w:rsidTr="000A6A63">
        <w:tc>
          <w:tcPr>
            <w:tcW w:w="9493" w:type="dxa"/>
            <w:gridSpan w:val="23"/>
            <w:shd w:val="clear" w:color="auto" w:fill="D9D9D9"/>
          </w:tcPr>
          <w:p w14:paraId="546503FA" w14:textId="314A401A" w:rsidR="0029104E" w:rsidRPr="00A068B0" w:rsidRDefault="0029104E" w:rsidP="00A068B0">
            <w:pPr>
              <w:spacing w:before="120" w:after="120" w:line="276" w:lineRule="auto"/>
              <w:contextualSpacing/>
              <w:rPr>
                <w:b/>
                <w:spacing w:val="0"/>
                <w:sz w:val="20"/>
              </w:rPr>
            </w:pPr>
            <w:r w:rsidRPr="00A068B0">
              <w:rPr>
                <w:b/>
                <w:spacing w:val="0"/>
                <w:sz w:val="20"/>
              </w:rPr>
              <w:t>Fault level contribution</w:t>
            </w:r>
            <w:r w:rsidRPr="00A068B0">
              <w:rPr>
                <w:spacing w:val="0"/>
                <w:sz w:val="20"/>
              </w:rPr>
              <w:t>: These tests shall be carried out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5</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rPr>
              <w:t xml:space="preserve"> and </w:t>
            </w:r>
            <w:r w:rsidR="00577C33" w:rsidRPr="00A068B0">
              <w:rPr>
                <w:spacing w:val="0"/>
                <w:sz w:val="20"/>
              </w:rPr>
              <w:t>Annex A2 A.2.3.</w:t>
            </w:r>
            <w:r w:rsidR="00156615" w:rsidRPr="00A068B0">
              <w:rPr>
                <w:spacing w:val="0"/>
                <w:sz w:val="20"/>
              </w:rPr>
              <w:t>4</w:t>
            </w:r>
            <w:r w:rsidR="00577C33" w:rsidRPr="00A068B0">
              <w:rPr>
                <w:spacing w:val="0"/>
                <w:sz w:val="20"/>
              </w:rPr>
              <w:t xml:space="preserve"> (Synchronous)</w:t>
            </w:r>
            <w:r w:rsidRPr="00A068B0">
              <w:rPr>
                <w:spacing w:val="0"/>
                <w:sz w:val="20"/>
              </w:rPr>
              <w:t>.</w:t>
            </w:r>
          </w:p>
        </w:tc>
      </w:tr>
      <w:tr w:rsidR="0029104E" w:rsidRPr="003B2076" w14:paraId="523856E1" w14:textId="77777777" w:rsidTr="00A068B0">
        <w:trPr>
          <w:trHeight w:val="499"/>
        </w:trPr>
        <w:tc>
          <w:tcPr>
            <w:tcW w:w="5098" w:type="dxa"/>
            <w:gridSpan w:val="13"/>
          </w:tcPr>
          <w:p w14:paraId="088B87CB" w14:textId="77777777" w:rsidR="0029104E" w:rsidRPr="00A068B0" w:rsidRDefault="0029104E" w:rsidP="00A068B0">
            <w:pPr>
              <w:spacing w:before="120" w:after="120"/>
              <w:rPr>
                <w:spacing w:val="0"/>
                <w:sz w:val="20"/>
              </w:rPr>
            </w:pPr>
            <w:r w:rsidRPr="00A068B0">
              <w:rPr>
                <w:spacing w:val="0"/>
                <w:sz w:val="20"/>
              </w:rPr>
              <w:t>For machines with electro-magnetic output</w:t>
            </w:r>
          </w:p>
        </w:tc>
        <w:tc>
          <w:tcPr>
            <w:tcW w:w="4395" w:type="dxa"/>
            <w:gridSpan w:val="10"/>
          </w:tcPr>
          <w:p w14:paraId="6BE52E91" w14:textId="77777777" w:rsidR="0029104E" w:rsidRPr="00A068B0" w:rsidRDefault="0029104E" w:rsidP="00A068B0">
            <w:pPr>
              <w:spacing w:before="120" w:after="120"/>
              <w:rPr>
                <w:spacing w:val="0"/>
                <w:sz w:val="20"/>
              </w:rPr>
            </w:pPr>
            <w:r w:rsidRPr="00A068B0">
              <w:rPr>
                <w:spacing w:val="0"/>
                <w:sz w:val="20"/>
              </w:rPr>
              <w:t xml:space="preserve">For </w:t>
            </w:r>
            <w:r w:rsidRPr="00A068B0">
              <w:rPr>
                <w:b/>
                <w:spacing w:val="0"/>
                <w:sz w:val="20"/>
              </w:rPr>
              <w:t>Inverter</w:t>
            </w:r>
            <w:r w:rsidRPr="00A068B0">
              <w:rPr>
                <w:spacing w:val="0"/>
                <w:sz w:val="20"/>
              </w:rPr>
              <w:t xml:space="preserve"> output</w:t>
            </w:r>
          </w:p>
        </w:tc>
      </w:tr>
      <w:tr w:rsidR="0029104E" w:rsidRPr="003B2076" w14:paraId="3EA77A8C" w14:textId="77777777" w:rsidTr="00D22790">
        <w:tc>
          <w:tcPr>
            <w:tcW w:w="3113" w:type="dxa"/>
            <w:gridSpan w:val="6"/>
          </w:tcPr>
          <w:p w14:paraId="5669C649" w14:textId="77777777" w:rsidR="0029104E" w:rsidRPr="00A068B0" w:rsidRDefault="0029104E" w:rsidP="00A068B0">
            <w:pPr>
              <w:spacing w:before="120" w:after="120"/>
              <w:jc w:val="left"/>
              <w:rPr>
                <w:spacing w:val="0"/>
                <w:sz w:val="20"/>
              </w:rPr>
            </w:pPr>
            <w:r w:rsidRPr="00A068B0">
              <w:rPr>
                <w:spacing w:val="0"/>
                <w:sz w:val="20"/>
              </w:rPr>
              <w:t>Parameter</w:t>
            </w:r>
          </w:p>
        </w:tc>
        <w:tc>
          <w:tcPr>
            <w:tcW w:w="992" w:type="dxa"/>
            <w:gridSpan w:val="2"/>
          </w:tcPr>
          <w:p w14:paraId="32E8C27A" w14:textId="77777777" w:rsidR="0029104E" w:rsidRPr="00A068B0" w:rsidRDefault="0029104E" w:rsidP="00A068B0">
            <w:pPr>
              <w:spacing w:before="120" w:after="120"/>
              <w:rPr>
                <w:spacing w:val="0"/>
                <w:sz w:val="20"/>
              </w:rPr>
            </w:pPr>
            <w:r w:rsidRPr="00A068B0">
              <w:rPr>
                <w:spacing w:val="0"/>
                <w:sz w:val="20"/>
              </w:rPr>
              <w:t>Symbol</w:t>
            </w:r>
          </w:p>
        </w:tc>
        <w:tc>
          <w:tcPr>
            <w:tcW w:w="993" w:type="dxa"/>
            <w:gridSpan w:val="5"/>
          </w:tcPr>
          <w:p w14:paraId="267981A3" w14:textId="77777777" w:rsidR="0029104E" w:rsidRPr="00A068B0" w:rsidRDefault="0029104E" w:rsidP="00A068B0">
            <w:pPr>
              <w:spacing w:before="120" w:after="120"/>
              <w:rPr>
                <w:spacing w:val="0"/>
                <w:sz w:val="20"/>
              </w:rPr>
            </w:pPr>
            <w:r w:rsidRPr="00A068B0">
              <w:rPr>
                <w:spacing w:val="0"/>
                <w:sz w:val="20"/>
              </w:rPr>
              <w:t>Value</w:t>
            </w:r>
          </w:p>
        </w:tc>
        <w:tc>
          <w:tcPr>
            <w:tcW w:w="1418" w:type="dxa"/>
            <w:gridSpan w:val="5"/>
          </w:tcPr>
          <w:p w14:paraId="1E6F105A" w14:textId="77777777" w:rsidR="0029104E" w:rsidRPr="00A068B0" w:rsidRDefault="0029104E" w:rsidP="00A068B0">
            <w:pPr>
              <w:spacing w:before="120" w:after="120"/>
              <w:rPr>
                <w:spacing w:val="0"/>
                <w:sz w:val="20"/>
              </w:rPr>
            </w:pPr>
            <w:r w:rsidRPr="00A068B0">
              <w:rPr>
                <w:spacing w:val="0"/>
                <w:sz w:val="20"/>
              </w:rPr>
              <w:t>Time after fault</w:t>
            </w:r>
          </w:p>
        </w:tc>
        <w:tc>
          <w:tcPr>
            <w:tcW w:w="1417" w:type="dxa"/>
            <w:gridSpan w:val="3"/>
          </w:tcPr>
          <w:p w14:paraId="25D300C6" w14:textId="77777777" w:rsidR="0029104E" w:rsidRPr="00A068B0" w:rsidRDefault="0029104E" w:rsidP="00A068B0">
            <w:pPr>
              <w:spacing w:before="120" w:after="120"/>
              <w:rPr>
                <w:spacing w:val="0"/>
                <w:sz w:val="20"/>
              </w:rPr>
            </w:pPr>
            <w:r w:rsidRPr="00A068B0">
              <w:rPr>
                <w:spacing w:val="0"/>
                <w:sz w:val="20"/>
              </w:rPr>
              <w:t>Volts</w:t>
            </w:r>
          </w:p>
        </w:tc>
        <w:tc>
          <w:tcPr>
            <w:tcW w:w="1560" w:type="dxa"/>
            <w:gridSpan w:val="2"/>
          </w:tcPr>
          <w:p w14:paraId="2AD168A0" w14:textId="77777777" w:rsidR="0029104E" w:rsidRPr="00A068B0" w:rsidRDefault="0029104E" w:rsidP="00A068B0">
            <w:pPr>
              <w:spacing w:before="120" w:after="120"/>
              <w:rPr>
                <w:spacing w:val="0"/>
                <w:sz w:val="20"/>
              </w:rPr>
            </w:pPr>
            <w:r w:rsidRPr="00A068B0">
              <w:rPr>
                <w:spacing w:val="0"/>
                <w:sz w:val="20"/>
              </w:rPr>
              <w:t>Amps</w:t>
            </w:r>
          </w:p>
        </w:tc>
      </w:tr>
      <w:tr w:rsidR="0029104E" w:rsidRPr="003B2076" w14:paraId="7112E8EE" w14:textId="77777777" w:rsidTr="00D22790">
        <w:tc>
          <w:tcPr>
            <w:tcW w:w="3113" w:type="dxa"/>
            <w:gridSpan w:val="6"/>
          </w:tcPr>
          <w:p w14:paraId="572FE192" w14:textId="088A03DC" w:rsidR="0029104E" w:rsidRPr="00A068B0" w:rsidRDefault="0029104E" w:rsidP="00A068B0">
            <w:pPr>
              <w:spacing w:before="120" w:after="120"/>
              <w:jc w:val="left"/>
              <w:rPr>
                <w:spacing w:val="0"/>
                <w:sz w:val="20"/>
              </w:rPr>
            </w:pPr>
            <w:r w:rsidRPr="00A068B0">
              <w:rPr>
                <w:spacing w:val="0"/>
                <w:sz w:val="20"/>
              </w:rPr>
              <w:t>Peak Short Circuit current</w:t>
            </w:r>
          </w:p>
        </w:tc>
        <w:tc>
          <w:tcPr>
            <w:tcW w:w="992" w:type="dxa"/>
            <w:gridSpan w:val="2"/>
          </w:tcPr>
          <w:p w14:paraId="62ED84FD" w14:textId="77777777" w:rsidR="0029104E" w:rsidRPr="00A068B0" w:rsidRDefault="0029104E" w:rsidP="00A068B0">
            <w:pPr>
              <w:spacing w:before="120" w:after="120"/>
              <w:jc w:val="center"/>
              <w:rPr>
                <w:i/>
                <w:spacing w:val="0"/>
                <w:sz w:val="20"/>
              </w:rPr>
            </w:pPr>
            <w:proofErr w:type="spellStart"/>
            <w:r w:rsidRPr="00A068B0">
              <w:rPr>
                <w:i/>
                <w:spacing w:val="0"/>
                <w:sz w:val="20"/>
              </w:rPr>
              <w:t>i</w:t>
            </w:r>
            <w:r w:rsidRPr="00A068B0">
              <w:rPr>
                <w:i/>
                <w:spacing w:val="0"/>
                <w:sz w:val="20"/>
                <w:vertAlign w:val="subscript"/>
              </w:rPr>
              <w:t>p</w:t>
            </w:r>
            <w:proofErr w:type="spellEnd"/>
          </w:p>
        </w:tc>
        <w:tc>
          <w:tcPr>
            <w:tcW w:w="993" w:type="dxa"/>
            <w:gridSpan w:val="5"/>
          </w:tcPr>
          <w:p w14:paraId="4D13CDC7" w14:textId="77777777" w:rsidR="0029104E" w:rsidRPr="00A068B0" w:rsidRDefault="0029104E" w:rsidP="00A068B0">
            <w:pPr>
              <w:spacing w:before="120" w:after="120"/>
              <w:rPr>
                <w:spacing w:val="0"/>
                <w:sz w:val="20"/>
              </w:rPr>
            </w:pPr>
          </w:p>
        </w:tc>
        <w:tc>
          <w:tcPr>
            <w:tcW w:w="1418" w:type="dxa"/>
            <w:gridSpan w:val="5"/>
          </w:tcPr>
          <w:p w14:paraId="0BCA2C67" w14:textId="73B7F714"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ms</w:t>
            </w:r>
          </w:p>
        </w:tc>
        <w:tc>
          <w:tcPr>
            <w:tcW w:w="1417" w:type="dxa"/>
            <w:gridSpan w:val="3"/>
          </w:tcPr>
          <w:p w14:paraId="66162E7A" w14:textId="77777777" w:rsidR="0029104E" w:rsidRPr="00A068B0" w:rsidRDefault="0029104E" w:rsidP="00A068B0">
            <w:pPr>
              <w:spacing w:before="120" w:after="120"/>
              <w:rPr>
                <w:spacing w:val="0"/>
                <w:sz w:val="20"/>
              </w:rPr>
            </w:pPr>
          </w:p>
        </w:tc>
        <w:tc>
          <w:tcPr>
            <w:tcW w:w="1560" w:type="dxa"/>
            <w:gridSpan w:val="2"/>
          </w:tcPr>
          <w:p w14:paraId="7C01EDF6" w14:textId="77777777" w:rsidR="0029104E" w:rsidRPr="00A068B0" w:rsidRDefault="0029104E" w:rsidP="00A068B0">
            <w:pPr>
              <w:spacing w:before="120" w:after="120"/>
              <w:rPr>
                <w:spacing w:val="0"/>
                <w:sz w:val="20"/>
              </w:rPr>
            </w:pPr>
          </w:p>
        </w:tc>
      </w:tr>
      <w:tr w:rsidR="0029104E" w:rsidRPr="003B2076" w14:paraId="128C5FD0" w14:textId="77777777" w:rsidTr="00D22790">
        <w:tc>
          <w:tcPr>
            <w:tcW w:w="3113" w:type="dxa"/>
            <w:gridSpan w:val="6"/>
          </w:tcPr>
          <w:p w14:paraId="7D7EE852" w14:textId="77777777" w:rsidR="0029104E" w:rsidRPr="00A068B0" w:rsidRDefault="0029104E" w:rsidP="00A068B0">
            <w:pPr>
              <w:spacing w:before="120" w:after="120"/>
              <w:jc w:val="left"/>
              <w:rPr>
                <w:spacing w:val="0"/>
                <w:sz w:val="20"/>
              </w:rPr>
            </w:pPr>
            <w:r w:rsidRPr="00A068B0">
              <w:rPr>
                <w:spacing w:val="0"/>
                <w:sz w:val="20"/>
              </w:rPr>
              <w:t>Initial Value of aperiodic current</w:t>
            </w:r>
          </w:p>
        </w:tc>
        <w:tc>
          <w:tcPr>
            <w:tcW w:w="992" w:type="dxa"/>
            <w:gridSpan w:val="2"/>
          </w:tcPr>
          <w:p w14:paraId="08A3875B" w14:textId="77777777" w:rsidR="0029104E" w:rsidRPr="00A068B0" w:rsidRDefault="0029104E" w:rsidP="00A068B0">
            <w:pPr>
              <w:spacing w:before="120" w:after="120"/>
              <w:jc w:val="center"/>
              <w:rPr>
                <w:i/>
                <w:spacing w:val="0"/>
                <w:sz w:val="20"/>
              </w:rPr>
            </w:pPr>
            <w:r w:rsidRPr="00A068B0">
              <w:rPr>
                <w:i/>
                <w:spacing w:val="0"/>
                <w:sz w:val="20"/>
              </w:rPr>
              <w:t>A</w:t>
            </w:r>
          </w:p>
        </w:tc>
        <w:tc>
          <w:tcPr>
            <w:tcW w:w="993" w:type="dxa"/>
            <w:gridSpan w:val="5"/>
          </w:tcPr>
          <w:p w14:paraId="048C6163" w14:textId="77777777" w:rsidR="0029104E" w:rsidRPr="00A068B0" w:rsidRDefault="0029104E" w:rsidP="00A068B0">
            <w:pPr>
              <w:spacing w:before="120" w:after="120"/>
              <w:rPr>
                <w:spacing w:val="0"/>
                <w:sz w:val="20"/>
              </w:rPr>
            </w:pPr>
          </w:p>
        </w:tc>
        <w:tc>
          <w:tcPr>
            <w:tcW w:w="1418" w:type="dxa"/>
            <w:gridSpan w:val="5"/>
          </w:tcPr>
          <w:p w14:paraId="1880D6B4" w14:textId="7078BF5F" w:rsidR="0029104E" w:rsidRPr="00A068B0" w:rsidRDefault="0029104E" w:rsidP="00A068B0">
            <w:pPr>
              <w:spacing w:before="120" w:after="120"/>
              <w:rPr>
                <w:spacing w:val="0"/>
                <w:sz w:val="20"/>
              </w:rPr>
            </w:pPr>
            <w:r w:rsidRPr="00A068B0">
              <w:rPr>
                <w:spacing w:val="0"/>
                <w:sz w:val="20"/>
              </w:rPr>
              <w:t>100</w:t>
            </w:r>
            <w:r w:rsidR="004314BC" w:rsidRPr="00A068B0">
              <w:rPr>
                <w:spacing w:val="0"/>
                <w:sz w:val="20"/>
              </w:rPr>
              <w:t xml:space="preserve"> </w:t>
            </w:r>
            <w:r w:rsidRPr="00A068B0">
              <w:rPr>
                <w:spacing w:val="0"/>
                <w:sz w:val="20"/>
              </w:rPr>
              <w:t>ms</w:t>
            </w:r>
          </w:p>
        </w:tc>
        <w:tc>
          <w:tcPr>
            <w:tcW w:w="1417" w:type="dxa"/>
            <w:gridSpan w:val="3"/>
          </w:tcPr>
          <w:p w14:paraId="21B972A9" w14:textId="77777777" w:rsidR="0029104E" w:rsidRPr="00A068B0" w:rsidRDefault="0029104E" w:rsidP="00A068B0">
            <w:pPr>
              <w:spacing w:before="120" w:after="120"/>
              <w:rPr>
                <w:spacing w:val="0"/>
                <w:sz w:val="20"/>
              </w:rPr>
            </w:pPr>
          </w:p>
        </w:tc>
        <w:tc>
          <w:tcPr>
            <w:tcW w:w="1560" w:type="dxa"/>
            <w:gridSpan w:val="2"/>
          </w:tcPr>
          <w:p w14:paraId="62708ADE" w14:textId="77777777" w:rsidR="0029104E" w:rsidRPr="00A068B0" w:rsidRDefault="0029104E" w:rsidP="00A068B0">
            <w:pPr>
              <w:spacing w:before="120" w:after="120"/>
              <w:rPr>
                <w:spacing w:val="0"/>
                <w:sz w:val="20"/>
              </w:rPr>
            </w:pPr>
          </w:p>
        </w:tc>
      </w:tr>
      <w:tr w:rsidR="0029104E" w:rsidRPr="003B2076" w14:paraId="7A706484" w14:textId="77777777" w:rsidTr="00D22790">
        <w:tc>
          <w:tcPr>
            <w:tcW w:w="3113" w:type="dxa"/>
            <w:gridSpan w:val="6"/>
          </w:tcPr>
          <w:p w14:paraId="2E445706" w14:textId="77777777" w:rsidR="0029104E" w:rsidRPr="00A068B0" w:rsidRDefault="0029104E" w:rsidP="00A068B0">
            <w:pPr>
              <w:spacing w:before="120" w:after="120"/>
              <w:jc w:val="left"/>
              <w:rPr>
                <w:spacing w:val="0"/>
                <w:sz w:val="20"/>
              </w:rPr>
            </w:pPr>
            <w:r w:rsidRPr="00A068B0">
              <w:rPr>
                <w:spacing w:val="0"/>
                <w:sz w:val="20"/>
              </w:rPr>
              <w:lastRenderedPageBreak/>
              <w:t>Initial symmetrical short-circuit current*</w:t>
            </w:r>
          </w:p>
        </w:tc>
        <w:tc>
          <w:tcPr>
            <w:tcW w:w="992" w:type="dxa"/>
            <w:gridSpan w:val="2"/>
          </w:tcPr>
          <w:p w14:paraId="0ECB5E52" w14:textId="77777777" w:rsidR="0029104E" w:rsidRPr="00A068B0" w:rsidRDefault="0029104E" w:rsidP="00A068B0">
            <w:pPr>
              <w:spacing w:before="120" w:after="120"/>
              <w:jc w:val="center"/>
              <w:rPr>
                <w:i/>
                <w:spacing w:val="0"/>
                <w:sz w:val="20"/>
              </w:rPr>
            </w:pPr>
            <w:proofErr w:type="spellStart"/>
            <w:r w:rsidRPr="00A068B0">
              <w:rPr>
                <w:i/>
                <w:spacing w:val="0"/>
                <w:sz w:val="20"/>
              </w:rPr>
              <w:t>I</w:t>
            </w:r>
            <w:r w:rsidRPr="00A068B0">
              <w:rPr>
                <w:i/>
                <w:spacing w:val="0"/>
                <w:sz w:val="20"/>
                <w:vertAlign w:val="subscript"/>
              </w:rPr>
              <w:t>k</w:t>
            </w:r>
            <w:proofErr w:type="spellEnd"/>
          </w:p>
        </w:tc>
        <w:tc>
          <w:tcPr>
            <w:tcW w:w="993" w:type="dxa"/>
            <w:gridSpan w:val="5"/>
          </w:tcPr>
          <w:p w14:paraId="2AEE1ACD" w14:textId="77777777" w:rsidR="0029104E" w:rsidRPr="00A068B0" w:rsidRDefault="0029104E" w:rsidP="00A068B0">
            <w:pPr>
              <w:spacing w:before="120" w:after="120"/>
              <w:rPr>
                <w:spacing w:val="0"/>
                <w:sz w:val="20"/>
              </w:rPr>
            </w:pPr>
          </w:p>
        </w:tc>
        <w:tc>
          <w:tcPr>
            <w:tcW w:w="1418" w:type="dxa"/>
            <w:gridSpan w:val="5"/>
          </w:tcPr>
          <w:p w14:paraId="0B86E7FE" w14:textId="533192D0" w:rsidR="0029104E" w:rsidRPr="00A068B0" w:rsidRDefault="0029104E" w:rsidP="00A068B0">
            <w:pPr>
              <w:spacing w:before="120" w:after="120"/>
              <w:rPr>
                <w:spacing w:val="0"/>
                <w:sz w:val="20"/>
              </w:rPr>
            </w:pPr>
            <w:r w:rsidRPr="00A068B0">
              <w:rPr>
                <w:spacing w:val="0"/>
                <w:sz w:val="20"/>
              </w:rPr>
              <w:t>250</w:t>
            </w:r>
            <w:r w:rsidR="004314BC" w:rsidRPr="00A068B0">
              <w:rPr>
                <w:spacing w:val="0"/>
                <w:sz w:val="20"/>
              </w:rPr>
              <w:t xml:space="preserve"> </w:t>
            </w:r>
            <w:r w:rsidRPr="00A068B0">
              <w:rPr>
                <w:spacing w:val="0"/>
                <w:sz w:val="20"/>
              </w:rPr>
              <w:t>ms</w:t>
            </w:r>
          </w:p>
        </w:tc>
        <w:tc>
          <w:tcPr>
            <w:tcW w:w="1417" w:type="dxa"/>
            <w:gridSpan w:val="3"/>
          </w:tcPr>
          <w:p w14:paraId="517EB39E" w14:textId="77777777" w:rsidR="0029104E" w:rsidRPr="00A068B0" w:rsidRDefault="0029104E" w:rsidP="00A068B0">
            <w:pPr>
              <w:spacing w:before="120" w:after="120"/>
              <w:rPr>
                <w:spacing w:val="0"/>
                <w:sz w:val="20"/>
              </w:rPr>
            </w:pPr>
          </w:p>
        </w:tc>
        <w:tc>
          <w:tcPr>
            <w:tcW w:w="1560" w:type="dxa"/>
            <w:gridSpan w:val="2"/>
          </w:tcPr>
          <w:p w14:paraId="04BDA505" w14:textId="77777777" w:rsidR="0029104E" w:rsidRPr="00A068B0" w:rsidRDefault="0029104E" w:rsidP="00A068B0">
            <w:pPr>
              <w:spacing w:before="120" w:after="120"/>
              <w:rPr>
                <w:spacing w:val="0"/>
                <w:sz w:val="20"/>
              </w:rPr>
            </w:pPr>
          </w:p>
        </w:tc>
      </w:tr>
      <w:tr w:rsidR="0029104E" w:rsidRPr="003B2076" w14:paraId="6630D63B" w14:textId="77777777" w:rsidTr="00D22790">
        <w:tc>
          <w:tcPr>
            <w:tcW w:w="3113" w:type="dxa"/>
            <w:gridSpan w:val="6"/>
          </w:tcPr>
          <w:p w14:paraId="44CD0288" w14:textId="77777777" w:rsidR="0029104E" w:rsidRPr="00A068B0" w:rsidRDefault="0029104E" w:rsidP="00A068B0">
            <w:pPr>
              <w:spacing w:before="120" w:after="120"/>
              <w:jc w:val="left"/>
              <w:rPr>
                <w:spacing w:val="0"/>
                <w:sz w:val="20"/>
              </w:rPr>
            </w:pPr>
            <w:r w:rsidRPr="00A068B0">
              <w:rPr>
                <w:spacing w:val="0"/>
                <w:sz w:val="20"/>
              </w:rPr>
              <w:t>Decaying (aperiodic) component of short circuit current*</w:t>
            </w:r>
          </w:p>
        </w:tc>
        <w:tc>
          <w:tcPr>
            <w:tcW w:w="992" w:type="dxa"/>
            <w:gridSpan w:val="2"/>
          </w:tcPr>
          <w:p w14:paraId="07E6E883" w14:textId="77777777" w:rsidR="0029104E" w:rsidRPr="00A068B0" w:rsidRDefault="0029104E" w:rsidP="00A068B0">
            <w:pPr>
              <w:spacing w:before="120" w:after="120"/>
              <w:jc w:val="center"/>
              <w:rPr>
                <w:i/>
                <w:spacing w:val="0"/>
                <w:sz w:val="20"/>
              </w:rPr>
            </w:pPr>
            <w:proofErr w:type="spellStart"/>
            <w:r w:rsidRPr="00A068B0">
              <w:rPr>
                <w:i/>
                <w:spacing w:val="0"/>
                <w:sz w:val="20"/>
              </w:rPr>
              <w:t>i</w:t>
            </w:r>
            <w:r w:rsidRPr="00A068B0">
              <w:rPr>
                <w:i/>
                <w:spacing w:val="0"/>
                <w:sz w:val="20"/>
                <w:vertAlign w:val="subscript"/>
              </w:rPr>
              <w:t>DC</w:t>
            </w:r>
            <w:proofErr w:type="spellEnd"/>
          </w:p>
        </w:tc>
        <w:tc>
          <w:tcPr>
            <w:tcW w:w="993" w:type="dxa"/>
            <w:gridSpan w:val="5"/>
          </w:tcPr>
          <w:p w14:paraId="4072998B" w14:textId="77777777" w:rsidR="0029104E" w:rsidRPr="00A068B0" w:rsidRDefault="0029104E" w:rsidP="00A068B0">
            <w:pPr>
              <w:spacing w:before="120" w:after="120"/>
              <w:rPr>
                <w:spacing w:val="0"/>
                <w:sz w:val="20"/>
              </w:rPr>
            </w:pPr>
          </w:p>
        </w:tc>
        <w:tc>
          <w:tcPr>
            <w:tcW w:w="1418" w:type="dxa"/>
            <w:gridSpan w:val="5"/>
          </w:tcPr>
          <w:p w14:paraId="07794CEE" w14:textId="0AD8C330" w:rsidR="0029104E" w:rsidRPr="00A068B0" w:rsidRDefault="0029104E" w:rsidP="00A068B0">
            <w:pPr>
              <w:spacing w:before="120" w:after="120"/>
              <w:rPr>
                <w:spacing w:val="0"/>
                <w:sz w:val="20"/>
              </w:rPr>
            </w:pPr>
            <w:r w:rsidRPr="00A068B0">
              <w:rPr>
                <w:spacing w:val="0"/>
                <w:sz w:val="20"/>
              </w:rPr>
              <w:t>500</w:t>
            </w:r>
            <w:r w:rsidR="004314BC" w:rsidRPr="00A068B0">
              <w:rPr>
                <w:spacing w:val="0"/>
                <w:sz w:val="20"/>
              </w:rPr>
              <w:t xml:space="preserve"> </w:t>
            </w:r>
            <w:r w:rsidRPr="00A068B0">
              <w:rPr>
                <w:spacing w:val="0"/>
                <w:sz w:val="20"/>
              </w:rPr>
              <w:t>ms</w:t>
            </w:r>
          </w:p>
        </w:tc>
        <w:tc>
          <w:tcPr>
            <w:tcW w:w="1417" w:type="dxa"/>
            <w:gridSpan w:val="3"/>
          </w:tcPr>
          <w:p w14:paraId="5388FB5C" w14:textId="77777777" w:rsidR="0029104E" w:rsidRPr="00A068B0" w:rsidRDefault="0029104E" w:rsidP="00A068B0">
            <w:pPr>
              <w:spacing w:before="120" w:after="120"/>
              <w:rPr>
                <w:spacing w:val="0"/>
                <w:sz w:val="20"/>
              </w:rPr>
            </w:pPr>
          </w:p>
        </w:tc>
        <w:tc>
          <w:tcPr>
            <w:tcW w:w="1560" w:type="dxa"/>
            <w:gridSpan w:val="2"/>
          </w:tcPr>
          <w:p w14:paraId="491FDB67" w14:textId="77777777" w:rsidR="0029104E" w:rsidRPr="00A068B0" w:rsidRDefault="0029104E" w:rsidP="00A068B0">
            <w:pPr>
              <w:spacing w:before="120" w:after="120"/>
              <w:rPr>
                <w:spacing w:val="0"/>
                <w:sz w:val="20"/>
              </w:rPr>
            </w:pPr>
          </w:p>
        </w:tc>
      </w:tr>
      <w:tr w:rsidR="0029104E" w:rsidRPr="003B2076" w14:paraId="00D58E6B" w14:textId="77777777" w:rsidTr="00D22790">
        <w:tc>
          <w:tcPr>
            <w:tcW w:w="3113" w:type="dxa"/>
            <w:gridSpan w:val="6"/>
          </w:tcPr>
          <w:p w14:paraId="7A979123" w14:textId="77777777" w:rsidR="0029104E" w:rsidRPr="00A068B0" w:rsidRDefault="0029104E" w:rsidP="00A068B0">
            <w:pPr>
              <w:spacing w:before="120" w:after="120"/>
              <w:jc w:val="left"/>
              <w:rPr>
                <w:spacing w:val="0"/>
                <w:sz w:val="20"/>
              </w:rPr>
            </w:pPr>
            <w:r w:rsidRPr="00A068B0">
              <w:rPr>
                <w:spacing w:val="0"/>
                <w:sz w:val="20"/>
              </w:rPr>
              <w:t>Reactance/Resistance Ratio of source*</w:t>
            </w:r>
          </w:p>
        </w:tc>
        <w:tc>
          <w:tcPr>
            <w:tcW w:w="992" w:type="dxa"/>
            <w:gridSpan w:val="2"/>
          </w:tcPr>
          <w:p w14:paraId="23A7E7A6" w14:textId="77777777" w:rsidR="0029104E" w:rsidRPr="00A068B0" w:rsidRDefault="0029104E" w:rsidP="00A068B0">
            <w:pPr>
              <w:spacing w:before="120" w:after="120"/>
              <w:jc w:val="center"/>
              <w:rPr>
                <w:i/>
                <w:spacing w:val="0"/>
                <w:sz w:val="20"/>
              </w:rPr>
            </w:pPr>
            <w:r w:rsidRPr="00A068B0">
              <w:rPr>
                <w:i/>
                <w:spacing w:val="0"/>
                <w:sz w:val="20"/>
                <w:vertAlign w:val="superscript"/>
              </w:rPr>
              <w:t>X</w:t>
            </w:r>
            <w:r w:rsidRPr="00A068B0">
              <w:rPr>
                <w:i/>
                <w:spacing w:val="0"/>
                <w:sz w:val="20"/>
              </w:rPr>
              <w:t>/</w:t>
            </w:r>
            <w:r w:rsidRPr="00A068B0">
              <w:rPr>
                <w:i/>
                <w:spacing w:val="0"/>
                <w:sz w:val="20"/>
                <w:vertAlign w:val="subscript"/>
              </w:rPr>
              <w:t>R</w:t>
            </w:r>
          </w:p>
        </w:tc>
        <w:tc>
          <w:tcPr>
            <w:tcW w:w="993" w:type="dxa"/>
            <w:gridSpan w:val="5"/>
          </w:tcPr>
          <w:p w14:paraId="7B6E8F90" w14:textId="77777777" w:rsidR="0029104E" w:rsidRPr="00A068B0" w:rsidRDefault="0029104E" w:rsidP="00A068B0">
            <w:pPr>
              <w:spacing w:before="120" w:after="120"/>
              <w:rPr>
                <w:spacing w:val="0"/>
                <w:sz w:val="20"/>
              </w:rPr>
            </w:pPr>
          </w:p>
        </w:tc>
        <w:tc>
          <w:tcPr>
            <w:tcW w:w="1418" w:type="dxa"/>
            <w:gridSpan w:val="5"/>
          </w:tcPr>
          <w:p w14:paraId="5B86735C" w14:textId="77777777" w:rsidR="0029104E" w:rsidRPr="00A068B0" w:rsidRDefault="0029104E" w:rsidP="00A068B0">
            <w:pPr>
              <w:spacing w:before="120" w:after="120"/>
              <w:rPr>
                <w:spacing w:val="0"/>
                <w:sz w:val="20"/>
              </w:rPr>
            </w:pPr>
            <w:r w:rsidRPr="00A068B0">
              <w:rPr>
                <w:spacing w:val="0"/>
                <w:sz w:val="20"/>
              </w:rPr>
              <w:t>Time to trip</w:t>
            </w:r>
          </w:p>
        </w:tc>
        <w:tc>
          <w:tcPr>
            <w:tcW w:w="1417" w:type="dxa"/>
            <w:gridSpan w:val="3"/>
          </w:tcPr>
          <w:p w14:paraId="50046790" w14:textId="77777777" w:rsidR="0029104E" w:rsidRPr="00A068B0" w:rsidRDefault="0029104E" w:rsidP="00A068B0">
            <w:pPr>
              <w:spacing w:before="120" w:after="120"/>
              <w:rPr>
                <w:spacing w:val="0"/>
                <w:sz w:val="20"/>
              </w:rPr>
            </w:pPr>
          </w:p>
        </w:tc>
        <w:tc>
          <w:tcPr>
            <w:tcW w:w="1560" w:type="dxa"/>
            <w:gridSpan w:val="2"/>
          </w:tcPr>
          <w:p w14:paraId="5405E2AB" w14:textId="77777777" w:rsidR="0029104E" w:rsidRPr="00A068B0" w:rsidRDefault="0029104E" w:rsidP="00A068B0">
            <w:pPr>
              <w:spacing w:before="120" w:after="120"/>
              <w:rPr>
                <w:spacing w:val="0"/>
                <w:sz w:val="20"/>
              </w:rPr>
            </w:pPr>
            <w:r w:rsidRPr="00A068B0">
              <w:rPr>
                <w:spacing w:val="0"/>
                <w:sz w:val="20"/>
              </w:rPr>
              <w:t>In seconds</w:t>
            </w:r>
          </w:p>
        </w:tc>
      </w:tr>
      <w:tr w:rsidR="0029104E" w:rsidRPr="003B2076" w14:paraId="3DA42BE7" w14:textId="77777777" w:rsidTr="000A6A63">
        <w:tc>
          <w:tcPr>
            <w:tcW w:w="9493" w:type="dxa"/>
            <w:gridSpan w:val="23"/>
          </w:tcPr>
          <w:p w14:paraId="1BC55F9D" w14:textId="18EB1389" w:rsidR="0029104E" w:rsidRPr="00A068B0" w:rsidRDefault="0029104E" w:rsidP="00A068B0">
            <w:pPr>
              <w:spacing w:before="120" w:after="120"/>
              <w:rPr>
                <w:spacing w:val="0"/>
                <w:sz w:val="20"/>
              </w:rPr>
            </w:pPr>
            <w:r w:rsidRPr="00A068B0">
              <w:rPr>
                <w:spacing w:val="0"/>
                <w:sz w:val="20"/>
              </w:rPr>
              <w:t>For rotating machines and linear piston machines the test should produce a 0</w:t>
            </w:r>
            <w:r w:rsidR="004314BC" w:rsidRPr="00A068B0">
              <w:rPr>
                <w:spacing w:val="0"/>
                <w:sz w:val="20"/>
              </w:rPr>
              <w:t xml:space="preserve"> </w:t>
            </w:r>
            <w:r w:rsidRPr="00A068B0">
              <w:rPr>
                <w:spacing w:val="0"/>
                <w:sz w:val="20"/>
              </w:rPr>
              <w:t>s – 2</w:t>
            </w:r>
            <w:r w:rsidR="004314BC" w:rsidRPr="00A068B0">
              <w:rPr>
                <w:spacing w:val="0"/>
                <w:sz w:val="20"/>
              </w:rPr>
              <w:t xml:space="preserve"> </w:t>
            </w:r>
            <w:r w:rsidRPr="00A068B0">
              <w:rPr>
                <w:spacing w:val="0"/>
                <w:sz w:val="20"/>
              </w:rPr>
              <w:t xml:space="preserve">s plot of the short circuit current as seen at the </w:t>
            </w:r>
            <w:r w:rsidRPr="00A068B0">
              <w:rPr>
                <w:b/>
                <w:spacing w:val="0"/>
                <w:sz w:val="20"/>
              </w:rPr>
              <w:t xml:space="preserve">Micro-generator </w:t>
            </w:r>
            <w:r w:rsidRPr="00A068B0">
              <w:rPr>
                <w:spacing w:val="0"/>
                <w:sz w:val="20"/>
              </w:rPr>
              <w:t>terminals.</w:t>
            </w:r>
          </w:p>
          <w:p w14:paraId="7DF1BB1C" w14:textId="77777777" w:rsidR="0029104E" w:rsidRPr="00A068B0" w:rsidRDefault="0029104E" w:rsidP="00A068B0">
            <w:pPr>
              <w:spacing w:before="120" w:after="120"/>
              <w:rPr>
                <w:spacing w:val="0"/>
                <w:sz w:val="20"/>
              </w:rPr>
            </w:pPr>
            <w:r w:rsidRPr="00A068B0">
              <w:rPr>
                <w:spacing w:val="0"/>
                <w:sz w:val="20"/>
              </w:rPr>
              <w:t>* Values for these parameters should be provided where the short circuit duration is sufficiently long to enable interpolation of the plot</w:t>
            </w:r>
          </w:p>
        </w:tc>
      </w:tr>
      <w:tr w:rsidR="0029104E" w:rsidRPr="003B2076" w14:paraId="0D1A1BEA" w14:textId="77777777" w:rsidTr="00D22790">
        <w:trPr>
          <w:trHeight w:val="555"/>
        </w:trPr>
        <w:tc>
          <w:tcPr>
            <w:tcW w:w="8216" w:type="dxa"/>
            <w:gridSpan w:val="22"/>
            <w:shd w:val="clear" w:color="auto" w:fill="D9D9D9"/>
          </w:tcPr>
          <w:p w14:paraId="5E350F6A" w14:textId="77777777" w:rsidR="0029104E" w:rsidRPr="00A068B0" w:rsidRDefault="0029104E" w:rsidP="00A068B0">
            <w:pPr>
              <w:spacing w:before="120" w:after="120"/>
              <w:rPr>
                <w:b/>
                <w:spacing w:val="0"/>
                <w:sz w:val="20"/>
              </w:rPr>
            </w:pPr>
            <w:r w:rsidRPr="00A068B0">
              <w:rPr>
                <w:b/>
                <w:spacing w:val="0"/>
                <w:sz w:val="20"/>
                <w:lang w:eastAsia="en-GB"/>
              </w:rPr>
              <w:t xml:space="preserve">Logic Interface. </w:t>
            </w:r>
          </w:p>
        </w:tc>
        <w:tc>
          <w:tcPr>
            <w:tcW w:w="1277" w:type="dxa"/>
          </w:tcPr>
          <w:p w14:paraId="349D2ED3" w14:textId="77777777" w:rsidR="0029104E" w:rsidRPr="00A068B0" w:rsidRDefault="0029104E" w:rsidP="00A068B0">
            <w:pPr>
              <w:spacing w:before="120" w:after="120"/>
              <w:rPr>
                <w:spacing w:val="0"/>
                <w:sz w:val="20"/>
              </w:rPr>
            </w:pPr>
            <w:r w:rsidRPr="00A068B0">
              <w:rPr>
                <w:spacing w:val="0"/>
                <w:sz w:val="20"/>
                <w:lang w:eastAsia="en-GB"/>
              </w:rPr>
              <w:t>Yes</w:t>
            </w:r>
          </w:p>
        </w:tc>
      </w:tr>
      <w:tr w:rsidR="0029104E" w:rsidRPr="003B2076" w14:paraId="13EEE1C7" w14:textId="77777777" w:rsidTr="00D22790">
        <w:trPr>
          <w:trHeight w:val="555"/>
        </w:trPr>
        <w:tc>
          <w:tcPr>
            <w:tcW w:w="8216" w:type="dxa"/>
            <w:gridSpan w:val="22"/>
            <w:shd w:val="clear" w:color="auto" w:fill="D9D9D9"/>
          </w:tcPr>
          <w:p w14:paraId="3DAD8985" w14:textId="6EAA5C64" w:rsidR="0029104E" w:rsidRPr="00A068B0" w:rsidRDefault="0029104E" w:rsidP="00A068B0">
            <w:pPr>
              <w:spacing w:before="120" w:after="120"/>
              <w:rPr>
                <w:b/>
                <w:spacing w:val="0"/>
                <w:sz w:val="20"/>
              </w:rPr>
            </w:pPr>
            <w:r w:rsidRPr="00A068B0">
              <w:rPr>
                <w:b/>
                <w:spacing w:val="0"/>
                <w:sz w:val="20"/>
              </w:rPr>
              <w:t>Self-Monitoring solid state switching</w:t>
            </w:r>
            <w:r w:rsidRPr="00A068B0">
              <w:rPr>
                <w:b/>
                <w:spacing w:val="0"/>
                <w:sz w:val="20"/>
                <w:lang w:eastAsia="en-GB"/>
              </w:rPr>
              <w:t>:</w:t>
            </w:r>
            <w:r w:rsidRPr="00A068B0">
              <w:rPr>
                <w:spacing w:val="0"/>
                <w:sz w:val="20"/>
              </w:rPr>
              <w:t xml:space="preserve"> No specified test requirements.  Refer to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6</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lang w:eastAsia="en-GB"/>
              </w:rPr>
              <w:t>.</w:t>
            </w:r>
          </w:p>
        </w:tc>
        <w:tc>
          <w:tcPr>
            <w:tcW w:w="1277" w:type="dxa"/>
          </w:tcPr>
          <w:p w14:paraId="45817EEB" w14:textId="77777777" w:rsidR="0029104E" w:rsidRPr="00A068B0" w:rsidRDefault="0029104E" w:rsidP="00A068B0">
            <w:pPr>
              <w:spacing w:before="120" w:after="120"/>
              <w:rPr>
                <w:spacing w:val="0"/>
                <w:sz w:val="20"/>
              </w:rPr>
            </w:pPr>
            <w:r w:rsidRPr="00A068B0">
              <w:rPr>
                <w:spacing w:val="0"/>
                <w:sz w:val="20"/>
              </w:rPr>
              <w:t>Yes/or NA</w:t>
            </w:r>
          </w:p>
        </w:tc>
      </w:tr>
      <w:tr w:rsidR="0029104E" w:rsidRPr="003B2076" w14:paraId="0C83CC40" w14:textId="77777777" w:rsidTr="00D22790">
        <w:trPr>
          <w:trHeight w:val="555"/>
        </w:trPr>
        <w:tc>
          <w:tcPr>
            <w:tcW w:w="8216" w:type="dxa"/>
            <w:gridSpan w:val="22"/>
          </w:tcPr>
          <w:p w14:paraId="4E58520E" w14:textId="79E7A8EB" w:rsidR="0029104E" w:rsidRPr="00A068B0" w:rsidRDefault="0029104E" w:rsidP="00A068B0">
            <w:pPr>
              <w:spacing w:before="120" w:after="120"/>
              <w:rPr>
                <w:spacing w:val="0"/>
                <w:sz w:val="20"/>
              </w:rPr>
            </w:pPr>
            <w:r w:rsidRPr="00A068B0">
              <w:rPr>
                <w:spacing w:val="0"/>
                <w:sz w:val="20"/>
              </w:rPr>
              <w:t xml:space="preserve">It has been verified that in the event of the </w:t>
            </w:r>
            <w:proofErr w:type="gramStart"/>
            <w:r w:rsidRPr="00A068B0">
              <w:rPr>
                <w:spacing w:val="0"/>
                <w:sz w:val="20"/>
              </w:rPr>
              <w:t>solid state</w:t>
            </w:r>
            <w:proofErr w:type="gramEnd"/>
            <w:r w:rsidRPr="00A068B0">
              <w:rPr>
                <w:spacing w:val="0"/>
                <w:sz w:val="20"/>
              </w:rPr>
              <w:t xml:space="preserve"> switching device failing to disconnect the </w:t>
            </w:r>
            <w:r w:rsidRPr="00A068B0">
              <w:rPr>
                <w:b/>
                <w:spacing w:val="0"/>
                <w:sz w:val="20"/>
              </w:rPr>
              <w:t>Micro-generator</w:t>
            </w:r>
            <w:r w:rsidRPr="00A068B0">
              <w:rPr>
                <w:spacing w:val="0"/>
                <w:sz w:val="20"/>
              </w:rPr>
              <w:t xml:space="preserve">, the voltage on the output side of the switching device is reduced to a value below 50 </w:t>
            </w:r>
            <w:r w:rsidR="004314BC" w:rsidRPr="00A068B0">
              <w:rPr>
                <w:spacing w:val="0"/>
                <w:sz w:val="20"/>
              </w:rPr>
              <w:t xml:space="preserve">V </w:t>
            </w:r>
            <w:r w:rsidRPr="00A068B0">
              <w:rPr>
                <w:spacing w:val="0"/>
                <w:sz w:val="20"/>
              </w:rPr>
              <w:t>within 0.5 s.</w:t>
            </w:r>
          </w:p>
        </w:tc>
        <w:tc>
          <w:tcPr>
            <w:tcW w:w="1277" w:type="dxa"/>
          </w:tcPr>
          <w:p w14:paraId="2D50B6DB" w14:textId="77777777" w:rsidR="0029104E" w:rsidRPr="00A068B0" w:rsidRDefault="0029104E" w:rsidP="00A068B0">
            <w:pPr>
              <w:spacing w:before="120" w:after="120"/>
              <w:rPr>
                <w:spacing w:val="0"/>
                <w:sz w:val="20"/>
              </w:rPr>
            </w:pPr>
          </w:p>
        </w:tc>
      </w:tr>
      <w:tr w:rsidR="0029104E" w:rsidRPr="003B2076" w14:paraId="148BB3CF" w14:textId="77777777" w:rsidTr="000A6A63">
        <w:tc>
          <w:tcPr>
            <w:tcW w:w="9493" w:type="dxa"/>
            <w:gridSpan w:val="23"/>
            <w:shd w:val="clear" w:color="auto" w:fill="D9D9D9"/>
          </w:tcPr>
          <w:p w14:paraId="373F5AD0" w14:textId="77777777" w:rsidR="0029104E" w:rsidRPr="00A068B0" w:rsidRDefault="0029104E" w:rsidP="00A068B0">
            <w:pPr>
              <w:spacing w:before="120" w:after="120"/>
              <w:rPr>
                <w:spacing w:val="0"/>
                <w:sz w:val="20"/>
              </w:rPr>
            </w:pPr>
            <w:r w:rsidRPr="00A068B0">
              <w:rPr>
                <w:spacing w:val="0"/>
                <w:sz w:val="20"/>
              </w:rPr>
              <w:t xml:space="preserve">Additional comments </w:t>
            </w:r>
          </w:p>
        </w:tc>
      </w:tr>
      <w:tr w:rsidR="0029104E" w:rsidRPr="003B2076" w14:paraId="3939D7DA" w14:textId="77777777" w:rsidTr="000A6A63">
        <w:tc>
          <w:tcPr>
            <w:tcW w:w="9493" w:type="dxa"/>
            <w:gridSpan w:val="23"/>
          </w:tcPr>
          <w:p w14:paraId="4E7DC24C" w14:textId="77777777" w:rsidR="0029104E" w:rsidRPr="00A068B0" w:rsidRDefault="0029104E" w:rsidP="00A068B0">
            <w:pPr>
              <w:spacing w:before="120" w:after="120"/>
              <w:rPr>
                <w:spacing w:val="0"/>
                <w:lang w:eastAsia="en-GB"/>
              </w:rPr>
            </w:pPr>
          </w:p>
          <w:p w14:paraId="4993BCFE" w14:textId="77777777" w:rsidR="0029104E" w:rsidRPr="00A068B0" w:rsidRDefault="0029104E" w:rsidP="00A068B0">
            <w:pPr>
              <w:spacing w:before="120" w:after="120"/>
              <w:rPr>
                <w:spacing w:val="0"/>
                <w:lang w:eastAsia="en-GB"/>
              </w:rPr>
            </w:pPr>
          </w:p>
          <w:p w14:paraId="43C63EE1" w14:textId="77777777" w:rsidR="0029104E" w:rsidRPr="00A068B0" w:rsidRDefault="0029104E" w:rsidP="00A068B0">
            <w:pPr>
              <w:spacing w:before="120" w:after="120"/>
              <w:rPr>
                <w:spacing w:val="0"/>
                <w:lang w:eastAsia="en-GB"/>
              </w:rPr>
            </w:pPr>
          </w:p>
          <w:p w14:paraId="27671914" w14:textId="77777777" w:rsidR="0029104E" w:rsidRPr="00A068B0" w:rsidRDefault="0029104E" w:rsidP="00A068B0">
            <w:pPr>
              <w:spacing w:before="120" w:after="120"/>
              <w:rPr>
                <w:spacing w:val="0"/>
                <w:lang w:eastAsia="en-GB"/>
              </w:rPr>
            </w:pPr>
          </w:p>
        </w:tc>
      </w:tr>
    </w:tbl>
    <w:p w14:paraId="7B1A99E3" w14:textId="77777777" w:rsidR="0029104E" w:rsidRPr="003B2076" w:rsidRDefault="0029104E" w:rsidP="0029104E"/>
    <w:p w14:paraId="468E958C" w14:textId="77777777" w:rsidR="0029104E" w:rsidRPr="00A068B0" w:rsidRDefault="0029104E" w:rsidP="0029104E">
      <w:pPr>
        <w:rPr>
          <w:sz w:val="20"/>
        </w:rPr>
      </w:pPr>
      <w:r w:rsidRPr="003B2076">
        <w:br w:type="page"/>
      </w:r>
    </w:p>
    <w:p w14:paraId="670BEDE7" w14:textId="77777777" w:rsidR="0029104E" w:rsidRPr="003B2076" w:rsidRDefault="0029104E" w:rsidP="0029104E">
      <w:pPr>
        <w:sectPr w:rsidR="0029104E" w:rsidRPr="003B2076" w:rsidSect="002A7D6F">
          <w:pgSz w:w="11906" w:h="16838"/>
          <w:pgMar w:top="1440" w:right="1440" w:bottom="1440" w:left="1440" w:header="708" w:footer="708" w:gutter="0"/>
          <w:cols w:space="708"/>
          <w:docGrid w:linePitch="360"/>
        </w:sect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5697"/>
      </w:tblGrid>
      <w:tr w:rsidR="0029104E" w:rsidRPr="003B2076" w14:paraId="377B6C76" w14:textId="77777777" w:rsidTr="000A6A63">
        <w:tc>
          <w:tcPr>
            <w:tcW w:w="9064" w:type="dxa"/>
            <w:gridSpan w:val="2"/>
            <w:shd w:val="clear" w:color="auto" w:fill="DBE5F1" w:themeFill="accent1" w:themeFillTint="33"/>
          </w:tcPr>
          <w:p w14:paraId="4FB2B326" w14:textId="77777777" w:rsidR="0029104E" w:rsidRPr="00A068B0" w:rsidRDefault="0029104E" w:rsidP="00A068B0">
            <w:pPr>
              <w:spacing w:before="120" w:after="120"/>
              <w:jc w:val="center"/>
              <w:rPr>
                <w:b/>
                <w:spacing w:val="0"/>
                <w:sz w:val="28"/>
              </w:rPr>
            </w:pPr>
            <w:r w:rsidRPr="00A068B0">
              <w:rPr>
                <w:b/>
                <w:spacing w:val="0"/>
                <w:sz w:val="28"/>
              </w:rPr>
              <w:lastRenderedPageBreak/>
              <w:t>Form D: Micro-generator Decommissioning Confirmation</w:t>
            </w:r>
          </w:p>
          <w:p w14:paraId="40E54B02" w14:textId="18A769CF" w:rsidR="0029104E" w:rsidRPr="00A068B0" w:rsidRDefault="0029104E" w:rsidP="00A068B0">
            <w:pPr>
              <w:spacing w:before="120" w:after="120"/>
              <w:rPr>
                <w:spacing w:val="0"/>
                <w:sz w:val="24"/>
                <w:lang w:eastAsia="en-GB"/>
              </w:rPr>
            </w:pPr>
            <w:r w:rsidRPr="00A068B0">
              <w:rPr>
                <w:b/>
                <w:spacing w:val="0"/>
                <w:sz w:val="20"/>
              </w:rPr>
              <w:t>Micro-generator</w:t>
            </w:r>
            <w:r w:rsidRPr="00A068B0">
              <w:rPr>
                <w:spacing w:val="0"/>
                <w:sz w:val="20"/>
              </w:rPr>
              <w:t xml:space="preserve"> </w:t>
            </w:r>
            <w:r w:rsidRPr="00A068B0">
              <w:rPr>
                <w:spacing w:val="0"/>
                <w:sz w:val="20"/>
                <w:lang w:eastAsia="en-GB"/>
              </w:rPr>
              <w:t xml:space="preserve">de-commissioning form and declaration, to be provided to the </w:t>
            </w:r>
            <w:r w:rsidRPr="00A068B0">
              <w:rPr>
                <w:b/>
                <w:spacing w:val="0"/>
                <w:sz w:val="20"/>
                <w:lang w:eastAsia="en-GB"/>
              </w:rPr>
              <w:t>DNO</w:t>
            </w:r>
            <w:r w:rsidRPr="00A068B0">
              <w:rPr>
                <w:spacing w:val="0"/>
                <w:sz w:val="20"/>
                <w:lang w:eastAsia="en-GB"/>
              </w:rPr>
              <w:t xml:space="preserve"> by the </w:t>
            </w:r>
            <w:r w:rsidRPr="00A068B0">
              <w:rPr>
                <w:b/>
                <w:spacing w:val="0"/>
                <w:sz w:val="20"/>
                <w:lang w:eastAsia="en-GB"/>
              </w:rPr>
              <w:t>Installer</w:t>
            </w:r>
            <w:r w:rsidRPr="00A068B0">
              <w:rPr>
                <w:spacing w:val="0"/>
                <w:sz w:val="20"/>
                <w:lang w:eastAsia="en-GB"/>
              </w:rPr>
              <w:t xml:space="preserve"> no later than 28 days after de-commissioning all, or some of the </w:t>
            </w:r>
            <w:r w:rsidRPr="00A068B0">
              <w:rPr>
                <w:b/>
                <w:spacing w:val="0"/>
                <w:sz w:val="20"/>
              </w:rPr>
              <w:t>Micro-generators</w:t>
            </w:r>
            <w:r w:rsidRPr="00A068B0">
              <w:rPr>
                <w:spacing w:val="0"/>
                <w:sz w:val="20"/>
                <w:lang w:eastAsia="en-GB"/>
              </w:rPr>
              <w:t xml:space="preserve"> in a </w:t>
            </w:r>
            <w:r w:rsidRPr="00A068B0">
              <w:rPr>
                <w:b/>
                <w:spacing w:val="0"/>
                <w:sz w:val="20"/>
                <w:lang w:eastAsia="en-GB"/>
              </w:rPr>
              <w:t>Customer’s Installation</w:t>
            </w:r>
            <w:r w:rsidRPr="00A068B0">
              <w:rPr>
                <w:spacing w:val="0"/>
                <w:sz w:val="20"/>
                <w:lang w:eastAsia="en-GB"/>
              </w:rPr>
              <w:t>.</w:t>
            </w:r>
          </w:p>
        </w:tc>
      </w:tr>
      <w:tr w:rsidR="0029104E" w:rsidRPr="003B2076" w14:paraId="065CF707" w14:textId="77777777" w:rsidTr="000A6A63">
        <w:tc>
          <w:tcPr>
            <w:tcW w:w="9064" w:type="dxa"/>
            <w:gridSpan w:val="2"/>
          </w:tcPr>
          <w:p w14:paraId="14FCB174" w14:textId="77777777" w:rsidR="0029104E" w:rsidRPr="00A068B0" w:rsidRDefault="0029104E" w:rsidP="00A068B0">
            <w:pPr>
              <w:spacing w:before="120" w:after="120"/>
              <w:rPr>
                <w:spacing w:val="0"/>
                <w:sz w:val="24"/>
                <w:lang w:eastAsia="en-GB"/>
              </w:rPr>
            </w:pPr>
            <w:r w:rsidRPr="00A068B0">
              <w:rPr>
                <w:spacing w:val="0"/>
                <w:lang w:eastAsia="en-GB"/>
              </w:rPr>
              <w:t xml:space="preserve">To </w:t>
            </w:r>
            <w:r w:rsidRPr="00A068B0">
              <w:rPr>
                <w:spacing w:val="0"/>
                <w:lang w:eastAsia="en-GB"/>
              </w:rPr>
              <w:tab/>
              <w:t>ABC electricity distribution                             DNO</w:t>
            </w:r>
          </w:p>
          <w:p w14:paraId="04DF5217" w14:textId="6992D8E1" w:rsidR="0029104E" w:rsidRPr="00A068B0" w:rsidRDefault="0029104E" w:rsidP="00A068B0">
            <w:pPr>
              <w:spacing w:before="120" w:after="120"/>
              <w:rPr>
                <w:spacing w:val="0"/>
                <w:sz w:val="24"/>
                <w:lang w:eastAsia="en-GB"/>
              </w:rPr>
            </w:pPr>
            <w:r w:rsidRPr="00A068B0">
              <w:rPr>
                <w:spacing w:val="0"/>
                <w:lang w:eastAsia="en-GB"/>
              </w:rPr>
              <w:t>99 West St, Imaginary Town, ZZ99 9AA        abced@wxyz.com</w:t>
            </w:r>
          </w:p>
        </w:tc>
      </w:tr>
      <w:tr w:rsidR="0029104E" w:rsidRPr="003B2076" w14:paraId="652FD19D" w14:textId="77777777" w:rsidTr="000A6A63">
        <w:tc>
          <w:tcPr>
            <w:tcW w:w="9064" w:type="dxa"/>
            <w:gridSpan w:val="2"/>
            <w:shd w:val="clear" w:color="auto" w:fill="D9D9D9" w:themeFill="background1" w:themeFillShade="D9"/>
            <w:vAlign w:val="center"/>
          </w:tcPr>
          <w:p w14:paraId="377D83A3" w14:textId="77777777" w:rsidR="0029104E" w:rsidRPr="00A068B0" w:rsidRDefault="0029104E" w:rsidP="00A068B0">
            <w:pPr>
              <w:spacing w:before="120" w:after="120"/>
              <w:rPr>
                <w:spacing w:val="0"/>
                <w:sz w:val="24"/>
                <w:highlight w:val="yellow"/>
              </w:rPr>
            </w:pPr>
            <w:r w:rsidRPr="00A068B0">
              <w:rPr>
                <w:b/>
                <w:spacing w:val="0"/>
                <w:sz w:val="20"/>
              </w:rPr>
              <w:t>Customer Details:</w:t>
            </w:r>
          </w:p>
        </w:tc>
      </w:tr>
      <w:tr w:rsidR="0029104E" w:rsidRPr="003B2076" w14:paraId="3FA5804A" w14:textId="77777777" w:rsidTr="000A6A63">
        <w:tc>
          <w:tcPr>
            <w:tcW w:w="3367" w:type="dxa"/>
            <w:vAlign w:val="center"/>
          </w:tcPr>
          <w:p w14:paraId="76896639" w14:textId="77777777" w:rsidR="0029104E" w:rsidRPr="00A068B0" w:rsidRDefault="0029104E" w:rsidP="00A068B0">
            <w:pPr>
              <w:spacing w:before="120" w:after="120"/>
              <w:rPr>
                <w:spacing w:val="0"/>
                <w:highlight w:val="yellow"/>
              </w:rPr>
            </w:pPr>
            <w:r w:rsidRPr="00A068B0">
              <w:rPr>
                <w:b/>
                <w:spacing w:val="0"/>
                <w:sz w:val="20"/>
              </w:rPr>
              <w:t>Customer</w:t>
            </w:r>
            <w:r w:rsidRPr="00A068B0">
              <w:rPr>
                <w:spacing w:val="0"/>
                <w:sz w:val="20"/>
              </w:rPr>
              <w:t xml:space="preserve"> (name)</w:t>
            </w:r>
          </w:p>
        </w:tc>
        <w:tc>
          <w:tcPr>
            <w:tcW w:w="5697" w:type="dxa"/>
          </w:tcPr>
          <w:p w14:paraId="10239205" w14:textId="77777777" w:rsidR="0029104E" w:rsidRPr="00A068B0" w:rsidRDefault="0029104E" w:rsidP="00A068B0">
            <w:pPr>
              <w:spacing w:before="120" w:after="120"/>
              <w:rPr>
                <w:spacing w:val="0"/>
                <w:sz w:val="24"/>
                <w:highlight w:val="yellow"/>
              </w:rPr>
            </w:pPr>
          </w:p>
        </w:tc>
      </w:tr>
      <w:tr w:rsidR="0029104E" w:rsidRPr="003B2076" w14:paraId="2B08CE2D" w14:textId="77777777" w:rsidTr="000A6A63">
        <w:tc>
          <w:tcPr>
            <w:tcW w:w="3367" w:type="dxa"/>
            <w:vAlign w:val="center"/>
          </w:tcPr>
          <w:p w14:paraId="4B3772BF" w14:textId="77777777" w:rsidR="0029104E" w:rsidRPr="00A068B0" w:rsidRDefault="0029104E" w:rsidP="00A068B0">
            <w:pPr>
              <w:spacing w:before="120" w:after="120"/>
              <w:rPr>
                <w:spacing w:val="0"/>
                <w:highlight w:val="yellow"/>
              </w:rPr>
            </w:pPr>
            <w:r w:rsidRPr="00A068B0">
              <w:rPr>
                <w:spacing w:val="0"/>
                <w:sz w:val="20"/>
              </w:rPr>
              <w:t>Address</w:t>
            </w:r>
          </w:p>
        </w:tc>
        <w:tc>
          <w:tcPr>
            <w:tcW w:w="5697" w:type="dxa"/>
          </w:tcPr>
          <w:p w14:paraId="2939D764" w14:textId="77777777" w:rsidR="0029104E" w:rsidRPr="00A068B0" w:rsidRDefault="0029104E" w:rsidP="00A068B0">
            <w:pPr>
              <w:spacing w:before="120" w:after="120"/>
              <w:rPr>
                <w:spacing w:val="0"/>
                <w:sz w:val="24"/>
                <w:highlight w:val="yellow"/>
              </w:rPr>
            </w:pPr>
          </w:p>
        </w:tc>
      </w:tr>
      <w:tr w:rsidR="0029104E" w:rsidRPr="003B2076" w14:paraId="6FFE3ABF" w14:textId="77777777" w:rsidTr="000A6A63">
        <w:tc>
          <w:tcPr>
            <w:tcW w:w="3367" w:type="dxa"/>
            <w:vAlign w:val="center"/>
          </w:tcPr>
          <w:p w14:paraId="0BDA6CB1" w14:textId="77777777" w:rsidR="0029104E" w:rsidRPr="00A068B0" w:rsidRDefault="0029104E" w:rsidP="00A068B0">
            <w:pPr>
              <w:spacing w:before="120" w:after="120"/>
              <w:rPr>
                <w:spacing w:val="0"/>
                <w:highlight w:val="yellow"/>
              </w:rPr>
            </w:pPr>
            <w:r w:rsidRPr="00A068B0">
              <w:rPr>
                <w:spacing w:val="0"/>
                <w:sz w:val="20"/>
              </w:rPr>
              <w:t>Post Code</w:t>
            </w:r>
          </w:p>
        </w:tc>
        <w:tc>
          <w:tcPr>
            <w:tcW w:w="5697" w:type="dxa"/>
          </w:tcPr>
          <w:p w14:paraId="55887BB2" w14:textId="77777777" w:rsidR="0029104E" w:rsidRPr="00A068B0" w:rsidRDefault="0029104E" w:rsidP="00A068B0">
            <w:pPr>
              <w:spacing w:before="120" w:after="120"/>
              <w:rPr>
                <w:spacing w:val="0"/>
                <w:sz w:val="24"/>
                <w:highlight w:val="yellow"/>
              </w:rPr>
            </w:pPr>
          </w:p>
        </w:tc>
      </w:tr>
      <w:tr w:rsidR="0029104E" w:rsidRPr="003B2076" w14:paraId="2C21FD51" w14:textId="77777777" w:rsidTr="000A6A63">
        <w:tc>
          <w:tcPr>
            <w:tcW w:w="3367" w:type="dxa"/>
            <w:vAlign w:val="center"/>
          </w:tcPr>
          <w:p w14:paraId="07209E7C" w14:textId="77777777" w:rsidR="0029104E" w:rsidRPr="00A068B0" w:rsidRDefault="0029104E" w:rsidP="00A068B0">
            <w:pPr>
              <w:spacing w:before="120" w:after="120"/>
              <w:rPr>
                <w:spacing w:val="0"/>
                <w:highlight w:val="yellow"/>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5697" w:type="dxa"/>
          </w:tcPr>
          <w:p w14:paraId="096CC082" w14:textId="77777777" w:rsidR="0029104E" w:rsidRPr="00A068B0" w:rsidRDefault="0029104E" w:rsidP="00A068B0">
            <w:pPr>
              <w:spacing w:before="120" w:after="120"/>
              <w:rPr>
                <w:spacing w:val="0"/>
                <w:sz w:val="24"/>
                <w:highlight w:val="yellow"/>
              </w:rPr>
            </w:pPr>
          </w:p>
        </w:tc>
      </w:tr>
      <w:tr w:rsidR="0029104E" w:rsidRPr="003B2076" w14:paraId="66D09CA7" w14:textId="77777777" w:rsidTr="000A6A63">
        <w:tc>
          <w:tcPr>
            <w:tcW w:w="3367" w:type="dxa"/>
            <w:vAlign w:val="center"/>
          </w:tcPr>
          <w:p w14:paraId="2EFFC7D8" w14:textId="77777777" w:rsidR="0029104E" w:rsidRPr="00A068B0" w:rsidRDefault="0029104E" w:rsidP="00A068B0">
            <w:pPr>
              <w:spacing w:before="120" w:after="120"/>
              <w:rPr>
                <w:spacing w:val="0"/>
                <w:highlight w:val="yellow"/>
                <w:lang w:eastAsia="en-GB"/>
              </w:rPr>
            </w:pPr>
            <w:r w:rsidRPr="00A068B0">
              <w:rPr>
                <w:spacing w:val="0"/>
                <w:sz w:val="20"/>
              </w:rPr>
              <w:t>Telephone number</w:t>
            </w:r>
          </w:p>
        </w:tc>
        <w:tc>
          <w:tcPr>
            <w:tcW w:w="5697" w:type="dxa"/>
          </w:tcPr>
          <w:p w14:paraId="25A284E2" w14:textId="77777777" w:rsidR="0029104E" w:rsidRPr="00A068B0" w:rsidRDefault="0029104E" w:rsidP="00A068B0">
            <w:pPr>
              <w:spacing w:before="120" w:after="120"/>
              <w:rPr>
                <w:spacing w:val="0"/>
                <w:sz w:val="24"/>
                <w:highlight w:val="yellow"/>
                <w:lang w:eastAsia="en-GB"/>
              </w:rPr>
            </w:pPr>
          </w:p>
        </w:tc>
      </w:tr>
      <w:tr w:rsidR="0029104E" w:rsidRPr="003B2076" w14:paraId="4167F605" w14:textId="77777777" w:rsidTr="000A6A63">
        <w:tc>
          <w:tcPr>
            <w:tcW w:w="3367" w:type="dxa"/>
            <w:vAlign w:val="center"/>
          </w:tcPr>
          <w:p w14:paraId="6C16A89A" w14:textId="77777777" w:rsidR="0029104E" w:rsidRPr="00A068B0" w:rsidRDefault="0029104E" w:rsidP="00A068B0">
            <w:pPr>
              <w:spacing w:before="120" w:after="120"/>
              <w:rPr>
                <w:spacing w:val="0"/>
                <w:highlight w:val="yellow"/>
              </w:rPr>
            </w:pPr>
            <w:r w:rsidRPr="00A068B0">
              <w:rPr>
                <w:spacing w:val="0"/>
                <w:sz w:val="20"/>
              </w:rPr>
              <w:t>E-mail address</w:t>
            </w:r>
          </w:p>
        </w:tc>
        <w:tc>
          <w:tcPr>
            <w:tcW w:w="5697" w:type="dxa"/>
          </w:tcPr>
          <w:p w14:paraId="3C4F1867" w14:textId="77777777" w:rsidR="0029104E" w:rsidRPr="00A068B0" w:rsidRDefault="0029104E" w:rsidP="00A068B0">
            <w:pPr>
              <w:spacing w:before="120" w:after="120"/>
              <w:rPr>
                <w:spacing w:val="0"/>
                <w:sz w:val="24"/>
                <w:highlight w:val="yellow"/>
              </w:rPr>
            </w:pPr>
          </w:p>
        </w:tc>
      </w:tr>
      <w:tr w:rsidR="0029104E" w:rsidRPr="003B2076" w14:paraId="10DFD37A" w14:textId="77777777" w:rsidTr="000A6A63">
        <w:tc>
          <w:tcPr>
            <w:tcW w:w="3367" w:type="dxa"/>
            <w:vAlign w:val="center"/>
          </w:tcPr>
          <w:p w14:paraId="4C55E60C" w14:textId="77777777" w:rsidR="0029104E" w:rsidRPr="00A068B0" w:rsidRDefault="0029104E" w:rsidP="00A068B0">
            <w:pPr>
              <w:spacing w:before="120" w:after="120"/>
              <w:rPr>
                <w:spacing w:val="0"/>
                <w:highlight w:val="yellow"/>
                <w:lang w:eastAsia="en-GB"/>
              </w:rPr>
            </w:pPr>
            <w:r w:rsidRPr="00A068B0">
              <w:rPr>
                <w:spacing w:val="0"/>
                <w:sz w:val="20"/>
              </w:rPr>
              <w:t>MPAN(s)</w:t>
            </w:r>
          </w:p>
        </w:tc>
        <w:tc>
          <w:tcPr>
            <w:tcW w:w="5697" w:type="dxa"/>
          </w:tcPr>
          <w:p w14:paraId="16673819" w14:textId="77777777" w:rsidR="0029104E" w:rsidRPr="00A068B0" w:rsidRDefault="0029104E" w:rsidP="00A068B0">
            <w:pPr>
              <w:spacing w:before="120" w:after="120"/>
              <w:rPr>
                <w:spacing w:val="0"/>
                <w:sz w:val="24"/>
                <w:highlight w:val="yellow"/>
                <w:lang w:eastAsia="en-GB"/>
              </w:rPr>
            </w:pPr>
          </w:p>
        </w:tc>
      </w:tr>
      <w:tr w:rsidR="0029104E" w:rsidRPr="003B2076" w14:paraId="7C826323" w14:textId="77777777" w:rsidTr="000A6A63">
        <w:tc>
          <w:tcPr>
            <w:tcW w:w="9064" w:type="dxa"/>
            <w:gridSpan w:val="2"/>
            <w:shd w:val="clear" w:color="auto" w:fill="BFBFBF" w:themeFill="background1" w:themeFillShade="BF"/>
            <w:vAlign w:val="center"/>
          </w:tcPr>
          <w:p w14:paraId="75C0B23A" w14:textId="77777777" w:rsidR="0029104E" w:rsidRPr="00A068B0" w:rsidRDefault="0029104E" w:rsidP="00A068B0">
            <w:pPr>
              <w:spacing w:before="120" w:after="120"/>
              <w:rPr>
                <w:spacing w:val="0"/>
                <w:sz w:val="24"/>
                <w:highlight w:val="yellow"/>
                <w:lang w:eastAsia="en-GB"/>
              </w:rPr>
            </w:pPr>
            <w:r w:rsidRPr="00A068B0">
              <w:rPr>
                <w:b/>
                <w:spacing w:val="0"/>
                <w:sz w:val="20"/>
              </w:rPr>
              <w:t>Installer Details:</w:t>
            </w:r>
          </w:p>
        </w:tc>
      </w:tr>
      <w:tr w:rsidR="0029104E" w:rsidRPr="003B2076" w14:paraId="79097920" w14:textId="77777777" w:rsidTr="000A6A63">
        <w:tc>
          <w:tcPr>
            <w:tcW w:w="3367" w:type="dxa"/>
            <w:vAlign w:val="center"/>
          </w:tcPr>
          <w:p w14:paraId="31223086" w14:textId="77777777" w:rsidR="0029104E" w:rsidRPr="00A068B0" w:rsidRDefault="0029104E" w:rsidP="00A068B0">
            <w:pPr>
              <w:spacing w:before="120" w:after="120"/>
              <w:rPr>
                <w:spacing w:val="0"/>
                <w:sz w:val="20"/>
              </w:rPr>
            </w:pPr>
            <w:r w:rsidRPr="00A068B0">
              <w:rPr>
                <w:b/>
                <w:spacing w:val="0"/>
                <w:sz w:val="20"/>
              </w:rPr>
              <w:t>Installer</w:t>
            </w:r>
          </w:p>
        </w:tc>
        <w:tc>
          <w:tcPr>
            <w:tcW w:w="5697" w:type="dxa"/>
          </w:tcPr>
          <w:p w14:paraId="07AC536F" w14:textId="77777777" w:rsidR="0029104E" w:rsidRPr="00A068B0" w:rsidRDefault="0029104E" w:rsidP="00A068B0">
            <w:pPr>
              <w:spacing w:before="120" w:after="120"/>
              <w:rPr>
                <w:spacing w:val="0"/>
                <w:sz w:val="24"/>
                <w:highlight w:val="yellow"/>
                <w:lang w:eastAsia="en-GB"/>
              </w:rPr>
            </w:pPr>
          </w:p>
        </w:tc>
      </w:tr>
      <w:tr w:rsidR="0029104E" w:rsidRPr="003B2076" w14:paraId="743B599C" w14:textId="77777777" w:rsidTr="000A6A63">
        <w:tc>
          <w:tcPr>
            <w:tcW w:w="3367" w:type="dxa"/>
            <w:vAlign w:val="center"/>
          </w:tcPr>
          <w:p w14:paraId="7B78BC7A" w14:textId="77777777" w:rsidR="0029104E" w:rsidRPr="00A068B0" w:rsidRDefault="0029104E" w:rsidP="00A068B0">
            <w:pPr>
              <w:spacing w:before="120" w:after="120"/>
              <w:rPr>
                <w:spacing w:val="0"/>
                <w:sz w:val="20"/>
              </w:rPr>
            </w:pPr>
            <w:r w:rsidRPr="00A068B0">
              <w:rPr>
                <w:spacing w:val="0"/>
                <w:sz w:val="20"/>
              </w:rPr>
              <w:t>Accreditation / Qualification</w:t>
            </w:r>
          </w:p>
        </w:tc>
        <w:tc>
          <w:tcPr>
            <w:tcW w:w="5697" w:type="dxa"/>
          </w:tcPr>
          <w:p w14:paraId="61E39E43" w14:textId="77777777" w:rsidR="0029104E" w:rsidRPr="00A068B0" w:rsidRDefault="0029104E" w:rsidP="00A068B0">
            <w:pPr>
              <w:spacing w:before="120" w:after="120"/>
              <w:rPr>
                <w:spacing w:val="0"/>
                <w:sz w:val="24"/>
                <w:highlight w:val="yellow"/>
                <w:lang w:eastAsia="en-GB"/>
              </w:rPr>
            </w:pPr>
          </w:p>
        </w:tc>
      </w:tr>
      <w:tr w:rsidR="0029104E" w:rsidRPr="003B2076" w14:paraId="609C2844" w14:textId="77777777" w:rsidTr="000A6A63">
        <w:tc>
          <w:tcPr>
            <w:tcW w:w="3367" w:type="dxa"/>
            <w:vAlign w:val="center"/>
          </w:tcPr>
          <w:p w14:paraId="23E9BDBE" w14:textId="77777777" w:rsidR="0029104E" w:rsidRPr="00A068B0" w:rsidRDefault="0029104E" w:rsidP="00A068B0">
            <w:pPr>
              <w:spacing w:before="120" w:after="120"/>
              <w:rPr>
                <w:spacing w:val="0"/>
                <w:sz w:val="20"/>
              </w:rPr>
            </w:pPr>
            <w:r w:rsidRPr="00A068B0">
              <w:rPr>
                <w:spacing w:val="0"/>
                <w:sz w:val="20"/>
              </w:rPr>
              <w:t xml:space="preserve">Address </w:t>
            </w:r>
          </w:p>
        </w:tc>
        <w:tc>
          <w:tcPr>
            <w:tcW w:w="5697" w:type="dxa"/>
          </w:tcPr>
          <w:p w14:paraId="5920F677" w14:textId="77777777" w:rsidR="0029104E" w:rsidRPr="00A068B0" w:rsidRDefault="0029104E" w:rsidP="00A068B0">
            <w:pPr>
              <w:spacing w:before="120" w:after="120"/>
              <w:rPr>
                <w:spacing w:val="0"/>
                <w:sz w:val="24"/>
                <w:highlight w:val="yellow"/>
                <w:lang w:eastAsia="en-GB"/>
              </w:rPr>
            </w:pPr>
          </w:p>
        </w:tc>
      </w:tr>
      <w:tr w:rsidR="0029104E" w:rsidRPr="003B2076" w14:paraId="6E7B468E" w14:textId="77777777" w:rsidTr="000A6A63">
        <w:tc>
          <w:tcPr>
            <w:tcW w:w="3367" w:type="dxa"/>
            <w:vAlign w:val="center"/>
          </w:tcPr>
          <w:p w14:paraId="61C1AE44" w14:textId="77777777" w:rsidR="0029104E" w:rsidRPr="00A068B0" w:rsidRDefault="0029104E" w:rsidP="00A068B0">
            <w:pPr>
              <w:spacing w:before="120" w:after="120"/>
              <w:rPr>
                <w:spacing w:val="0"/>
                <w:sz w:val="20"/>
              </w:rPr>
            </w:pPr>
            <w:r w:rsidRPr="00A068B0">
              <w:rPr>
                <w:spacing w:val="0"/>
                <w:sz w:val="20"/>
              </w:rPr>
              <w:t>Post Code</w:t>
            </w:r>
          </w:p>
        </w:tc>
        <w:tc>
          <w:tcPr>
            <w:tcW w:w="5697" w:type="dxa"/>
          </w:tcPr>
          <w:p w14:paraId="5E474051" w14:textId="77777777" w:rsidR="0029104E" w:rsidRPr="00A068B0" w:rsidRDefault="0029104E" w:rsidP="00A068B0">
            <w:pPr>
              <w:spacing w:before="120" w:after="120"/>
              <w:rPr>
                <w:spacing w:val="0"/>
                <w:sz w:val="24"/>
                <w:highlight w:val="yellow"/>
                <w:lang w:eastAsia="en-GB"/>
              </w:rPr>
            </w:pPr>
          </w:p>
        </w:tc>
      </w:tr>
      <w:tr w:rsidR="0029104E" w:rsidRPr="003B2076" w14:paraId="0E7B26D1" w14:textId="77777777" w:rsidTr="000A6A63">
        <w:tc>
          <w:tcPr>
            <w:tcW w:w="3367" w:type="dxa"/>
            <w:vAlign w:val="center"/>
          </w:tcPr>
          <w:p w14:paraId="0A4E9B58" w14:textId="77777777" w:rsidR="0029104E" w:rsidRPr="00A068B0" w:rsidRDefault="0029104E" w:rsidP="00A068B0">
            <w:pPr>
              <w:spacing w:before="120" w:after="120"/>
              <w:rPr>
                <w:spacing w:val="0"/>
                <w:sz w:val="20"/>
              </w:rPr>
            </w:pPr>
            <w:r w:rsidRPr="00A068B0">
              <w:rPr>
                <w:spacing w:val="0"/>
                <w:sz w:val="20"/>
              </w:rPr>
              <w:t>Contact person</w:t>
            </w:r>
          </w:p>
        </w:tc>
        <w:tc>
          <w:tcPr>
            <w:tcW w:w="5697" w:type="dxa"/>
          </w:tcPr>
          <w:p w14:paraId="04AA25DC" w14:textId="77777777" w:rsidR="0029104E" w:rsidRPr="00A068B0" w:rsidRDefault="0029104E" w:rsidP="00A068B0">
            <w:pPr>
              <w:spacing w:before="120" w:after="120"/>
              <w:rPr>
                <w:spacing w:val="0"/>
                <w:sz w:val="24"/>
                <w:highlight w:val="yellow"/>
              </w:rPr>
            </w:pPr>
          </w:p>
        </w:tc>
      </w:tr>
      <w:tr w:rsidR="0029104E" w:rsidRPr="003B2076" w14:paraId="474605C7" w14:textId="77777777" w:rsidTr="000A6A63">
        <w:tc>
          <w:tcPr>
            <w:tcW w:w="3367" w:type="dxa"/>
            <w:vAlign w:val="center"/>
          </w:tcPr>
          <w:p w14:paraId="258CD4C1" w14:textId="77777777" w:rsidR="0029104E" w:rsidRPr="00A068B0" w:rsidRDefault="0029104E" w:rsidP="00A068B0">
            <w:pPr>
              <w:spacing w:before="120" w:after="120"/>
              <w:rPr>
                <w:spacing w:val="0"/>
                <w:sz w:val="20"/>
              </w:rPr>
            </w:pPr>
            <w:r w:rsidRPr="00A068B0">
              <w:rPr>
                <w:spacing w:val="0"/>
                <w:sz w:val="20"/>
              </w:rPr>
              <w:t>Telephone Number</w:t>
            </w:r>
          </w:p>
        </w:tc>
        <w:tc>
          <w:tcPr>
            <w:tcW w:w="5697" w:type="dxa"/>
          </w:tcPr>
          <w:p w14:paraId="26CAA5C4" w14:textId="77777777" w:rsidR="0029104E" w:rsidRPr="00A068B0" w:rsidRDefault="0029104E" w:rsidP="00A068B0">
            <w:pPr>
              <w:spacing w:before="120" w:after="120"/>
              <w:rPr>
                <w:spacing w:val="0"/>
                <w:sz w:val="24"/>
                <w:highlight w:val="yellow"/>
                <w:lang w:eastAsia="en-GB"/>
              </w:rPr>
            </w:pPr>
          </w:p>
        </w:tc>
      </w:tr>
      <w:tr w:rsidR="0029104E" w:rsidRPr="003B2076" w14:paraId="7A2E03AC" w14:textId="77777777" w:rsidTr="000A6A63">
        <w:tc>
          <w:tcPr>
            <w:tcW w:w="3367" w:type="dxa"/>
            <w:vAlign w:val="center"/>
          </w:tcPr>
          <w:p w14:paraId="64587842" w14:textId="77777777" w:rsidR="0029104E" w:rsidRPr="00A068B0" w:rsidRDefault="0029104E" w:rsidP="00A068B0">
            <w:pPr>
              <w:spacing w:before="120" w:after="120"/>
              <w:rPr>
                <w:spacing w:val="0"/>
                <w:sz w:val="20"/>
              </w:rPr>
            </w:pPr>
            <w:r w:rsidRPr="00A068B0">
              <w:rPr>
                <w:spacing w:val="0"/>
                <w:sz w:val="20"/>
              </w:rPr>
              <w:t>E-mail address</w:t>
            </w:r>
          </w:p>
        </w:tc>
        <w:tc>
          <w:tcPr>
            <w:tcW w:w="5697" w:type="dxa"/>
          </w:tcPr>
          <w:p w14:paraId="310A7B6E" w14:textId="77777777" w:rsidR="0029104E" w:rsidRPr="00A068B0" w:rsidRDefault="0029104E" w:rsidP="00A068B0">
            <w:pPr>
              <w:spacing w:before="120" w:after="120"/>
              <w:rPr>
                <w:spacing w:val="0"/>
                <w:sz w:val="24"/>
                <w:highlight w:val="yellow"/>
                <w:lang w:eastAsia="en-GB"/>
              </w:rPr>
            </w:pPr>
          </w:p>
        </w:tc>
      </w:tr>
      <w:tr w:rsidR="00DF659F" w:rsidRPr="003B2076" w14:paraId="464E6DC8" w14:textId="77777777" w:rsidTr="00A068B0">
        <w:tc>
          <w:tcPr>
            <w:tcW w:w="9064" w:type="dxa"/>
            <w:gridSpan w:val="2"/>
            <w:shd w:val="clear" w:color="auto" w:fill="BFBFBF" w:themeFill="background1" w:themeFillShade="BF"/>
            <w:vAlign w:val="center"/>
          </w:tcPr>
          <w:p w14:paraId="76C6DE63" w14:textId="3E5F93CE" w:rsidR="00DF659F" w:rsidRPr="00A068B0" w:rsidRDefault="00DF659F" w:rsidP="00A068B0">
            <w:pPr>
              <w:spacing w:before="120" w:after="120"/>
              <w:rPr>
                <w:b/>
                <w:spacing w:val="0"/>
                <w:sz w:val="20"/>
                <w:lang w:eastAsia="en-GB"/>
              </w:rPr>
            </w:pPr>
            <w:r w:rsidRPr="00A068B0">
              <w:rPr>
                <w:b/>
                <w:spacing w:val="0"/>
                <w:sz w:val="20"/>
                <w:lang w:eastAsia="en-GB"/>
              </w:rPr>
              <w:t>Installation details:</w:t>
            </w:r>
          </w:p>
        </w:tc>
      </w:tr>
      <w:tr w:rsidR="00DF659F" w:rsidRPr="003B2076" w14:paraId="3D67CFA4" w14:textId="77777777" w:rsidTr="000A6A63">
        <w:tc>
          <w:tcPr>
            <w:tcW w:w="3367" w:type="dxa"/>
            <w:vAlign w:val="center"/>
          </w:tcPr>
          <w:p w14:paraId="4CF32510" w14:textId="0E7595AC" w:rsidR="00DF659F" w:rsidRPr="00A068B0" w:rsidRDefault="00DF659F" w:rsidP="00A068B0">
            <w:pPr>
              <w:spacing w:before="120" w:after="120"/>
              <w:rPr>
                <w:spacing w:val="0"/>
                <w:sz w:val="20"/>
              </w:rPr>
            </w:pPr>
            <w:r w:rsidRPr="00A068B0">
              <w:rPr>
                <w:spacing w:val="0"/>
                <w:sz w:val="20"/>
              </w:rPr>
              <w:t>Address</w:t>
            </w:r>
          </w:p>
        </w:tc>
        <w:tc>
          <w:tcPr>
            <w:tcW w:w="5697" w:type="dxa"/>
          </w:tcPr>
          <w:p w14:paraId="26E1BEF7" w14:textId="77777777" w:rsidR="00DF659F" w:rsidRPr="00A068B0" w:rsidRDefault="00DF659F" w:rsidP="00A068B0">
            <w:pPr>
              <w:spacing w:before="120" w:after="120"/>
              <w:rPr>
                <w:spacing w:val="0"/>
                <w:sz w:val="24"/>
                <w:highlight w:val="yellow"/>
                <w:lang w:eastAsia="en-GB"/>
              </w:rPr>
            </w:pPr>
          </w:p>
        </w:tc>
      </w:tr>
      <w:tr w:rsidR="00DF659F" w:rsidRPr="003B2076" w14:paraId="5ABDBC67" w14:textId="77777777" w:rsidTr="000A6A63">
        <w:tc>
          <w:tcPr>
            <w:tcW w:w="3367" w:type="dxa"/>
            <w:vAlign w:val="center"/>
          </w:tcPr>
          <w:p w14:paraId="02CC0C21" w14:textId="689F10CA" w:rsidR="00DF659F" w:rsidRPr="00A068B0" w:rsidRDefault="00DF659F" w:rsidP="00A068B0">
            <w:pPr>
              <w:spacing w:before="120" w:after="120"/>
              <w:rPr>
                <w:spacing w:val="0"/>
                <w:sz w:val="20"/>
              </w:rPr>
            </w:pPr>
            <w:r w:rsidRPr="00A068B0">
              <w:rPr>
                <w:spacing w:val="0"/>
                <w:sz w:val="20"/>
              </w:rPr>
              <w:t>Post Code</w:t>
            </w:r>
          </w:p>
        </w:tc>
        <w:tc>
          <w:tcPr>
            <w:tcW w:w="5697" w:type="dxa"/>
          </w:tcPr>
          <w:p w14:paraId="68FA05CF" w14:textId="77777777" w:rsidR="00DF659F" w:rsidRPr="00A068B0" w:rsidRDefault="00DF659F" w:rsidP="00A068B0">
            <w:pPr>
              <w:spacing w:before="120" w:after="120"/>
              <w:rPr>
                <w:spacing w:val="0"/>
                <w:sz w:val="24"/>
                <w:highlight w:val="yellow"/>
                <w:lang w:eastAsia="en-GB"/>
              </w:rPr>
            </w:pPr>
          </w:p>
        </w:tc>
      </w:tr>
      <w:tr w:rsidR="00DF659F" w:rsidRPr="003B2076" w14:paraId="6631EAFF" w14:textId="77777777" w:rsidTr="000A6A63">
        <w:tc>
          <w:tcPr>
            <w:tcW w:w="3367" w:type="dxa"/>
            <w:vAlign w:val="center"/>
          </w:tcPr>
          <w:p w14:paraId="1FDFCDAC" w14:textId="123CFE75" w:rsidR="00DF659F" w:rsidRPr="00A068B0" w:rsidRDefault="00DF659F" w:rsidP="00A068B0">
            <w:pPr>
              <w:spacing w:before="120" w:after="120"/>
              <w:rPr>
                <w:spacing w:val="0"/>
                <w:sz w:val="20"/>
              </w:rPr>
            </w:pPr>
            <w:r w:rsidRPr="00A068B0">
              <w:rPr>
                <w:spacing w:val="0"/>
                <w:sz w:val="20"/>
              </w:rPr>
              <w:t>MPAN(s)</w:t>
            </w:r>
          </w:p>
        </w:tc>
        <w:tc>
          <w:tcPr>
            <w:tcW w:w="5697" w:type="dxa"/>
          </w:tcPr>
          <w:p w14:paraId="67E20DA2" w14:textId="77777777" w:rsidR="00DF659F" w:rsidRPr="00A068B0" w:rsidRDefault="00DF659F" w:rsidP="00A068B0">
            <w:pPr>
              <w:spacing w:before="120" w:after="120"/>
              <w:rPr>
                <w:spacing w:val="0"/>
                <w:sz w:val="24"/>
                <w:highlight w:val="yellow"/>
                <w:lang w:eastAsia="en-GB"/>
              </w:rPr>
            </w:pPr>
          </w:p>
        </w:tc>
      </w:tr>
    </w:tbl>
    <w:p w14:paraId="47A20B8A" w14:textId="77777777" w:rsidR="00D22790" w:rsidRDefault="00D22790">
      <w:r>
        <w:br w:type="page"/>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912"/>
        <w:gridCol w:w="1388"/>
        <w:gridCol w:w="595"/>
        <w:gridCol w:w="307"/>
        <w:gridCol w:w="1535"/>
        <w:gridCol w:w="591"/>
        <w:gridCol w:w="471"/>
        <w:gridCol w:w="598"/>
        <w:gridCol w:w="464"/>
        <w:gridCol w:w="1136"/>
      </w:tblGrid>
      <w:tr w:rsidR="0029104E" w:rsidRPr="003B2076" w14:paraId="5D54768B" w14:textId="77777777" w:rsidTr="000A6A63">
        <w:tc>
          <w:tcPr>
            <w:tcW w:w="9064" w:type="dxa"/>
            <w:gridSpan w:val="11"/>
            <w:shd w:val="pct20" w:color="auto" w:fill="auto"/>
          </w:tcPr>
          <w:p w14:paraId="524FE015" w14:textId="48AD9E63" w:rsidR="0029104E" w:rsidRPr="00A068B0" w:rsidRDefault="0029104E" w:rsidP="00A068B0">
            <w:pPr>
              <w:spacing w:before="120" w:after="120"/>
              <w:rPr>
                <w:spacing w:val="0"/>
                <w:sz w:val="24"/>
                <w:lang w:eastAsia="en-GB"/>
              </w:rPr>
            </w:pPr>
            <w:r w:rsidRPr="00A068B0">
              <w:rPr>
                <w:spacing w:val="0"/>
                <w:lang w:eastAsia="en-GB"/>
              </w:rPr>
              <w:lastRenderedPageBreak/>
              <w:t xml:space="preserve">Details of removed </w:t>
            </w:r>
            <w:r w:rsidRPr="00A068B0">
              <w:rPr>
                <w:b/>
                <w:spacing w:val="0"/>
                <w:sz w:val="20"/>
              </w:rPr>
              <w:t>Micro-generator</w:t>
            </w:r>
            <w:r w:rsidRPr="00A068B0">
              <w:rPr>
                <w:b/>
                <w:spacing w:val="0"/>
                <w:lang w:eastAsia="en-GB"/>
              </w:rPr>
              <w:t>(s)</w:t>
            </w:r>
          </w:p>
        </w:tc>
      </w:tr>
      <w:tr w:rsidR="0029104E" w:rsidRPr="003B2076" w14:paraId="312CF649" w14:textId="77777777" w:rsidTr="000A6A63">
        <w:trPr>
          <w:trHeight w:val="177"/>
        </w:trPr>
        <w:tc>
          <w:tcPr>
            <w:tcW w:w="1979" w:type="dxa"/>
            <w:gridSpan w:val="2"/>
            <w:vMerge w:val="restart"/>
            <w:vAlign w:val="center"/>
          </w:tcPr>
          <w:p w14:paraId="0C54A870"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26CE806B" w14:textId="77777777" w:rsidR="0029104E" w:rsidRPr="00A068B0" w:rsidRDefault="0029104E" w:rsidP="00A068B0">
            <w:pPr>
              <w:spacing w:before="120" w:after="120"/>
              <w:jc w:val="left"/>
              <w:rPr>
                <w:spacing w:val="0"/>
                <w:sz w:val="20"/>
                <w:lang w:eastAsia="en-GB"/>
              </w:rPr>
            </w:pPr>
            <w:r w:rsidRPr="00A068B0">
              <w:rPr>
                <w:b/>
                <w:spacing w:val="0"/>
                <w:sz w:val="20"/>
                <w:lang w:eastAsia="en-GB"/>
              </w:rPr>
              <w:t>Type Tested</w:t>
            </w:r>
            <w:r w:rsidRPr="00A068B0">
              <w:rPr>
                <w:spacing w:val="0"/>
                <w:sz w:val="20"/>
                <w:lang w:eastAsia="en-GB"/>
              </w:rPr>
              <w:t xml:space="preserve"> Reference number or </w:t>
            </w:r>
            <w:r w:rsidRPr="00A068B0">
              <w:rPr>
                <w:b/>
                <w:spacing w:val="0"/>
                <w:sz w:val="20"/>
                <w:lang w:eastAsia="en-GB"/>
              </w:rPr>
              <w:t>Manufacturer’s</w:t>
            </w:r>
            <w:r w:rsidRPr="00A068B0">
              <w:rPr>
                <w:spacing w:val="0"/>
                <w:sz w:val="20"/>
                <w:lang w:eastAsia="en-GB"/>
              </w:rPr>
              <w:t xml:space="preserve"> reference number</w:t>
            </w:r>
          </w:p>
        </w:tc>
        <w:tc>
          <w:tcPr>
            <w:tcW w:w="1842" w:type="dxa"/>
            <w:gridSpan w:val="2"/>
            <w:vMerge w:val="restart"/>
            <w:vAlign w:val="center"/>
          </w:tcPr>
          <w:p w14:paraId="5B215765"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2922A552"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Registered Capacity</w:t>
            </w:r>
            <w:r w:rsidRPr="00A068B0">
              <w:rPr>
                <w:spacing w:val="0"/>
                <w:sz w:val="20"/>
                <w:lang w:eastAsia="en-GB"/>
              </w:rPr>
              <w:t xml:space="preserve"> in kW</w:t>
            </w:r>
          </w:p>
        </w:tc>
      </w:tr>
      <w:tr w:rsidR="0029104E" w:rsidRPr="003B2076" w14:paraId="25B3FBC2" w14:textId="77777777" w:rsidTr="000A6A63">
        <w:trPr>
          <w:trHeight w:val="125"/>
        </w:trPr>
        <w:tc>
          <w:tcPr>
            <w:tcW w:w="1979" w:type="dxa"/>
            <w:gridSpan w:val="2"/>
            <w:vMerge/>
          </w:tcPr>
          <w:p w14:paraId="24F10A8A" w14:textId="77777777" w:rsidR="0029104E" w:rsidRPr="00A068B0" w:rsidRDefault="0029104E" w:rsidP="00A068B0">
            <w:pPr>
              <w:spacing w:before="120" w:after="120"/>
              <w:rPr>
                <w:spacing w:val="0"/>
                <w:sz w:val="20"/>
                <w:lang w:eastAsia="en-GB"/>
              </w:rPr>
            </w:pPr>
          </w:p>
        </w:tc>
        <w:tc>
          <w:tcPr>
            <w:tcW w:w="1983" w:type="dxa"/>
            <w:gridSpan w:val="2"/>
            <w:vMerge/>
          </w:tcPr>
          <w:p w14:paraId="4E2E1691" w14:textId="77777777" w:rsidR="0029104E" w:rsidRPr="00A068B0" w:rsidRDefault="0029104E" w:rsidP="00A068B0">
            <w:pPr>
              <w:spacing w:before="120" w:after="120"/>
              <w:rPr>
                <w:spacing w:val="0"/>
                <w:sz w:val="20"/>
                <w:lang w:eastAsia="en-GB"/>
              </w:rPr>
            </w:pPr>
          </w:p>
        </w:tc>
        <w:tc>
          <w:tcPr>
            <w:tcW w:w="1842" w:type="dxa"/>
            <w:gridSpan w:val="2"/>
            <w:vMerge/>
          </w:tcPr>
          <w:p w14:paraId="592488A0" w14:textId="77777777" w:rsidR="0029104E" w:rsidRPr="00A068B0" w:rsidRDefault="0029104E" w:rsidP="00A068B0">
            <w:pPr>
              <w:spacing w:before="120" w:after="120"/>
              <w:rPr>
                <w:spacing w:val="0"/>
                <w:sz w:val="20"/>
                <w:lang w:eastAsia="en-GB"/>
              </w:rPr>
            </w:pPr>
          </w:p>
        </w:tc>
        <w:tc>
          <w:tcPr>
            <w:tcW w:w="1062" w:type="dxa"/>
            <w:gridSpan w:val="2"/>
          </w:tcPr>
          <w:p w14:paraId="699A34B2"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5BE470F2"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65CDDD6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65049E8C" w14:textId="77777777" w:rsidTr="000A6A63">
        <w:trPr>
          <w:trHeight w:val="125"/>
        </w:trPr>
        <w:tc>
          <w:tcPr>
            <w:tcW w:w="1979" w:type="dxa"/>
            <w:gridSpan w:val="2"/>
          </w:tcPr>
          <w:p w14:paraId="04CE0990" w14:textId="77777777" w:rsidR="0029104E" w:rsidRPr="00A068B0" w:rsidRDefault="0029104E" w:rsidP="00A068B0">
            <w:pPr>
              <w:spacing w:before="120" w:after="120"/>
              <w:rPr>
                <w:spacing w:val="0"/>
                <w:sz w:val="20"/>
                <w:lang w:eastAsia="en-GB"/>
              </w:rPr>
            </w:pPr>
          </w:p>
        </w:tc>
        <w:tc>
          <w:tcPr>
            <w:tcW w:w="1983" w:type="dxa"/>
            <w:gridSpan w:val="2"/>
          </w:tcPr>
          <w:p w14:paraId="6F5182BF" w14:textId="77777777" w:rsidR="0029104E" w:rsidRPr="00A068B0" w:rsidRDefault="0029104E" w:rsidP="00A068B0">
            <w:pPr>
              <w:spacing w:before="120" w:after="120"/>
              <w:rPr>
                <w:spacing w:val="0"/>
                <w:sz w:val="20"/>
                <w:lang w:eastAsia="en-GB"/>
              </w:rPr>
            </w:pPr>
          </w:p>
        </w:tc>
        <w:tc>
          <w:tcPr>
            <w:tcW w:w="1842" w:type="dxa"/>
            <w:gridSpan w:val="2"/>
          </w:tcPr>
          <w:p w14:paraId="2511C463" w14:textId="77777777" w:rsidR="0029104E" w:rsidRPr="00A068B0" w:rsidRDefault="0029104E" w:rsidP="00A068B0">
            <w:pPr>
              <w:spacing w:before="120" w:after="120"/>
              <w:rPr>
                <w:spacing w:val="0"/>
                <w:sz w:val="20"/>
                <w:lang w:eastAsia="en-GB"/>
              </w:rPr>
            </w:pPr>
          </w:p>
        </w:tc>
        <w:tc>
          <w:tcPr>
            <w:tcW w:w="1062" w:type="dxa"/>
            <w:gridSpan w:val="2"/>
          </w:tcPr>
          <w:p w14:paraId="35A7CC21" w14:textId="77777777" w:rsidR="0029104E" w:rsidRPr="00A068B0" w:rsidRDefault="0029104E" w:rsidP="00A068B0">
            <w:pPr>
              <w:spacing w:before="120" w:after="120"/>
              <w:rPr>
                <w:spacing w:val="0"/>
                <w:sz w:val="20"/>
                <w:lang w:eastAsia="en-GB"/>
              </w:rPr>
            </w:pPr>
          </w:p>
        </w:tc>
        <w:tc>
          <w:tcPr>
            <w:tcW w:w="1062" w:type="dxa"/>
            <w:gridSpan w:val="2"/>
          </w:tcPr>
          <w:p w14:paraId="014ED061" w14:textId="77777777" w:rsidR="0029104E" w:rsidRPr="00A068B0" w:rsidRDefault="0029104E" w:rsidP="00A068B0">
            <w:pPr>
              <w:spacing w:before="120" w:after="120"/>
              <w:rPr>
                <w:spacing w:val="0"/>
                <w:sz w:val="20"/>
                <w:lang w:eastAsia="en-GB"/>
              </w:rPr>
            </w:pPr>
          </w:p>
        </w:tc>
        <w:tc>
          <w:tcPr>
            <w:tcW w:w="1136" w:type="dxa"/>
          </w:tcPr>
          <w:p w14:paraId="479CCA2B" w14:textId="77777777" w:rsidR="0029104E" w:rsidRPr="00A068B0" w:rsidRDefault="0029104E" w:rsidP="00A068B0">
            <w:pPr>
              <w:spacing w:before="120" w:after="120"/>
              <w:rPr>
                <w:spacing w:val="0"/>
                <w:sz w:val="20"/>
                <w:lang w:eastAsia="en-GB"/>
              </w:rPr>
            </w:pPr>
          </w:p>
        </w:tc>
      </w:tr>
      <w:tr w:rsidR="0029104E" w:rsidRPr="003B2076" w14:paraId="72B21563" w14:textId="77777777" w:rsidTr="000A6A63">
        <w:trPr>
          <w:trHeight w:val="125"/>
        </w:trPr>
        <w:tc>
          <w:tcPr>
            <w:tcW w:w="1979" w:type="dxa"/>
            <w:gridSpan w:val="2"/>
          </w:tcPr>
          <w:p w14:paraId="7D435EBC" w14:textId="77777777" w:rsidR="0029104E" w:rsidRPr="00A068B0" w:rsidRDefault="0029104E" w:rsidP="00A068B0">
            <w:pPr>
              <w:spacing w:before="120" w:after="120"/>
              <w:rPr>
                <w:spacing w:val="0"/>
                <w:sz w:val="20"/>
                <w:lang w:eastAsia="en-GB"/>
              </w:rPr>
            </w:pPr>
          </w:p>
        </w:tc>
        <w:tc>
          <w:tcPr>
            <w:tcW w:w="1983" w:type="dxa"/>
            <w:gridSpan w:val="2"/>
          </w:tcPr>
          <w:p w14:paraId="1C96587F" w14:textId="77777777" w:rsidR="0029104E" w:rsidRPr="00A068B0" w:rsidRDefault="0029104E" w:rsidP="00A068B0">
            <w:pPr>
              <w:spacing w:before="120" w:after="120"/>
              <w:rPr>
                <w:spacing w:val="0"/>
                <w:sz w:val="20"/>
                <w:lang w:eastAsia="en-GB"/>
              </w:rPr>
            </w:pPr>
          </w:p>
        </w:tc>
        <w:tc>
          <w:tcPr>
            <w:tcW w:w="1842" w:type="dxa"/>
            <w:gridSpan w:val="2"/>
          </w:tcPr>
          <w:p w14:paraId="4ECDBFE6" w14:textId="77777777" w:rsidR="0029104E" w:rsidRPr="00A068B0" w:rsidRDefault="0029104E" w:rsidP="00A068B0">
            <w:pPr>
              <w:spacing w:before="120" w:after="120"/>
              <w:rPr>
                <w:spacing w:val="0"/>
                <w:sz w:val="20"/>
                <w:lang w:eastAsia="en-GB"/>
              </w:rPr>
            </w:pPr>
          </w:p>
        </w:tc>
        <w:tc>
          <w:tcPr>
            <w:tcW w:w="1062" w:type="dxa"/>
            <w:gridSpan w:val="2"/>
          </w:tcPr>
          <w:p w14:paraId="4647CA7F" w14:textId="77777777" w:rsidR="0029104E" w:rsidRPr="00A068B0" w:rsidRDefault="0029104E" w:rsidP="00A068B0">
            <w:pPr>
              <w:spacing w:before="120" w:after="120"/>
              <w:rPr>
                <w:spacing w:val="0"/>
                <w:sz w:val="20"/>
                <w:lang w:eastAsia="en-GB"/>
              </w:rPr>
            </w:pPr>
          </w:p>
        </w:tc>
        <w:tc>
          <w:tcPr>
            <w:tcW w:w="1062" w:type="dxa"/>
            <w:gridSpan w:val="2"/>
          </w:tcPr>
          <w:p w14:paraId="4B305236" w14:textId="77777777" w:rsidR="0029104E" w:rsidRPr="00A068B0" w:rsidRDefault="0029104E" w:rsidP="00A068B0">
            <w:pPr>
              <w:spacing w:before="120" w:after="120"/>
              <w:rPr>
                <w:spacing w:val="0"/>
                <w:sz w:val="20"/>
                <w:lang w:eastAsia="en-GB"/>
              </w:rPr>
            </w:pPr>
          </w:p>
        </w:tc>
        <w:tc>
          <w:tcPr>
            <w:tcW w:w="1136" w:type="dxa"/>
          </w:tcPr>
          <w:p w14:paraId="17CEC6EC" w14:textId="77777777" w:rsidR="0029104E" w:rsidRPr="00A068B0" w:rsidRDefault="0029104E" w:rsidP="00A068B0">
            <w:pPr>
              <w:spacing w:before="120" w:after="120"/>
              <w:rPr>
                <w:spacing w:val="0"/>
                <w:sz w:val="20"/>
                <w:lang w:eastAsia="en-GB"/>
              </w:rPr>
            </w:pPr>
          </w:p>
        </w:tc>
      </w:tr>
      <w:tr w:rsidR="0029104E" w:rsidRPr="003B2076" w14:paraId="45B53C0F" w14:textId="77777777" w:rsidTr="000A6A63">
        <w:tc>
          <w:tcPr>
            <w:tcW w:w="9064" w:type="dxa"/>
            <w:gridSpan w:val="11"/>
            <w:shd w:val="pct20" w:color="auto" w:fill="auto"/>
          </w:tcPr>
          <w:p w14:paraId="34EB6602" w14:textId="77777777" w:rsidR="0029104E" w:rsidRPr="00A068B0" w:rsidRDefault="0029104E" w:rsidP="00A068B0">
            <w:pPr>
              <w:spacing w:before="120" w:after="120"/>
              <w:rPr>
                <w:spacing w:val="0"/>
                <w:sz w:val="24"/>
                <w:lang w:eastAsia="en-GB"/>
              </w:rPr>
            </w:pPr>
            <w:r w:rsidRPr="00A068B0">
              <w:rPr>
                <w:spacing w:val="0"/>
                <w:lang w:eastAsia="en-GB"/>
              </w:rPr>
              <w:t xml:space="preserve">Details of remaining </w:t>
            </w:r>
            <w:r w:rsidRPr="00A068B0">
              <w:rPr>
                <w:b/>
                <w:spacing w:val="0"/>
                <w:sz w:val="20"/>
              </w:rPr>
              <w:t>Micro-generator</w:t>
            </w:r>
            <w:r w:rsidRPr="00A068B0">
              <w:rPr>
                <w:b/>
                <w:spacing w:val="0"/>
                <w:lang w:eastAsia="en-GB"/>
              </w:rPr>
              <w:t>(s)</w:t>
            </w:r>
          </w:p>
        </w:tc>
      </w:tr>
      <w:tr w:rsidR="0029104E" w:rsidRPr="003B2076" w14:paraId="4C383DE3" w14:textId="77777777" w:rsidTr="000A6A63">
        <w:trPr>
          <w:trHeight w:val="177"/>
        </w:trPr>
        <w:tc>
          <w:tcPr>
            <w:tcW w:w="1979" w:type="dxa"/>
            <w:gridSpan w:val="2"/>
            <w:vMerge w:val="restart"/>
            <w:vAlign w:val="center"/>
          </w:tcPr>
          <w:p w14:paraId="54CDE36A"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799A3CC9" w14:textId="77777777" w:rsidR="0029104E" w:rsidRPr="00A068B0" w:rsidRDefault="0029104E" w:rsidP="00A068B0">
            <w:pPr>
              <w:spacing w:before="120" w:after="120"/>
              <w:jc w:val="left"/>
              <w:rPr>
                <w:spacing w:val="0"/>
                <w:sz w:val="20"/>
                <w:lang w:eastAsia="en-GB"/>
              </w:rPr>
            </w:pPr>
            <w:r w:rsidRPr="00A068B0">
              <w:rPr>
                <w:b/>
                <w:spacing w:val="0"/>
                <w:sz w:val="20"/>
                <w:lang w:eastAsia="en-GB"/>
              </w:rPr>
              <w:t>Type Tested</w:t>
            </w:r>
            <w:r w:rsidRPr="00A068B0">
              <w:rPr>
                <w:spacing w:val="0"/>
                <w:sz w:val="20"/>
                <w:lang w:eastAsia="en-GB"/>
              </w:rPr>
              <w:t xml:space="preserve"> Reference number or </w:t>
            </w:r>
            <w:r w:rsidRPr="00A068B0">
              <w:rPr>
                <w:b/>
                <w:spacing w:val="0"/>
                <w:sz w:val="20"/>
                <w:lang w:eastAsia="en-GB"/>
              </w:rPr>
              <w:t>Manufacturer’s</w:t>
            </w:r>
            <w:r w:rsidRPr="00A068B0">
              <w:rPr>
                <w:spacing w:val="0"/>
                <w:sz w:val="20"/>
                <w:lang w:eastAsia="en-GB"/>
              </w:rPr>
              <w:t xml:space="preserve"> reference number</w:t>
            </w:r>
          </w:p>
        </w:tc>
        <w:tc>
          <w:tcPr>
            <w:tcW w:w="1842" w:type="dxa"/>
            <w:gridSpan w:val="2"/>
            <w:vMerge w:val="restart"/>
            <w:vAlign w:val="center"/>
          </w:tcPr>
          <w:p w14:paraId="2D1ADEB6"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7ADEB0F9"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 xml:space="preserve">Registered Capacity </w:t>
            </w:r>
            <w:r w:rsidRPr="00A068B0">
              <w:rPr>
                <w:spacing w:val="0"/>
                <w:sz w:val="20"/>
                <w:lang w:eastAsia="en-GB"/>
              </w:rPr>
              <w:t>in kW</w:t>
            </w:r>
          </w:p>
        </w:tc>
      </w:tr>
      <w:tr w:rsidR="0029104E" w:rsidRPr="003B2076" w14:paraId="78E7246C" w14:textId="77777777" w:rsidTr="000A6A63">
        <w:trPr>
          <w:trHeight w:val="125"/>
        </w:trPr>
        <w:tc>
          <w:tcPr>
            <w:tcW w:w="1979" w:type="dxa"/>
            <w:gridSpan w:val="2"/>
            <w:vMerge/>
          </w:tcPr>
          <w:p w14:paraId="24AB0A01" w14:textId="77777777" w:rsidR="0029104E" w:rsidRPr="00A068B0" w:rsidRDefault="0029104E" w:rsidP="00A068B0">
            <w:pPr>
              <w:spacing w:before="120" w:after="120"/>
              <w:rPr>
                <w:spacing w:val="0"/>
                <w:sz w:val="20"/>
                <w:lang w:eastAsia="en-GB"/>
              </w:rPr>
            </w:pPr>
          </w:p>
        </w:tc>
        <w:tc>
          <w:tcPr>
            <w:tcW w:w="1983" w:type="dxa"/>
            <w:gridSpan w:val="2"/>
            <w:vMerge/>
          </w:tcPr>
          <w:p w14:paraId="50AB885A" w14:textId="77777777" w:rsidR="0029104E" w:rsidRPr="00A068B0" w:rsidRDefault="0029104E" w:rsidP="00A068B0">
            <w:pPr>
              <w:spacing w:before="120" w:after="120"/>
              <w:rPr>
                <w:spacing w:val="0"/>
                <w:sz w:val="20"/>
                <w:lang w:eastAsia="en-GB"/>
              </w:rPr>
            </w:pPr>
          </w:p>
        </w:tc>
        <w:tc>
          <w:tcPr>
            <w:tcW w:w="1842" w:type="dxa"/>
            <w:gridSpan w:val="2"/>
            <w:vMerge/>
          </w:tcPr>
          <w:p w14:paraId="5F9AC32E" w14:textId="77777777" w:rsidR="0029104E" w:rsidRPr="00A068B0" w:rsidRDefault="0029104E" w:rsidP="00A068B0">
            <w:pPr>
              <w:spacing w:before="120" w:after="120"/>
              <w:rPr>
                <w:spacing w:val="0"/>
                <w:sz w:val="20"/>
                <w:lang w:eastAsia="en-GB"/>
              </w:rPr>
            </w:pPr>
          </w:p>
        </w:tc>
        <w:tc>
          <w:tcPr>
            <w:tcW w:w="1062" w:type="dxa"/>
            <w:gridSpan w:val="2"/>
          </w:tcPr>
          <w:p w14:paraId="4F3E976C"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2F43F0AA"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5C7468D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2FFF29D3" w14:textId="77777777" w:rsidTr="000A6A63">
        <w:trPr>
          <w:trHeight w:val="125"/>
        </w:trPr>
        <w:tc>
          <w:tcPr>
            <w:tcW w:w="1979" w:type="dxa"/>
            <w:gridSpan w:val="2"/>
          </w:tcPr>
          <w:p w14:paraId="566D2A09" w14:textId="77777777" w:rsidR="0029104E" w:rsidRPr="00A068B0" w:rsidRDefault="0029104E" w:rsidP="00A068B0">
            <w:pPr>
              <w:spacing w:before="120" w:after="120"/>
              <w:rPr>
                <w:spacing w:val="0"/>
                <w:sz w:val="20"/>
                <w:lang w:eastAsia="en-GB"/>
              </w:rPr>
            </w:pPr>
          </w:p>
        </w:tc>
        <w:tc>
          <w:tcPr>
            <w:tcW w:w="1983" w:type="dxa"/>
            <w:gridSpan w:val="2"/>
          </w:tcPr>
          <w:p w14:paraId="34F27D34" w14:textId="77777777" w:rsidR="0029104E" w:rsidRPr="00A068B0" w:rsidRDefault="0029104E" w:rsidP="00A068B0">
            <w:pPr>
              <w:spacing w:before="120" w:after="120"/>
              <w:rPr>
                <w:spacing w:val="0"/>
                <w:sz w:val="20"/>
                <w:lang w:eastAsia="en-GB"/>
              </w:rPr>
            </w:pPr>
          </w:p>
        </w:tc>
        <w:tc>
          <w:tcPr>
            <w:tcW w:w="1842" w:type="dxa"/>
            <w:gridSpan w:val="2"/>
          </w:tcPr>
          <w:p w14:paraId="55B9F6E0" w14:textId="77777777" w:rsidR="0029104E" w:rsidRPr="00A068B0" w:rsidRDefault="0029104E" w:rsidP="00A068B0">
            <w:pPr>
              <w:spacing w:before="120" w:after="120"/>
              <w:rPr>
                <w:spacing w:val="0"/>
                <w:sz w:val="20"/>
                <w:lang w:eastAsia="en-GB"/>
              </w:rPr>
            </w:pPr>
          </w:p>
        </w:tc>
        <w:tc>
          <w:tcPr>
            <w:tcW w:w="1062" w:type="dxa"/>
            <w:gridSpan w:val="2"/>
          </w:tcPr>
          <w:p w14:paraId="5A40D80C" w14:textId="77777777" w:rsidR="0029104E" w:rsidRPr="00A068B0" w:rsidRDefault="0029104E" w:rsidP="00A068B0">
            <w:pPr>
              <w:spacing w:before="120" w:after="120"/>
              <w:rPr>
                <w:spacing w:val="0"/>
                <w:sz w:val="20"/>
                <w:lang w:eastAsia="en-GB"/>
              </w:rPr>
            </w:pPr>
          </w:p>
        </w:tc>
        <w:tc>
          <w:tcPr>
            <w:tcW w:w="1062" w:type="dxa"/>
            <w:gridSpan w:val="2"/>
          </w:tcPr>
          <w:p w14:paraId="04AD3B0D" w14:textId="77777777" w:rsidR="0029104E" w:rsidRPr="00A068B0" w:rsidRDefault="0029104E" w:rsidP="00A068B0">
            <w:pPr>
              <w:spacing w:before="120" w:after="120"/>
              <w:rPr>
                <w:spacing w:val="0"/>
                <w:sz w:val="20"/>
                <w:lang w:eastAsia="en-GB"/>
              </w:rPr>
            </w:pPr>
          </w:p>
        </w:tc>
        <w:tc>
          <w:tcPr>
            <w:tcW w:w="1136" w:type="dxa"/>
          </w:tcPr>
          <w:p w14:paraId="04BF0A6A" w14:textId="77777777" w:rsidR="0029104E" w:rsidRPr="00A068B0" w:rsidRDefault="0029104E" w:rsidP="00A068B0">
            <w:pPr>
              <w:spacing w:before="120" w:after="120"/>
              <w:rPr>
                <w:spacing w:val="0"/>
                <w:sz w:val="20"/>
                <w:lang w:eastAsia="en-GB"/>
              </w:rPr>
            </w:pPr>
          </w:p>
        </w:tc>
      </w:tr>
      <w:tr w:rsidR="0029104E" w:rsidRPr="003B2076" w14:paraId="7B93DE9C" w14:textId="77777777" w:rsidTr="000A6A63">
        <w:trPr>
          <w:trHeight w:val="125"/>
        </w:trPr>
        <w:tc>
          <w:tcPr>
            <w:tcW w:w="1979" w:type="dxa"/>
            <w:gridSpan w:val="2"/>
          </w:tcPr>
          <w:p w14:paraId="6AF448A9" w14:textId="77777777" w:rsidR="0029104E" w:rsidRPr="00A068B0" w:rsidRDefault="0029104E" w:rsidP="00A068B0">
            <w:pPr>
              <w:spacing w:before="120" w:after="120"/>
              <w:rPr>
                <w:spacing w:val="0"/>
                <w:sz w:val="20"/>
                <w:lang w:eastAsia="en-GB"/>
              </w:rPr>
            </w:pPr>
          </w:p>
        </w:tc>
        <w:tc>
          <w:tcPr>
            <w:tcW w:w="1983" w:type="dxa"/>
            <w:gridSpan w:val="2"/>
          </w:tcPr>
          <w:p w14:paraId="38946066" w14:textId="77777777" w:rsidR="0029104E" w:rsidRPr="00A068B0" w:rsidRDefault="0029104E" w:rsidP="00A068B0">
            <w:pPr>
              <w:spacing w:before="120" w:after="120"/>
              <w:rPr>
                <w:spacing w:val="0"/>
                <w:sz w:val="20"/>
                <w:lang w:eastAsia="en-GB"/>
              </w:rPr>
            </w:pPr>
          </w:p>
        </w:tc>
        <w:tc>
          <w:tcPr>
            <w:tcW w:w="1842" w:type="dxa"/>
            <w:gridSpan w:val="2"/>
          </w:tcPr>
          <w:p w14:paraId="2F42FD33" w14:textId="77777777" w:rsidR="0029104E" w:rsidRPr="00A068B0" w:rsidRDefault="0029104E" w:rsidP="00A068B0">
            <w:pPr>
              <w:spacing w:before="120" w:after="120"/>
              <w:rPr>
                <w:spacing w:val="0"/>
                <w:sz w:val="20"/>
                <w:lang w:eastAsia="en-GB"/>
              </w:rPr>
            </w:pPr>
          </w:p>
        </w:tc>
        <w:tc>
          <w:tcPr>
            <w:tcW w:w="1062" w:type="dxa"/>
            <w:gridSpan w:val="2"/>
          </w:tcPr>
          <w:p w14:paraId="37F866B1" w14:textId="77777777" w:rsidR="0029104E" w:rsidRPr="00A068B0" w:rsidRDefault="0029104E" w:rsidP="00A068B0">
            <w:pPr>
              <w:spacing w:before="120" w:after="120"/>
              <w:rPr>
                <w:spacing w:val="0"/>
                <w:sz w:val="20"/>
                <w:lang w:eastAsia="en-GB"/>
              </w:rPr>
            </w:pPr>
          </w:p>
        </w:tc>
        <w:tc>
          <w:tcPr>
            <w:tcW w:w="1062" w:type="dxa"/>
            <w:gridSpan w:val="2"/>
          </w:tcPr>
          <w:p w14:paraId="4F8873FC" w14:textId="77777777" w:rsidR="0029104E" w:rsidRPr="00A068B0" w:rsidRDefault="0029104E" w:rsidP="00A068B0">
            <w:pPr>
              <w:spacing w:before="120" w:after="120"/>
              <w:rPr>
                <w:spacing w:val="0"/>
                <w:sz w:val="20"/>
                <w:lang w:eastAsia="en-GB"/>
              </w:rPr>
            </w:pPr>
          </w:p>
        </w:tc>
        <w:tc>
          <w:tcPr>
            <w:tcW w:w="1136" w:type="dxa"/>
          </w:tcPr>
          <w:p w14:paraId="40D662AA" w14:textId="77777777" w:rsidR="0029104E" w:rsidRPr="00A068B0" w:rsidRDefault="0029104E" w:rsidP="00A068B0">
            <w:pPr>
              <w:spacing w:before="120" w:after="120"/>
              <w:rPr>
                <w:spacing w:val="0"/>
                <w:sz w:val="20"/>
                <w:lang w:eastAsia="en-GB"/>
              </w:rPr>
            </w:pPr>
          </w:p>
        </w:tc>
      </w:tr>
      <w:tr w:rsidR="0029104E" w:rsidRPr="003B2076" w14:paraId="2E885505" w14:textId="77777777" w:rsidTr="000A6A63">
        <w:tc>
          <w:tcPr>
            <w:tcW w:w="9064" w:type="dxa"/>
            <w:gridSpan w:val="11"/>
            <w:shd w:val="clear" w:color="auto" w:fill="D9D9D9"/>
          </w:tcPr>
          <w:p w14:paraId="72CFF21E" w14:textId="4748444B" w:rsidR="0029104E" w:rsidRPr="00A068B0" w:rsidRDefault="0029104E" w:rsidP="00A068B0">
            <w:pPr>
              <w:spacing w:before="120" w:after="120"/>
              <w:rPr>
                <w:spacing w:val="0"/>
                <w:sz w:val="20"/>
              </w:rPr>
            </w:pPr>
            <w:r w:rsidRPr="00A068B0">
              <w:rPr>
                <w:spacing w:val="0"/>
                <w:sz w:val="20"/>
              </w:rPr>
              <w:t xml:space="preserve">I confirm that the </w:t>
            </w:r>
            <w:r w:rsidRPr="00A068B0">
              <w:rPr>
                <w:b/>
                <w:spacing w:val="0"/>
                <w:sz w:val="20"/>
              </w:rPr>
              <w:t>Micro-generator</w:t>
            </w:r>
            <w:r w:rsidRPr="00A068B0">
              <w:rPr>
                <w:spacing w:val="0"/>
                <w:sz w:val="20"/>
              </w:rPr>
              <w:t xml:space="preserve"> installation noted above has totally de-commissioned and that any remaining </w:t>
            </w:r>
            <w:r w:rsidRPr="00A068B0">
              <w:rPr>
                <w:b/>
                <w:spacing w:val="0"/>
                <w:sz w:val="20"/>
              </w:rPr>
              <w:t>Micro-generating</w:t>
            </w:r>
            <w:r w:rsidRPr="00A068B0">
              <w:rPr>
                <w:spacing w:val="0"/>
                <w:sz w:val="20"/>
              </w:rPr>
              <w:t xml:space="preserve"> </w:t>
            </w:r>
            <w:r w:rsidRPr="00A068B0">
              <w:rPr>
                <w:b/>
                <w:spacing w:val="0"/>
                <w:sz w:val="20"/>
              </w:rPr>
              <w:t>Plant</w:t>
            </w:r>
            <w:r w:rsidRPr="00A068B0">
              <w:rPr>
                <w:spacing w:val="0"/>
                <w:sz w:val="20"/>
              </w:rPr>
              <w:t xml:space="preserve"> continues to </w:t>
            </w:r>
            <w:r w:rsidR="00C52A0F" w:rsidRPr="00A068B0">
              <w:rPr>
                <w:spacing w:val="0"/>
                <w:sz w:val="20"/>
              </w:rPr>
              <w:t>conform to</w:t>
            </w:r>
            <w:r w:rsidRPr="00A068B0">
              <w:rPr>
                <w:spacing w:val="0"/>
                <w:sz w:val="20"/>
              </w:rPr>
              <w:t xml:space="preserve"> the requirements of EREC G83 or EREC G98 as appropriate, as required by the Distribution Code of </w:t>
            </w:r>
            <w:r w:rsidRPr="00A068B0">
              <w:rPr>
                <w:b/>
                <w:spacing w:val="0"/>
                <w:sz w:val="20"/>
              </w:rPr>
              <w:t>Great Britain</w:t>
            </w:r>
            <w:r w:rsidRPr="00A068B0">
              <w:rPr>
                <w:spacing w:val="0"/>
                <w:sz w:val="20"/>
              </w:rPr>
              <w:t xml:space="preserve">.  I enclose a copy of the system schematic which has been left on site at the </w:t>
            </w:r>
            <w:r w:rsidRPr="00A068B0">
              <w:rPr>
                <w:b/>
                <w:spacing w:val="0"/>
                <w:sz w:val="20"/>
              </w:rPr>
              <w:t>Customer’s</w:t>
            </w:r>
            <w:r w:rsidRPr="00A068B0">
              <w:rPr>
                <w:spacing w:val="0"/>
                <w:sz w:val="20"/>
              </w:rPr>
              <w:t xml:space="preserve"> incoming meter location.</w:t>
            </w:r>
          </w:p>
        </w:tc>
      </w:tr>
      <w:tr w:rsidR="0029104E" w:rsidRPr="003B2076" w14:paraId="445BE8E2" w14:textId="77777777" w:rsidTr="000A6A63">
        <w:tc>
          <w:tcPr>
            <w:tcW w:w="1067" w:type="dxa"/>
          </w:tcPr>
          <w:p w14:paraId="3F327EDA" w14:textId="77777777" w:rsidR="0029104E" w:rsidRPr="00A068B0" w:rsidRDefault="0029104E" w:rsidP="00A068B0">
            <w:pPr>
              <w:spacing w:before="120" w:after="120"/>
              <w:rPr>
                <w:spacing w:val="0"/>
                <w:sz w:val="20"/>
              </w:rPr>
            </w:pPr>
            <w:r w:rsidRPr="00A068B0">
              <w:rPr>
                <w:b/>
                <w:spacing w:val="0"/>
                <w:sz w:val="20"/>
                <w:lang w:eastAsia="en-GB"/>
              </w:rPr>
              <w:t>Installer</w:t>
            </w:r>
            <w:r w:rsidRPr="00A068B0">
              <w:rPr>
                <w:spacing w:val="0"/>
                <w:sz w:val="20"/>
                <w:lang w:eastAsia="en-GB"/>
              </w:rPr>
              <w:t xml:space="preserve"> </w:t>
            </w:r>
            <w:r w:rsidRPr="00A068B0">
              <w:rPr>
                <w:spacing w:val="0"/>
                <w:sz w:val="20"/>
              </w:rPr>
              <w:t>Name</w:t>
            </w:r>
          </w:p>
        </w:tc>
        <w:tc>
          <w:tcPr>
            <w:tcW w:w="2300" w:type="dxa"/>
            <w:gridSpan w:val="2"/>
          </w:tcPr>
          <w:p w14:paraId="0F394977" w14:textId="77777777" w:rsidR="0029104E" w:rsidRPr="00A068B0" w:rsidRDefault="0029104E" w:rsidP="00A068B0">
            <w:pPr>
              <w:spacing w:before="120" w:after="120"/>
              <w:rPr>
                <w:spacing w:val="0"/>
                <w:sz w:val="20"/>
              </w:rPr>
            </w:pPr>
          </w:p>
        </w:tc>
        <w:tc>
          <w:tcPr>
            <w:tcW w:w="902" w:type="dxa"/>
            <w:gridSpan w:val="2"/>
          </w:tcPr>
          <w:p w14:paraId="23C40CA9" w14:textId="77777777" w:rsidR="0029104E" w:rsidRPr="00A068B0" w:rsidRDefault="0029104E" w:rsidP="00A068B0">
            <w:pPr>
              <w:spacing w:before="120" w:after="120"/>
              <w:rPr>
                <w:spacing w:val="0"/>
                <w:sz w:val="20"/>
              </w:rPr>
            </w:pPr>
            <w:r w:rsidRPr="00A068B0">
              <w:rPr>
                <w:spacing w:val="0"/>
                <w:sz w:val="20"/>
              </w:rPr>
              <w:t>Signed</w:t>
            </w:r>
          </w:p>
        </w:tc>
        <w:tc>
          <w:tcPr>
            <w:tcW w:w="2126" w:type="dxa"/>
            <w:gridSpan w:val="2"/>
          </w:tcPr>
          <w:p w14:paraId="33266C3D" w14:textId="77777777" w:rsidR="0029104E" w:rsidRPr="00A068B0" w:rsidRDefault="0029104E" w:rsidP="00A068B0">
            <w:pPr>
              <w:spacing w:before="120" w:after="120"/>
              <w:rPr>
                <w:spacing w:val="0"/>
                <w:sz w:val="20"/>
              </w:rPr>
            </w:pPr>
          </w:p>
          <w:p w14:paraId="64132684" w14:textId="77777777" w:rsidR="0029104E" w:rsidRPr="00A068B0" w:rsidRDefault="0029104E" w:rsidP="00A068B0">
            <w:pPr>
              <w:spacing w:before="120" w:after="120"/>
              <w:rPr>
                <w:spacing w:val="0"/>
                <w:sz w:val="20"/>
              </w:rPr>
            </w:pPr>
          </w:p>
        </w:tc>
        <w:tc>
          <w:tcPr>
            <w:tcW w:w="1069" w:type="dxa"/>
            <w:gridSpan w:val="2"/>
          </w:tcPr>
          <w:p w14:paraId="4DB9854C" w14:textId="77777777" w:rsidR="0029104E" w:rsidRPr="00A068B0" w:rsidRDefault="0029104E" w:rsidP="00A068B0">
            <w:pPr>
              <w:spacing w:before="120" w:after="120"/>
              <w:rPr>
                <w:spacing w:val="0"/>
                <w:sz w:val="20"/>
              </w:rPr>
            </w:pPr>
            <w:r w:rsidRPr="00A068B0">
              <w:rPr>
                <w:spacing w:val="0"/>
                <w:sz w:val="20"/>
              </w:rPr>
              <w:t>Date</w:t>
            </w:r>
          </w:p>
        </w:tc>
        <w:tc>
          <w:tcPr>
            <w:tcW w:w="1600" w:type="dxa"/>
            <w:gridSpan w:val="2"/>
          </w:tcPr>
          <w:p w14:paraId="613B8B4D" w14:textId="77777777" w:rsidR="0029104E" w:rsidRPr="00A068B0" w:rsidRDefault="0029104E" w:rsidP="00A068B0">
            <w:pPr>
              <w:spacing w:before="120" w:after="120"/>
              <w:rPr>
                <w:spacing w:val="0"/>
                <w:sz w:val="20"/>
              </w:rPr>
            </w:pPr>
          </w:p>
        </w:tc>
      </w:tr>
    </w:tbl>
    <w:p w14:paraId="1501ECC3" w14:textId="77777777" w:rsidR="0029104E" w:rsidRPr="003B2076" w:rsidRDefault="0029104E" w:rsidP="0029104E">
      <w:pPr>
        <w:rPr>
          <w:b/>
          <w:bCs/>
          <w:kern w:val="32"/>
          <w:sz w:val="24"/>
          <w:szCs w:val="32"/>
          <w:lang w:val="x-none"/>
        </w:rPr>
      </w:pPr>
    </w:p>
    <w:p w14:paraId="05E4B355" w14:textId="77777777" w:rsidR="0029104E" w:rsidRPr="003B2076" w:rsidRDefault="0029104E" w:rsidP="0029104E">
      <w:pPr>
        <w:rPr>
          <w:b/>
          <w:bCs/>
          <w:kern w:val="32"/>
          <w:sz w:val="24"/>
          <w:szCs w:val="32"/>
          <w:lang w:val="x-none"/>
        </w:rPr>
      </w:pPr>
      <w:r w:rsidRPr="003B2076">
        <w:rPr>
          <w:b/>
          <w:bCs/>
          <w:kern w:val="32"/>
          <w:sz w:val="24"/>
          <w:szCs w:val="32"/>
          <w:lang w:val="x-none"/>
        </w:rPr>
        <w:br w:type="page"/>
      </w:r>
    </w:p>
    <w:p w14:paraId="31C08A17" w14:textId="7966C182" w:rsidR="0029104E" w:rsidRPr="003B2076" w:rsidRDefault="0029104E" w:rsidP="0029104E">
      <w:pPr>
        <w:pStyle w:val="Heading1"/>
        <w:numPr>
          <w:ilvl w:val="0"/>
          <w:numId w:val="0"/>
        </w:numPr>
      </w:pPr>
      <w:bookmarkStart w:id="76" w:name="_Toc506580664"/>
      <w:r w:rsidRPr="003B2076">
        <w:lastRenderedPageBreak/>
        <w:t>Appendix 4 Relaxation of Commissioning Notification Timescales for Micro-generator: HSE Certificate of Exemption (August 2008)</w:t>
      </w:r>
      <w:bookmarkEnd w:id="76"/>
    </w:p>
    <w:p w14:paraId="427E4F66" w14:textId="77777777" w:rsidR="0029104E" w:rsidRPr="003B2076" w:rsidRDefault="0029104E" w:rsidP="0029104E"/>
    <w:p w14:paraId="02B8DAFE" w14:textId="77777777" w:rsidR="0029104E" w:rsidRPr="003B2076" w:rsidRDefault="0029104E" w:rsidP="0029104E">
      <w:pPr>
        <w:jc w:val="center"/>
      </w:pPr>
      <w:r w:rsidRPr="003B2076">
        <w:t>Electricity Act 1989</w:t>
      </w:r>
    </w:p>
    <w:p w14:paraId="08B5FB13" w14:textId="77777777" w:rsidR="0029104E" w:rsidRPr="003B2076" w:rsidRDefault="0029104E" w:rsidP="0029104E">
      <w:pPr>
        <w:jc w:val="center"/>
      </w:pPr>
    </w:p>
    <w:p w14:paraId="486DAF3E" w14:textId="77777777" w:rsidR="0029104E" w:rsidRPr="003B2076" w:rsidRDefault="0029104E" w:rsidP="0029104E">
      <w:pPr>
        <w:jc w:val="center"/>
      </w:pPr>
      <w:r w:rsidRPr="003B2076">
        <w:t xml:space="preserve">Health &amp; Safety </w:t>
      </w:r>
      <w:proofErr w:type="gramStart"/>
      <w:r w:rsidRPr="003B2076">
        <w:t>At</w:t>
      </w:r>
      <w:proofErr w:type="gramEnd"/>
      <w:r w:rsidRPr="003B2076">
        <w:t xml:space="preserve"> Work Etc Act 1974</w:t>
      </w:r>
    </w:p>
    <w:p w14:paraId="32E8B5DB" w14:textId="77777777" w:rsidR="0029104E" w:rsidRPr="003B2076" w:rsidRDefault="0029104E" w:rsidP="0029104E">
      <w:pPr>
        <w:jc w:val="center"/>
      </w:pPr>
    </w:p>
    <w:p w14:paraId="24956309" w14:textId="77777777" w:rsidR="0029104E" w:rsidRPr="003B2076" w:rsidRDefault="0029104E" w:rsidP="0029104E">
      <w:pPr>
        <w:jc w:val="center"/>
      </w:pPr>
      <w:r w:rsidRPr="003B2076">
        <w:t xml:space="preserve">The </w:t>
      </w:r>
      <w:r w:rsidRPr="003B2076">
        <w:rPr>
          <w:b/>
        </w:rPr>
        <w:t>Electricity Safety Quality and Continuity Regulations</w:t>
      </w:r>
      <w:r w:rsidRPr="003B2076">
        <w:t xml:space="preserve"> 2002</w:t>
      </w:r>
    </w:p>
    <w:p w14:paraId="120506E5" w14:textId="77777777" w:rsidR="0029104E" w:rsidRPr="003B2076" w:rsidRDefault="0029104E" w:rsidP="0029104E"/>
    <w:p w14:paraId="65E642A0" w14:textId="77777777" w:rsidR="0029104E" w:rsidRPr="003B2076" w:rsidRDefault="0029104E" w:rsidP="0029104E">
      <w:pPr>
        <w:jc w:val="center"/>
      </w:pPr>
      <w:r w:rsidRPr="003B2076">
        <w:t>Certificate of Exemption</w:t>
      </w:r>
    </w:p>
    <w:p w14:paraId="4D96E03F" w14:textId="77777777" w:rsidR="0029104E" w:rsidRPr="003B2076" w:rsidRDefault="0029104E" w:rsidP="0029104E">
      <w:pPr>
        <w:jc w:val="center"/>
      </w:pPr>
    </w:p>
    <w:p w14:paraId="3025AED9" w14:textId="77777777" w:rsidR="0029104E" w:rsidRPr="003B2076" w:rsidRDefault="0029104E" w:rsidP="0029104E">
      <w:pPr>
        <w:pStyle w:val="ListParagraph"/>
        <w:ind w:left="0"/>
        <w:jc w:val="both"/>
        <w:rPr>
          <w:rFonts w:ascii="Arial" w:hAnsi="Arial" w:cs="Arial"/>
        </w:rPr>
      </w:pPr>
      <w:r w:rsidRPr="003B2076">
        <w:rPr>
          <w:rFonts w:ascii="Arial" w:hAnsi="Arial" w:cs="Arial"/>
        </w:rPr>
        <w:t xml:space="preserve">The Health and Safety Executive, in pursuance of the powers conferred on it by section 33 of the </w:t>
      </w:r>
      <w:r w:rsidRPr="003B2076">
        <w:rPr>
          <w:rFonts w:ascii="Arial" w:hAnsi="Arial" w:cs="Arial"/>
          <w:b/>
        </w:rPr>
        <w:t>Electricity Safety Quality and Continuity Regulations</w:t>
      </w:r>
      <w:r w:rsidRPr="003B2076">
        <w:rPr>
          <w:rFonts w:ascii="Arial" w:hAnsi="Arial" w:cs="Arial"/>
        </w:rPr>
        <w:t xml:space="preserve"> 2002 (the “Regulations”) Health &amp; Safety At Work Etc Act 1974 ( as amended by the Legislative Reform ( Health and Safety Executive) Order 2008) and by the Agreement dated 2 October 2006 between the Secretary of State for Trade and Industry and the Health and Safety Commission, and being satisfied as required by regulation 33(2) hereby grants an exemption to the person or persons installing the source of energy from the requirements imposed by regulation 22(2)(c) of the regulations subject to the condition set out in paragraph 2 of this certificate.</w:t>
      </w:r>
    </w:p>
    <w:p w14:paraId="30B18C21" w14:textId="77777777" w:rsidR="0029104E" w:rsidRPr="003B2076" w:rsidRDefault="0029104E" w:rsidP="0029104E"/>
    <w:p w14:paraId="2659AAE7" w14:textId="77777777" w:rsidR="0029104E" w:rsidRPr="003B2076" w:rsidRDefault="0029104E" w:rsidP="0029104E">
      <w:pPr>
        <w:pStyle w:val="ListParagraph"/>
        <w:ind w:left="0"/>
        <w:jc w:val="both"/>
        <w:rPr>
          <w:rFonts w:ascii="Arial" w:hAnsi="Arial" w:cs="Arial"/>
        </w:rPr>
      </w:pPr>
      <w:r w:rsidRPr="003B2076">
        <w:rPr>
          <w:rFonts w:ascii="Arial" w:hAnsi="Arial" w:cs="Arial"/>
        </w:rPr>
        <w:t>The condition referred to in paragraph 1 of this certificate is that in so far as Regulation 22(2) (c) of the regulations applies to a source of energy, the person or persons installing the source of energy will ensure that the distributor is advised of the intention to use the source of energy in parallel with network no later than 28 days (inclusive of the day of commissioning) after commissioning the source.</w:t>
      </w:r>
    </w:p>
    <w:p w14:paraId="58FE1C62" w14:textId="77777777" w:rsidR="0029104E" w:rsidRPr="003B2076" w:rsidRDefault="0029104E" w:rsidP="0029104E">
      <w:pPr>
        <w:pStyle w:val="ListParagraph"/>
        <w:jc w:val="both"/>
        <w:rPr>
          <w:rFonts w:ascii="Arial" w:hAnsi="Arial" w:cs="Arial"/>
        </w:rPr>
      </w:pPr>
    </w:p>
    <w:p w14:paraId="2793CBD9" w14:textId="77777777" w:rsidR="0029104E" w:rsidRPr="003B2076" w:rsidRDefault="0029104E" w:rsidP="0029104E">
      <w:pPr>
        <w:rPr>
          <w:sz w:val="24"/>
          <w:szCs w:val="24"/>
        </w:rPr>
      </w:pPr>
      <w:r w:rsidRPr="003B2076">
        <w:rPr>
          <w:sz w:val="24"/>
          <w:szCs w:val="24"/>
        </w:rPr>
        <w:t>This certificate shall come into force on 4 August 2008 and will remain in force until revoked by the Health and Safety Executive by a certificate in writing</w:t>
      </w:r>
    </w:p>
    <w:p w14:paraId="6BFFFB0D" w14:textId="77777777" w:rsidR="0029104E" w:rsidRPr="003B2076" w:rsidRDefault="0029104E" w:rsidP="0029104E">
      <w:pPr>
        <w:pStyle w:val="Heading1"/>
        <w:numPr>
          <w:ilvl w:val="0"/>
          <w:numId w:val="0"/>
        </w:numPr>
      </w:pPr>
      <w:r w:rsidRPr="003B2076">
        <w:rPr>
          <w:rFonts w:cs="Arial"/>
        </w:rPr>
        <w:br w:type="page"/>
      </w:r>
    </w:p>
    <w:p w14:paraId="5B69D6E9" w14:textId="4060E8BC" w:rsidR="008E483E" w:rsidRPr="003B2076" w:rsidRDefault="008E483E" w:rsidP="00A068B0">
      <w:pPr>
        <w:pStyle w:val="ANNEX-heading1"/>
      </w:pPr>
      <w:bookmarkStart w:id="77" w:name="_Toc506580665"/>
      <w:r w:rsidRPr="0025429E">
        <w:lastRenderedPageBreak/>
        <w:t>Annex</w:t>
      </w:r>
      <w:r w:rsidRPr="003B2076">
        <w:t xml:space="preserve"> A1 Requirements for </w:t>
      </w:r>
      <w:r w:rsidR="003F1822">
        <w:t xml:space="preserve">Type </w:t>
      </w:r>
      <w:r w:rsidRPr="003B2076">
        <w:t>Testing of Inverter Connected Micro-generators</w:t>
      </w:r>
      <w:bookmarkEnd w:id="77"/>
    </w:p>
    <w:p w14:paraId="0666857C" w14:textId="0B52F176" w:rsidR="008E483E" w:rsidRPr="003B2076" w:rsidRDefault="008E483E" w:rsidP="003B7C17">
      <w:pPr>
        <w:pStyle w:val="ANNEX-heading2"/>
      </w:pPr>
      <w:r w:rsidRPr="003B2076">
        <w:t>General</w:t>
      </w:r>
    </w:p>
    <w:p w14:paraId="261B9B8C" w14:textId="1B2BBFE0" w:rsidR="008E483E" w:rsidRPr="003B2076" w:rsidRDefault="008E483E" w:rsidP="003B7C17">
      <w:pPr>
        <w:rPr>
          <w:spacing w:val="0"/>
        </w:rPr>
      </w:pPr>
      <w:r w:rsidRPr="003B2076">
        <w:rPr>
          <w:spacing w:val="0"/>
        </w:rPr>
        <w:t xml:space="preserve">This Annex describes a methodology for obtaining type certification or type verification for </w:t>
      </w:r>
      <w:r w:rsidRPr="003B2076">
        <w:rPr>
          <w:b/>
          <w:spacing w:val="0"/>
        </w:rPr>
        <w:t>Micro-generators</w:t>
      </w:r>
      <w:r w:rsidRPr="003B2076">
        <w:rPr>
          <w:spacing w:val="0"/>
        </w:rPr>
        <w:t xml:space="preserve"> which are connected to the </w:t>
      </w:r>
      <w:r w:rsidRPr="003B2076">
        <w:rPr>
          <w:b/>
          <w:spacing w:val="0"/>
        </w:rPr>
        <w:t>Distribution Network</w:t>
      </w:r>
      <w:r w:rsidRPr="003B2076">
        <w:rPr>
          <w:spacing w:val="0"/>
        </w:rPr>
        <w:t xml:space="preserve"> via an </w:t>
      </w:r>
      <w:r w:rsidRPr="003B2076">
        <w:rPr>
          <w:b/>
          <w:spacing w:val="0"/>
        </w:rPr>
        <w:t>Inverter</w:t>
      </w:r>
      <w:r w:rsidRPr="003B2076">
        <w:rPr>
          <w:spacing w:val="0"/>
        </w:rPr>
        <w:t>.</w:t>
      </w:r>
    </w:p>
    <w:p w14:paraId="786CAF1E" w14:textId="77777777" w:rsidR="008E483E" w:rsidRPr="003B2076" w:rsidRDefault="008E483E" w:rsidP="003B7C17">
      <w:pPr>
        <w:rPr>
          <w:spacing w:val="0"/>
        </w:rPr>
      </w:pPr>
    </w:p>
    <w:p w14:paraId="0C2B17DD" w14:textId="3ABA1700" w:rsidR="008E483E" w:rsidRPr="00A068B0" w:rsidDel="004E61F8" w:rsidRDefault="008E483E" w:rsidP="003B7C17">
      <w:pPr>
        <w:rPr>
          <w:bCs/>
          <w:spacing w:val="0"/>
        </w:rPr>
      </w:pPr>
      <w:r w:rsidRPr="003B2076">
        <w:rPr>
          <w:spacing w:val="0"/>
        </w:rPr>
        <w:t xml:space="preserve">The compliance testing annex of EN 50438 should be complied with except where </w:t>
      </w:r>
      <w:r w:rsidR="00C30529" w:rsidRPr="003B2076">
        <w:rPr>
          <w:spacing w:val="0"/>
        </w:rPr>
        <w:t>alternative requirements</w:t>
      </w:r>
      <w:r w:rsidRPr="003B2076">
        <w:rPr>
          <w:spacing w:val="0"/>
        </w:rPr>
        <w:t xml:space="preserve"> are detailed in this Annex.</w:t>
      </w:r>
    </w:p>
    <w:p w14:paraId="3EEF17AF" w14:textId="77777777" w:rsidR="008E483E" w:rsidRPr="00A068B0" w:rsidRDefault="008E483E" w:rsidP="003B7C17">
      <w:pPr>
        <w:rPr>
          <w:spacing w:val="0"/>
        </w:rPr>
      </w:pPr>
    </w:p>
    <w:p w14:paraId="6C3F3021" w14:textId="71925AEC" w:rsidR="008E483E" w:rsidRPr="00A068B0" w:rsidRDefault="008E483E" w:rsidP="003B7C17">
      <w:pPr>
        <w:rPr>
          <w:spacing w:val="0"/>
        </w:rPr>
      </w:pPr>
      <w:bookmarkStart w:id="78" w:name="_Hlk505930334"/>
      <w:r w:rsidRPr="00A068B0">
        <w:rPr>
          <w:spacing w:val="0"/>
        </w:rPr>
        <w:t xml:space="preserve">Typically, all interface functions are contained within an </w:t>
      </w:r>
      <w:r w:rsidRPr="00A068B0">
        <w:rPr>
          <w:b/>
          <w:spacing w:val="0"/>
        </w:rPr>
        <w:t>Inverter</w:t>
      </w:r>
      <w:r w:rsidRPr="00A068B0">
        <w:rPr>
          <w:spacing w:val="0"/>
        </w:rPr>
        <w:t xml:space="preserve"> and in such </w:t>
      </w:r>
      <w:proofErr w:type="gramStart"/>
      <w:r w:rsidRPr="00A068B0">
        <w:rPr>
          <w:spacing w:val="0"/>
        </w:rPr>
        <w:t>cases</w:t>
      </w:r>
      <w:proofErr w:type="gramEnd"/>
      <w:r w:rsidRPr="00A068B0">
        <w:rPr>
          <w:spacing w:val="0"/>
        </w:rPr>
        <w:t xml:space="preserve"> it is only necessary to have the </w:t>
      </w:r>
      <w:r w:rsidRPr="00A068B0">
        <w:rPr>
          <w:b/>
          <w:spacing w:val="0"/>
        </w:rPr>
        <w:t>Inverter</w:t>
      </w:r>
      <w:r w:rsidRPr="00A068B0">
        <w:rPr>
          <w:spacing w:val="0"/>
        </w:rPr>
        <w:t xml:space="preserve"> </w:t>
      </w:r>
      <w:r w:rsidRPr="00A068B0">
        <w:rPr>
          <w:b/>
          <w:spacing w:val="0"/>
        </w:rPr>
        <w:t>Type Tested</w:t>
      </w:r>
      <w:r w:rsidRPr="00A068B0">
        <w:rPr>
          <w:spacing w:val="0"/>
        </w:rPr>
        <w:t xml:space="preserve">. Alternatively, a package of specific separate parts of equivalent function may also be </w:t>
      </w:r>
      <w:r w:rsidRPr="00A068B0">
        <w:rPr>
          <w:b/>
          <w:spacing w:val="0"/>
        </w:rPr>
        <w:t>Type Tested</w:t>
      </w:r>
      <w:r w:rsidRPr="00A068B0">
        <w:rPr>
          <w:spacing w:val="0"/>
        </w:rPr>
        <w:t xml:space="preserve"> but </w:t>
      </w:r>
      <w:r w:rsidR="00E22770" w:rsidRPr="003B2076">
        <w:rPr>
          <w:spacing w:val="0"/>
        </w:rPr>
        <w:t xml:space="preserve">for a </w:t>
      </w:r>
      <w:r w:rsidR="00E22770" w:rsidRPr="003B2076">
        <w:rPr>
          <w:b/>
          <w:spacing w:val="0"/>
        </w:rPr>
        <w:t>Fully Type Tested</w:t>
      </w:r>
      <w:r w:rsidR="00E22770" w:rsidRPr="003B2076">
        <w:rPr>
          <w:spacing w:val="0"/>
        </w:rPr>
        <w:t xml:space="preserve"> </w:t>
      </w:r>
      <w:r w:rsidR="00E22770" w:rsidRPr="003B2076">
        <w:rPr>
          <w:b/>
          <w:spacing w:val="0"/>
        </w:rPr>
        <w:t>Micro-generator</w:t>
      </w:r>
      <w:r w:rsidR="00E22770" w:rsidRPr="00A068B0">
        <w:rPr>
          <w:spacing w:val="0"/>
        </w:rPr>
        <w:t xml:space="preserve"> </w:t>
      </w:r>
      <w:r w:rsidRPr="00A068B0">
        <w:rPr>
          <w:spacing w:val="0"/>
        </w:rPr>
        <w:t xml:space="preserve">the completed </w:t>
      </w:r>
      <w:r w:rsidRPr="00A068B0">
        <w:rPr>
          <w:b/>
          <w:spacing w:val="0"/>
          <w:lang w:val="en-US"/>
        </w:rPr>
        <w:t>Micro-generator’s</w:t>
      </w:r>
      <w:r w:rsidRPr="00A068B0">
        <w:rPr>
          <w:b/>
          <w:spacing w:val="0"/>
        </w:rPr>
        <w:t xml:space="preserve"> Interface Protection</w:t>
      </w:r>
      <w:r w:rsidRPr="00A068B0">
        <w:rPr>
          <w:spacing w:val="0"/>
        </w:rPr>
        <w:t xml:space="preserve"> must not rely on interconnection using cables which could be terminated incorrectly on site </w:t>
      </w:r>
      <w:r w:rsidR="00410A30">
        <w:rPr>
          <w:spacing w:val="0"/>
        </w:rPr>
        <w:t>ie</w:t>
      </w:r>
      <w:r w:rsidRPr="00A068B0">
        <w:rPr>
          <w:spacing w:val="0"/>
        </w:rPr>
        <w:t xml:space="preserve"> the interconnections must be made by plug and socket which the </w:t>
      </w:r>
      <w:r w:rsidRPr="00A068B0">
        <w:rPr>
          <w:b/>
          <w:spacing w:val="0"/>
        </w:rPr>
        <w:t>Manufacturer</w:t>
      </w:r>
      <w:r w:rsidRPr="00A068B0">
        <w:rPr>
          <w:spacing w:val="0"/>
        </w:rPr>
        <w:t xml:space="preserve"> has made and tested prior to delivery to site.</w:t>
      </w:r>
    </w:p>
    <w:bookmarkEnd w:id="78"/>
    <w:p w14:paraId="0FB8AC6E" w14:textId="0E45E514" w:rsidR="00D749A2" w:rsidRPr="00A068B0" w:rsidRDefault="00D749A2" w:rsidP="003B7C17">
      <w:pPr>
        <w:rPr>
          <w:spacing w:val="0"/>
        </w:rPr>
      </w:pPr>
    </w:p>
    <w:p w14:paraId="3088EC71" w14:textId="77777777" w:rsidR="00D749A2" w:rsidRPr="003B2076" w:rsidRDefault="00D749A2" w:rsidP="00D749A2">
      <w:pPr>
        <w:widowControl w:val="0"/>
        <w:autoSpaceDE w:val="0"/>
        <w:autoSpaceDN w:val="0"/>
        <w:adjustRightInd w:val="0"/>
        <w:rPr>
          <w:spacing w:val="0"/>
          <w:szCs w:val="22"/>
        </w:rPr>
      </w:pPr>
      <w:r w:rsidRPr="003B2076">
        <w:rPr>
          <w:spacing w:val="0"/>
          <w:szCs w:val="22"/>
        </w:rPr>
        <w:t xml:space="preserve">The </w:t>
      </w:r>
      <w:r w:rsidRPr="003B2076">
        <w:rPr>
          <w:b/>
          <w:spacing w:val="0"/>
          <w:szCs w:val="22"/>
        </w:rPr>
        <w:t>Interface Protection</w:t>
      </w:r>
      <w:r w:rsidRPr="003B2076">
        <w:rPr>
          <w:spacing w:val="0"/>
          <w:szCs w:val="22"/>
        </w:rPr>
        <w:t xml:space="preserve"> shall satisfy the requirements of </w:t>
      </w:r>
      <w:proofErr w:type="gramStart"/>
      <w:r w:rsidRPr="003B2076">
        <w:rPr>
          <w:spacing w:val="0"/>
          <w:szCs w:val="22"/>
        </w:rPr>
        <w:t>all of</w:t>
      </w:r>
      <w:proofErr w:type="gramEnd"/>
      <w:r w:rsidRPr="003B2076">
        <w:rPr>
          <w:spacing w:val="0"/>
          <w:szCs w:val="22"/>
        </w:rPr>
        <w:t xml:space="preserve"> the following standards. Where these standards have more than one part, the requirements of all such parts shall be satisfied, so far as they are applicable.</w:t>
      </w:r>
    </w:p>
    <w:p w14:paraId="0FE3656C" w14:textId="77777777" w:rsidR="00D749A2" w:rsidRPr="003B2076" w:rsidRDefault="00D749A2" w:rsidP="00D749A2">
      <w:pPr>
        <w:widowControl w:val="0"/>
        <w:autoSpaceDE w:val="0"/>
        <w:autoSpaceDN w:val="0"/>
        <w:adjustRightInd w:val="0"/>
        <w:rPr>
          <w:spacing w:val="0"/>
          <w:szCs w:val="22"/>
        </w:rPr>
      </w:pPr>
    </w:p>
    <w:p w14:paraId="21B6A6D2"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61000 (Electromagnetic Standards)</w:t>
      </w:r>
    </w:p>
    <w:p w14:paraId="772A7DCF"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60255 (Electrical Relays)</w:t>
      </w:r>
    </w:p>
    <w:p w14:paraId="34295EE4"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61810 (Electrical Elementary Relays)</w:t>
      </w:r>
    </w:p>
    <w:p w14:paraId="322A31DD"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60947 (Low Voltage Switchgear and Control gear)</w:t>
      </w:r>
    </w:p>
    <w:p w14:paraId="6BB27C46" w14:textId="55603504" w:rsidR="008E483E" w:rsidRPr="00A068B0" w:rsidRDefault="001D0E67" w:rsidP="003B7C17">
      <w:pPr>
        <w:rPr>
          <w:spacing w:val="0"/>
        </w:rPr>
      </w:pPr>
      <w:r>
        <w:rPr>
          <w:spacing w:val="0"/>
          <w:szCs w:val="22"/>
        </w:rPr>
        <w:t xml:space="preserve">BS EN </w:t>
      </w:r>
      <w:r w:rsidRPr="00374FE0">
        <w:rPr>
          <w:spacing w:val="0"/>
          <w:szCs w:val="22"/>
        </w:rPr>
        <w:t>61869</w:t>
      </w:r>
      <w:r>
        <w:rPr>
          <w:spacing w:val="0"/>
          <w:szCs w:val="22"/>
        </w:rPr>
        <w:t xml:space="preserve"> (</w:t>
      </w:r>
      <w:r w:rsidR="00A85508">
        <w:rPr>
          <w:spacing w:val="0"/>
          <w:szCs w:val="22"/>
        </w:rPr>
        <w:t>Instrument Transformers:</w:t>
      </w:r>
      <w:r w:rsidRPr="00374FE0">
        <w:rPr>
          <w:spacing w:val="0"/>
          <w:szCs w:val="22"/>
        </w:rPr>
        <w:t xml:space="preserve"> Additional requirements for current transformers</w:t>
      </w:r>
      <w:r>
        <w:rPr>
          <w:spacing w:val="0"/>
          <w:szCs w:val="22"/>
        </w:rPr>
        <w:t>)</w:t>
      </w:r>
    </w:p>
    <w:p w14:paraId="15C891DE" w14:textId="77777777" w:rsidR="00A85508" w:rsidRDefault="00A85508" w:rsidP="007962C9">
      <w:pPr>
        <w:rPr>
          <w:spacing w:val="0"/>
        </w:rPr>
      </w:pPr>
    </w:p>
    <w:p w14:paraId="6D68E223" w14:textId="5FCEA624" w:rsidR="003C6DD7" w:rsidRDefault="008E483E" w:rsidP="007962C9">
      <w:pPr>
        <w:rPr>
          <w:spacing w:val="0"/>
        </w:rPr>
      </w:pPr>
      <w:r w:rsidRPr="003B2076">
        <w:rPr>
          <w:spacing w:val="0"/>
        </w:rPr>
        <w:t xml:space="preserve">Currently there are no harmonised functional standards that apply to the </w:t>
      </w:r>
      <w:r w:rsidRPr="003B2076">
        <w:rPr>
          <w:b/>
          <w:spacing w:val="0"/>
        </w:rPr>
        <w:t>Microgenerator’s</w:t>
      </w:r>
      <w:r w:rsidRPr="003B2076">
        <w:rPr>
          <w:spacing w:val="0"/>
        </w:rPr>
        <w:t xml:space="preserve"> </w:t>
      </w:r>
      <w:r w:rsidRPr="003B2076">
        <w:rPr>
          <w:b/>
          <w:spacing w:val="0"/>
        </w:rPr>
        <w:t>Interface Protection</w:t>
      </w:r>
      <w:r w:rsidRPr="003B2076">
        <w:rPr>
          <w:spacing w:val="0"/>
        </w:rPr>
        <w:t xml:space="preserve">. Consequently, in cases where power electronics is used for energy conversion along with any separate </w:t>
      </w:r>
      <w:r w:rsidRPr="003B2076">
        <w:rPr>
          <w:b/>
          <w:spacing w:val="0"/>
        </w:rPr>
        <w:t>Interface Protection</w:t>
      </w:r>
      <w:r w:rsidRPr="003B2076">
        <w:rPr>
          <w:spacing w:val="0"/>
        </w:rPr>
        <w:t xml:space="preserve"> unit they will need to be brought together and tested as a complete </w:t>
      </w:r>
      <w:r w:rsidRPr="003B2076">
        <w:rPr>
          <w:b/>
          <w:spacing w:val="0"/>
        </w:rPr>
        <w:t>Microgenerator</w:t>
      </w:r>
      <w:r w:rsidRPr="003B2076">
        <w:rPr>
          <w:spacing w:val="0"/>
        </w:rPr>
        <w:t xml:space="preserve"> as described in this EREC </w:t>
      </w:r>
      <w:proofErr w:type="gramStart"/>
      <w:r w:rsidRPr="003B2076">
        <w:rPr>
          <w:spacing w:val="0"/>
        </w:rPr>
        <w:t>G98, and</w:t>
      </w:r>
      <w:proofErr w:type="gramEnd"/>
      <w:r w:rsidRPr="003B2076">
        <w:rPr>
          <w:spacing w:val="0"/>
        </w:rPr>
        <w:t xml:space="preserve"> recorded in </w:t>
      </w:r>
      <w:r w:rsidR="00C07FA6">
        <w:rPr>
          <w:spacing w:val="0"/>
        </w:rPr>
        <w:t xml:space="preserve">a </w:t>
      </w:r>
      <w:r w:rsidRPr="003B2076">
        <w:rPr>
          <w:spacing w:val="0"/>
        </w:rPr>
        <w:t xml:space="preserve">format similar to that shown in Form C (Appendix 3). </w:t>
      </w:r>
    </w:p>
    <w:p w14:paraId="4086C1D5" w14:textId="77777777" w:rsidR="003C6DD7" w:rsidRDefault="003C6DD7" w:rsidP="007962C9">
      <w:pPr>
        <w:rPr>
          <w:spacing w:val="0"/>
        </w:rPr>
      </w:pPr>
    </w:p>
    <w:p w14:paraId="4F2660B1" w14:textId="5B5E0230" w:rsidR="008E483E" w:rsidRDefault="008E483E" w:rsidP="007962C9">
      <w:pPr>
        <w:rPr>
          <w:spacing w:val="0"/>
        </w:rPr>
      </w:pPr>
      <w:r w:rsidRPr="003B2076">
        <w:rPr>
          <w:spacing w:val="0"/>
        </w:rPr>
        <w:t xml:space="preserve">Where the </w:t>
      </w:r>
      <w:r w:rsidRPr="003B2076">
        <w:rPr>
          <w:b/>
          <w:spacing w:val="0"/>
        </w:rPr>
        <w:t>Interface Protection</w:t>
      </w:r>
      <w:r w:rsidRPr="003B2076">
        <w:rPr>
          <w:spacing w:val="0"/>
        </w:rPr>
        <w:t xml:space="preserve"> is physically integrated within the overall </w:t>
      </w:r>
      <w:r w:rsidR="00C07FA6">
        <w:rPr>
          <w:b/>
          <w:spacing w:val="0"/>
        </w:rPr>
        <w:t>Micro-generator</w:t>
      </w:r>
      <w:r w:rsidRPr="003B2076">
        <w:rPr>
          <w:spacing w:val="0"/>
        </w:rPr>
        <w:t xml:space="preserve"> control system, the functionality of the </w:t>
      </w:r>
      <w:r w:rsidRPr="003B2076">
        <w:rPr>
          <w:b/>
          <w:spacing w:val="0"/>
        </w:rPr>
        <w:t>Interface Protection</w:t>
      </w:r>
      <w:r w:rsidRPr="003B2076">
        <w:rPr>
          <w:spacing w:val="0"/>
        </w:rPr>
        <w:t xml:space="preserve"> unit should not be compromised by any failure of other elements of the control system (fail safe).</w:t>
      </w:r>
    </w:p>
    <w:p w14:paraId="629EB1D3" w14:textId="079A84C3" w:rsidR="003F2E52" w:rsidRPr="003B2076" w:rsidRDefault="003F2E52" w:rsidP="007962C9">
      <w:pPr>
        <w:rPr>
          <w:spacing w:val="0"/>
        </w:rPr>
      </w:pPr>
    </w:p>
    <w:p w14:paraId="0A23BB9B" w14:textId="6D862615" w:rsidR="003F2E52" w:rsidRPr="003B2076" w:rsidRDefault="003F2E52" w:rsidP="003F2E52">
      <w:pPr>
        <w:widowControl w:val="0"/>
        <w:autoSpaceDE w:val="0"/>
        <w:autoSpaceDN w:val="0"/>
        <w:adjustRightInd w:val="0"/>
        <w:ind w:right="52"/>
        <w:rPr>
          <w:spacing w:val="0"/>
          <w:szCs w:val="22"/>
        </w:rPr>
      </w:pPr>
      <w:bookmarkStart w:id="79" w:name="_Hlk503191377"/>
      <w:r w:rsidRPr="003B2076">
        <w:rPr>
          <w:spacing w:val="0"/>
          <w:szCs w:val="22"/>
        </w:rPr>
        <w:t xml:space="preserve">This Annex applies to </w:t>
      </w:r>
      <w:r w:rsidRPr="003B2076">
        <w:rPr>
          <w:b/>
          <w:spacing w:val="0"/>
          <w:szCs w:val="22"/>
        </w:rPr>
        <w:t>Micro-generators</w:t>
      </w:r>
      <w:r w:rsidRPr="003B2076">
        <w:rPr>
          <w:spacing w:val="0"/>
          <w:szCs w:val="22"/>
        </w:rPr>
        <w:t xml:space="preserve"> either with or without load management or </w:t>
      </w:r>
      <w:r w:rsidR="00876A38" w:rsidRPr="00183741">
        <w:rPr>
          <w:b/>
          <w:spacing w:val="0"/>
          <w:szCs w:val="22"/>
        </w:rPr>
        <w:t>Electricity</w:t>
      </w:r>
      <w:r w:rsidRPr="00183741">
        <w:rPr>
          <w:b/>
          <w:spacing w:val="0"/>
          <w:szCs w:val="22"/>
        </w:rPr>
        <w:t xml:space="preserve"> </w:t>
      </w:r>
      <w:r w:rsidR="00876A38" w:rsidRPr="00183741">
        <w:rPr>
          <w:b/>
          <w:spacing w:val="0"/>
          <w:szCs w:val="22"/>
        </w:rPr>
        <w:t>Storage</w:t>
      </w:r>
      <w:r w:rsidR="00876A38" w:rsidRPr="003B2076">
        <w:rPr>
          <w:spacing w:val="0"/>
          <w:szCs w:val="22"/>
        </w:rPr>
        <w:t xml:space="preserve"> </w:t>
      </w:r>
      <w:r w:rsidR="00876A38">
        <w:rPr>
          <w:spacing w:val="0"/>
          <w:szCs w:val="22"/>
        </w:rPr>
        <w:t>devices</w:t>
      </w:r>
      <w:r w:rsidR="00876A38" w:rsidRPr="003B2076">
        <w:rPr>
          <w:spacing w:val="0"/>
          <w:szCs w:val="22"/>
        </w:rPr>
        <w:t xml:space="preserve"> </w:t>
      </w:r>
      <w:r w:rsidRPr="003B2076">
        <w:rPr>
          <w:spacing w:val="0"/>
          <w:szCs w:val="22"/>
        </w:rPr>
        <w:t xml:space="preserve">connected on the energy source or prime mover side of the </w:t>
      </w:r>
      <w:r w:rsidRPr="003B2076">
        <w:rPr>
          <w:b/>
          <w:spacing w:val="0"/>
          <w:szCs w:val="22"/>
        </w:rPr>
        <w:t>Micro-generator</w:t>
      </w:r>
      <w:r w:rsidRPr="003B2076">
        <w:rPr>
          <w:spacing w:val="0"/>
          <w:szCs w:val="22"/>
        </w:rPr>
        <w:t>.</w:t>
      </w:r>
    </w:p>
    <w:p w14:paraId="1B9DAD57" w14:textId="1FBDBBCD" w:rsidR="00DE3170" w:rsidRPr="003B2076" w:rsidRDefault="00DE3170" w:rsidP="00DE3170">
      <w:pPr>
        <w:widowControl w:val="0"/>
        <w:autoSpaceDE w:val="0"/>
        <w:autoSpaceDN w:val="0"/>
        <w:adjustRightInd w:val="0"/>
        <w:rPr>
          <w:spacing w:val="0"/>
          <w:szCs w:val="22"/>
        </w:rPr>
      </w:pPr>
      <w:bookmarkStart w:id="80" w:name="_Hlk503192038"/>
    </w:p>
    <w:bookmarkEnd w:id="79"/>
    <w:bookmarkEnd w:id="80"/>
    <w:p w14:paraId="0E584623" w14:textId="373D5B1F" w:rsidR="008E483E" w:rsidRPr="003B2076" w:rsidRDefault="008E483E" w:rsidP="003B7C17">
      <w:pPr>
        <w:pStyle w:val="ANNEX-heading2"/>
      </w:pPr>
      <w:r w:rsidRPr="003B2076">
        <w:t>Type Verification Functional Testing of the Interface Protection</w:t>
      </w:r>
    </w:p>
    <w:p w14:paraId="4AABEDD5" w14:textId="77777777" w:rsidR="008E483E" w:rsidRPr="00A068B0" w:rsidRDefault="008E483E" w:rsidP="008E483E">
      <w:pPr>
        <w:widowControl w:val="0"/>
        <w:autoSpaceDE w:val="0"/>
        <w:autoSpaceDN w:val="0"/>
        <w:adjustRightInd w:val="0"/>
        <w:ind w:right="53"/>
        <w:rPr>
          <w:spacing w:val="0"/>
          <w:sz w:val="20"/>
        </w:rPr>
      </w:pPr>
    </w:p>
    <w:p w14:paraId="6B876C67" w14:textId="1318E19B" w:rsidR="008E483E" w:rsidRPr="00A068B0" w:rsidRDefault="008E483E" w:rsidP="003C6DD7">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r w:rsidR="003C6DD7">
        <w:rPr>
          <w:spacing w:val="0"/>
        </w:rPr>
        <w:t xml:space="preserve"> </w:t>
      </w:r>
      <w:r w:rsidRPr="00A068B0">
        <w:rPr>
          <w:spacing w:val="0"/>
        </w:rPr>
        <w:t xml:space="preserve"> </w:t>
      </w:r>
    </w:p>
    <w:p w14:paraId="3EDB8B08" w14:textId="3EF7CFCC" w:rsidR="007962C9" w:rsidRPr="00A068B0" w:rsidRDefault="007962C9" w:rsidP="003C6DD7">
      <w:pPr>
        <w:widowControl w:val="0"/>
        <w:autoSpaceDE w:val="0"/>
        <w:autoSpaceDN w:val="0"/>
        <w:adjustRightInd w:val="0"/>
        <w:ind w:right="53"/>
        <w:rPr>
          <w:spacing w:val="0"/>
        </w:rPr>
      </w:pPr>
    </w:p>
    <w:p w14:paraId="45569464" w14:textId="2547AC0B" w:rsidR="008E483E" w:rsidRPr="00A068B0" w:rsidRDefault="008E483E" w:rsidP="00DE0CB0">
      <w:pPr>
        <w:widowControl w:val="0"/>
        <w:autoSpaceDE w:val="0"/>
        <w:autoSpaceDN w:val="0"/>
        <w:adjustRightInd w:val="0"/>
        <w:ind w:right="53"/>
        <w:rPr>
          <w:spacing w:val="0"/>
        </w:rPr>
      </w:pPr>
      <w:r w:rsidRPr="00A068B0">
        <w:rPr>
          <w:spacing w:val="0"/>
        </w:rPr>
        <w:t xml:space="preserve">The type testing can be done by the </w:t>
      </w:r>
      <w:r w:rsidRPr="00A068B0">
        <w:rPr>
          <w:b/>
          <w:spacing w:val="0"/>
        </w:rPr>
        <w:t>Manufacturer</w:t>
      </w:r>
      <w:r w:rsidRPr="00A068B0">
        <w:rPr>
          <w:spacing w:val="0"/>
        </w:rPr>
        <w:t xml:space="preserve"> of an individual component or by an external test house or by the supplier of the complete system, or any combination of them as appropriate.</w:t>
      </w:r>
    </w:p>
    <w:p w14:paraId="26D46287" w14:textId="77E7EFEF" w:rsidR="007962C9" w:rsidRPr="004D2414" w:rsidRDefault="007962C9" w:rsidP="00DE0CB0">
      <w:pPr>
        <w:widowControl w:val="0"/>
        <w:autoSpaceDE w:val="0"/>
        <w:autoSpaceDN w:val="0"/>
        <w:adjustRightInd w:val="0"/>
        <w:ind w:right="53"/>
        <w:rPr>
          <w:spacing w:val="0"/>
        </w:rPr>
      </w:pPr>
    </w:p>
    <w:p w14:paraId="2587AC9A" w14:textId="0B409884" w:rsidR="008E483E" w:rsidRPr="009116C5" w:rsidRDefault="008E483E" w:rsidP="008E483E">
      <w:pPr>
        <w:widowControl w:val="0"/>
        <w:autoSpaceDE w:val="0"/>
        <w:autoSpaceDN w:val="0"/>
        <w:adjustRightInd w:val="0"/>
        <w:rPr>
          <w:spacing w:val="0"/>
        </w:rPr>
      </w:pPr>
      <w:r w:rsidRPr="004D2414">
        <w:rPr>
          <w:spacing w:val="0"/>
        </w:rPr>
        <w:t>The type testing</w:t>
      </w:r>
      <w:r w:rsidRPr="009116C5">
        <w:rPr>
          <w:spacing w:val="0"/>
        </w:rPr>
        <w:t xml:space="preserve"> will verify that the operation of the</w:t>
      </w:r>
      <w:r w:rsidR="004D2414" w:rsidRPr="009116C5">
        <w:rPr>
          <w:spacing w:val="0"/>
        </w:rPr>
        <w:t xml:space="preserve"> </w:t>
      </w:r>
      <w:r w:rsidRPr="004D2414">
        <w:rPr>
          <w:b/>
          <w:spacing w:val="0"/>
        </w:rPr>
        <w:t>Interface Protection</w:t>
      </w:r>
      <w:r w:rsidRPr="009116C5">
        <w:rPr>
          <w:spacing w:val="0"/>
        </w:rPr>
        <w:t xml:space="preserve"> shall result:</w:t>
      </w:r>
    </w:p>
    <w:p w14:paraId="60F5557A" w14:textId="4827AA5D"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9116C5">
        <w:rPr>
          <w:rFonts w:ascii="Arial" w:hAnsi="Arial" w:cs="Arial"/>
        </w:rPr>
        <w:t xml:space="preserve">in the safe disconnection of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from the </w:t>
      </w:r>
      <w:r w:rsidRPr="009116C5">
        <w:rPr>
          <w:rFonts w:ascii="Arial" w:hAnsi="Arial" w:cs="Arial"/>
          <w:b/>
        </w:rPr>
        <w:t xml:space="preserve">DNO’s Distribution </w:t>
      </w:r>
      <w:r w:rsidRPr="009116C5">
        <w:rPr>
          <w:rFonts w:ascii="Arial" w:hAnsi="Arial" w:cs="Arial"/>
          <w:b/>
        </w:rPr>
        <w:lastRenderedPageBreak/>
        <w:t>Network</w:t>
      </w:r>
      <w:r w:rsidRPr="00183741">
        <w:rPr>
          <w:rFonts w:ascii="Arial" w:hAnsi="Arial" w:cs="Arial"/>
        </w:rPr>
        <w:t xml:space="preserve"> </w:t>
      </w:r>
      <w:proofErr w:type="gramStart"/>
      <w:r w:rsidRPr="00183741">
        <w:rPr>
          <w:rFonts w:ascii="Arial" w:hAnsi="Arial" w:cs="Arial"/>
        </w:rPr>
        <w:t>in the event that</w:t>
      </w:r>
      <w:proofErr w:type="gramEnd"/>
      <w:r w:rsidRPr="00183741">
        <w:rPr>
          <w:rFonts w:ascii="Arial" w:hAnsi="Arial" w:cs="Arial"/>
        </w:rPr>
        <w:t xml:space="preserve"> the pr</w:t>
      </w:r>
      <w:r w:rsidR="004314BC" w:rsidRPr="00183741">
        <w:rPr>
          <w:rFonts w:ascii="Arial" w:hAnsi="Arial" w:cs="Arial"/>
        </w:rPr>
        <w:t>otection settings specified in T</w:t>
      </w:r>
      <w:r w:rsidRPr="00183741">
        <w:rPr>
          <w:rFonts w:ascii="Arial" w:hAnsi="Arial" w:cs="Arial"/>
        </w:rPr>
        <w:t>able 2 are exceeded; and</w:t>
      </w:r>
    </w:p>
    <w:p w14:paraId="3EDD18BD" w14:textId="77777777" w:rsidR="008E483E" w:rsidRPr="004D2414" w:rsidRDefault="008E483E" w:rsidP="008E483E">
      <w:pPr>
        <w:pStyle w:val="ListParagraph"/>
        <w:widowControl w:val="0"/>
        <w:autoSpaceDE w:val="0"/>
        <w:autoSpaceDN w:val="0"/>
        <w:adjustRightInd w:val="0"/>
        <w:spacing w:before="240" w:line="240" w:lineRule="auto"/>
        <w:ind w:left="643"/>
        <w:jc w:val="both"/>
        <w:rPr>
          <w:rFonts w:ascii="Arial" w:hAnsi="Arial" w:cs="Arial"/>
        </w:rPr>
      </w:pPr>
    </w:p>
    <w:p w14:paraId="430AE852" w14:textId="34BF8448"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183741">
        <w:rPr>
          <w:rFonts w:ascii="Arial" w:hAnsi="Arial" w:cs="Arial"/>
        </w:rPr>
        <w:t xml:space="preserve">in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remaining connected to the </w:t>
      </w:r>
      <w:r w:rsidRPr="009116C5">
        <w:rPr>
          <w:rFonts w:ascii="Arial" w:hAnsi="Arial" w:cs="Arial"/>
          <w:b/>
        </w:rPr>
        <w:t>DNO’s Distribution Network</w:t>
      </w:r>
      <w:r w:rsidRPr="00183741">
        <w:rPr>
          <w:rFonts w:ascii="Arial" w:hAnsi="Arial" w:cs="Arial"/>
        </w:rPr>
        <w:t xml:space="preserve"> while </w:t>
      </w:r>
      <w:r w:rsidRPr="00183741">
        <w:rPr>
          <w:rFonts w:ascii="Arial" w:hAnsi="Arial" w:cs="Arial"/>
          <w:b/>
          <w:lang w:val="en-US"/>
        </w:rPr>
        <w:t>Distribution</w:t>
      </w:r>
      <w:r w:rsidRPr="00183741">
        <w:rPr>
          <w:rFonts w:ascii="Arial" w:hAnsi="Arial" w:cs="Arial"/>
          <w:b/>
        </w:rPr>
        <w:t xml:space="preserve"> Network</w:t>
      </w:r>
      <w:r w:rsidRPr="00183741">
        <w:rPr>
          <w:rFonts w:ascii="Arial" w:hAnsi="Arial" w:cs="Arial"/>
        </w:rPr>
        <w:t xml:space="preserve"> conditions are:</w:t>
      </w:r>
    </w:p>
    <w:p w14:paraId="147F6D94" w14:textId="707AC151" w:rsidR="008E483E" w:rsidRPr="004D2414" w:rsidRDefault="008E483E" w:rsidP="00A068B0">
      <w:pPr>
        <w:pStyle w:val="ListParagraph"/>
        <w:widowControl w:val="0"/>
        <w:numPr>
          <w:ilvl w:val="0"/>
          <w:numId w:val="41"/>
        </w:numPr>
        <w:autoSpaceDE w:val="0"/>
        <w:autoSpaceDN w:val="0"/>
        <w:adjustRightInd w:val="0"/>
        <w:spacing w:after="0" w:line="240" w:lineRule="auto"/>
        <w:jc w:val="both"/>
        <w:rPr>
          <w:rFonts w:ascii="Arial" w:hAnsi="Arial" w:cs="Arial"/>
        </w:rPr>
      </w:pPr>
      <w:r w:rsidRPr="00183741">
        <w:rPr>
          <w:rFonts w:ascii="Arial" w:hAnsi="Arial" w:cs="Arial"/>
        </w:rPr>
        <w:t>within the envelope specified by the settings plus and minus the tolerances specif</w:t>
      </w:r>
      <w:r w:rsidR="00577C33" w:rsidRPr="00183741">
        <w:rPr>
          <w:rFonts w:ascii="Arial" w:hAnsi="Arial" w:cs="Arial"/>
        </w:rPr>
        <w:t>ied for equipment operation in T</w:t>
      </w:r>
      <w:r w:rsidRPr="00183741">
        <w:rPr>
          <w:rFonts w:ascii="Arial" w:hAnsi="Arial" w:cs="Arial"/>
        </w:rPr>
        <w:t xml:space="preserve">able 2; and </w:t>
      </w:r>
    </w:p>
    <w:p w14:paraId="779B8DCB" w14:textId="6FC8D06F" w:rsidR="008E483E" w:rsidRPr="004D2414" w:rsidRDefault="008E483E" w:rsidP="00A068B0">
      <w:pPr>
        <w:pStyle w:val="ListParagraph"/>
        <w:widowControl w:val="0"/>
        <w:numPr>
          <w:ilvl w:val="0"/>
          <w:numId w:val="41"/>
        </w:numPr>
        <w:autoSpaceDE w:val="0"/>
        <w:autoSpaceDN w:val="0"/>
        <w:adjustRightInd w:val="0"/>
        <w:spacing w:after="0" w:line="240" w:lineRule="auto"/>
        <w:ind w:right="53"/>
        <w:jc w:val="both"/>
        <w:rPr>
          <w:rFonts w:ascii="Arial" w:hAnsi="Arial" w:cs="Arial"/>
        </w:rPr>
      </w:pPr>
      <w:r w:rsidRPr="00183741">
        <w:rPr>
          <w:rFonts w:ascii="Arial" w:hAnsi="Arial" w:cs="Arial"/>
        </w:rPr>
        <w:t>within the time</w:t>
      </w:r>
      <w:r w:rsidR="00577C33" w:rsidRPr="00183741">
        <w:rPr>
          <w:rFonts w:ascii="Arial" w:hAnsi="Arial" w:cs="Arial"/>
        </w:rPr>
        <w:t xml:space="preserve"> delay settings specified in T</w:t>
      </w:r>
      <w:r w:rsidRPr="00183741">
        <w:rPr>
          <w:rFonts w:ascii="Arial" w:hAnsi="Arial" w:cs="Arial"/>
        </w:rPr>
        <w:t>able 2.</w:t>
      </w:r>
    </w:p>
    <w:p w14:paraId="05F121F9" w14:textId="06EADB48" w:rsidR="003F2E52" w:rsidRPr="004D2414" w:rsidRDefault="003F2E52" w:rsidP="00A068B0">
      <w:pPr>
        <w:widowControl w:val="0"/>
        <w:autoSpaceDE w:val="0"/>
        <w:autoSpaceDN w:val="0"/>
        <w:adjustRightInd w:val="0"/>
        <w:ind w:right="53"/>
      </w:pPr>
    </w:p>
    <w:p w14:paraId="5E0B4CA4" w14:textId="53B4AC9E" w:rsidR="003F2E52" w:rsidRPr="004D2414" w:rsidRDefault="003F2E52" w:rsidP="003F2E52">
      <w:pPr>
        <w:widowControl w:val="0"/>
        <w:autoSpaceDE w:val="0"/>
        <w:autoSpaceDN w:val="0"/>
        <w:adjustRightInd w:val="0"/>
        <w:rPr>
          <w:spacing w:val="0"/>
          <w:szCs w:val="22"/>
        </w:rPr>
      </w:pPr>
      <w:bookmarkStart w:id="81" w:name="_Hlk503191467"/>
      <w:r w:rsidRPr="004D2414">
        <w:rPr>
          <w:spacing w:val="0"/>
          <w:szCs w:val="22"/>
        </w:rPr>
        <w:t xml:space="preserve">Wherever possible the type testing of a </w:t>
      </w:r>
      <w:r w:rsidR="00C07FA6" w:rsidRPr="004D2414">
        <w:rPr>
          <w:b/>
          <w:spacing w:val="0"/>
          <w:szCs w:val="22"/>
        </w:rPr>
        <w:t>Micro-generator</w:t>
      </w:r>
      <w:r w:rsidRPr="004D2414">
        <w:rPr>
          <w:spacing w:val="0"/>
          <w:szCs w:val="22"/>
        </w:rPr>
        <w:t xml:space="preserve"> designed for a </w:t>
      </w:r>
      <w:proofErr w:type="gramStart"/>
      <w:r w:rsidRPr="004D2414">
        <w:rPr>
          <w:spacing w:val="0"/>
          <w:szCs w:val="22"/>
        </w:rPr>
        <w:t>particular type of prime</w:t>
      </w:r>
      <w:proofErr w:type="gramEnd"/>
      <w:r w:rsidRPr="004D2414">
        <w:rPr>
          <w:spacing w:val="0"/>
          <w:szCs w:val="22"/>
        </w:rPr>
        <w:t xml:space="preserve"> mover should be proved under normal conditions of operation for that technology (unless otherwise noted).</w:t>
      </w:r>
    </w:p>
    <w:p w14:paraId="33A57B19" w14:textId="27E85C34" w:rsidR="003F2E52" w:rsidRPr="004D2414" w:rsidRDefault="003F2E52" w:rsidP="00A068B0">
      <w:pPr>
        <w:rPr>
          <w:b/>
          <w:bCs/>
        </w:rPr>
      </w:pPr>
      <w:bookmarkStart w:id="82" w:name="_Hlk503191786"/>
      <w:bookmarkEnd w:id="81"/>
    </w:p>
    <w:p w14:paraId="1825F8AE" w14:textId="55D3955A" w:rsidR="003F2E52" w:rsidRPr="00A068B0" w:rsidRDefault="003F2E52" w:rsidP="00A068B0">
      <w:pPr>
        <w:pStyle w:val="ANNEX-heading3"/>
      </w:pPr>
      <w:r w:rsidRPr="00A068B0">
        <w:rPr>
          <w:lang w:eastAsia="en-US"/>
        </w:rPr>
        <w:t>A 1.2.1</w:t>
      </w:r>
      <w:r w:rsidRPr="00A068B0">
        <w:rPr>
          <w:lang w:eastAsia="en-US"/>
        </w:rPr>
        <w:tab/>
        <w:t>Disconnection times</w:t>
      </w:r>
    </w:p>
    <w:p w14:paraId="5D2A8AB0" w14:textId="483D1790" w:rsidR="003F2E52" w:rsidRPr="003B2076" w:rsidRDefault="003F2E52" w:rsidP="003F2E52">
      <w:pPr>
        <w:widowControl w:val="0"/>
        <w:autoSpaceDE w:val="0"/>
        <w:autoSpaceDN w:val="0"/>
        <w:adjustRightInd w:val="0"/>
        <w:spacing w:line="252" w:lineRule="exact"/>
        <w:ind w:right="54"/>
        <w:rPr>
          <w:spacing w:val="0"/>
          <w:szCs w:val="22"/>
        </w:rPr>
      </w:pPr>
      <w:r w:rsidRPr="003B2076">
        <w:rPr>
          <w:spacing w:val="0"/>
          <w:szCs w:val="22"/>
        </w:rPr>
        <w:t xml:space="preserve">The minimum trip time delay settings, for over / under voltage, over / under frequency and loss of mains tests below, are presented in Table </w:t>
      </w:r>
      <w:r w:rsidR="00171C6B" w:rsidRPr="003B2076">
        <w:rPr>
          <w:spacing w:val="0"/>
          <w:szCs w:val="22"/>
        </w:rPr>
        <w:t xml:space="preserve">2. </w:t>
      </w:r>
    </w:p>
    <w:p w14:paraId="44175B7A" w14:textId="77777777" w:rsidR="003F2E52" w:rsidRPr="003B2076" w:rsidRDefault="003F2E52" w:rsidP="003F2E52">
      <w:pPr>
        <w:widowControl w:val="0"/>
        <w:autoSpaceDE w:val="0"/>
        <w:autoSpaceDN w:val="0"/>
        <w:adjustRightInd w:val="0"/>
        <w:spacing w:before="12" w:line="240" w:lineRule="exact"/>
        <w:rPr>
          <w:spacing w:val="0"/>
          <w:szCs w:val="22"/>
        </w:rPr>
      </w:pPr>
    </w:p>
    <w:p w14:paraId="4F1D337B" w14:textId="77777777" w:rsidR="003F2E52" w:rsidRPr="003B2076" w:rsidRDefault="003F2E52" w:rsidP="003F2E52">
      <w:pPr>
        <w:widowControl w:val="0"/>
        <w:autoSpaceDE w:val="0"/>
        <w:autoSpaceDN w:val="0"/>
        <w:adjustRightInd w:val="0"/>
        <w:ind w:right="505"/>
        <w:rPr>
          <w:spacing w:val="0"/>
          <w:szCs w:val="22"/>
        </w:rPr>
      </w:pPr>
      <w:r w:rsidRPr="003B2076">
        <w:rPr>
          <w:spacing w:val="0"/>
          <w:szCs w:val="22"/>
        </w:rPr>
        <w:t>For over / under voltage, over / under frequency and loss of mains tests, reconnection shall be checked as detailed below.</w:t>
      </w:r>
    </w:p>
    <w:bookmarkEnd w:id="82"/>
    <w:p w14:paraId="259BAC71" w14:textId="77777777" w:rsidR="008E483E" w:rsidRPr="009A1D22" w:rsidRDefault="008E483E" w:rsidP="00A068B0">
      <w:pPr>
        <w:widowControl w:val="0"/>
        <w:autoSpaceDE w:val="0"/>
        <w:autoSpaceDN w:val="0"/>
        <w:adjustRightInd w:val="0"/>
        <w:ind w:right="53"/>
      </w:pPr>
    </w:p>
    <w:p w14:paraId="60334317" w14:textId="4C83B87A" w:rsidR="008E483E" w:rsidRPr="003B2076" w:rsidRDefault="008E483E" w:rsidP="003B7C17">
      <w:pPr>
        <w:pStyle w:val="ANNEX-heading3"/>
      </w:pPr>
      <w:r w:rsidRPr="003B2076">
        <w:t>A 1.2.</w:t>
      </w:r>
      <w:r w:rsidR="003F2E52" w:rsidRPr="003B2076">
        <w:t>2</w:t>
      </w:r>
      <w:r w:rsidRPr="003B2076">
        <w:tab/>
        <w:t>Over / Under Voltage</w:t>
      </w:r>
    </w:p>
    <w:p w14:paraId="29A1B39B" w14:textId="13DD03A9" w:rsidR="008E483E" w:rsidRPr="00A068B0" w:rsidRDefault="008E483E" w:rsidP="008E483E">
      <w:pPr>
        <w:rPr>
          <w:bCs/>
          <w:spacing w:val="0"/>
        </w:rPr>
      </w:pPr>
      <w:r w:rsidRPr="00A068B0">
        <w:rPr>
          <w:bCs/>
          <w:spacing w:val="0"/>
        </w:rPr>
        <w:t>In addition to the EN 50438 over / under voltage tests the tests in this paragraph shall be undertaken.</w:t>
      </w:r>
    </w:p>
    <w:p w14:paraId="20E232A1" w14:textId="77777777" w:rsidR="007962C9" w:rsidRPr="00A068B0" w:rsidRDefault="007962C9" w:rsidP="008E483E">
      <w:pPr>
        <w:rPr>
          <w:bCs/>
          <w:spacing w:val="0"/>
        </w:rPr>
      </w:pPr>
    </w:p>
    <w:p w14:paraId="3B740A84" w14:textId="5DDA7166" w:rsidR="008E483E" w:rsidRPr="00A068B0" w:rsidRDefault="008E483E" w:rsidP="008E483E">
      <w:pPr>
        <w:widowControl w:val="0"/>
        <w:autoSpaceDE w:val="0"/>
        <w:autoSpaceDN w:val="0"/>
        <w:adjustRightInd w:val="0"/>
        <w:rPr>
          <w:spacing w:val="0"/>
        </w:rPr>
      </w:pPr>
      <w:r w:rsidRPr="00A068B0">
        <w:rPr>
          <w:spacing w:val="0"/>
        </w:rPr>
        <w:t xml:space="preserve">The </w:t>
      </w:r>
      <w:r w:rsidR="00F25D84">
        <w:rPr>
          <w:b/>
          <w:spacing w:val="0"/>
        </w:rPr>
        <w:t>Interface Protection</w:t>
      </w:r>
      <w:r w:rsidR="004168B0" w:rsidRPr="00A068B0">
        <w:rPr>
          <w:b/>
          <w:spacing w:val="0"/>
        </w:rPr>
        <w:t xml:space="preserve"> </w:t>
      </w:r>
      <w:r w:rsidRPr="00A068B0">
        <w:rPr>
          <w:spacing w:val="0"/>
        </w:rPr>
        <w:t>shall be tested by operating</w:t>
      </w:r>
      <w:r w:rsidR="00F25D84">
        <w:rPr>
          <w:spacing w:val="0"/>
        </w:rPr>
        <w:t xml:space="preserve"> the </w:t>
      </w:r>
      <w:r w:rsidR="00F25D84">
        <w:rPr>
          <w:b/>
          <w:spacing w:val="0"/>
        </w:rPr>
        <w:t>Controller</w:t>
      </w:r>
      <w:r w:rsidRPr="00A068B0">
        <w:rPr>
          <w:spacing w:val="0"/>
        </w:rPr>
        <w:t xml:space="preserve"> in parallel with a variable AC test supply, </w:t>
      </w:r>
      <w:r w:rsidR="00F25D84">
        <w:rPr>
          <w:spacing w:val="0"/>
        </w:rPr>
        <w:t xml:space="preserve">as an example </w:t>
      </w:r>
      <w:r w:rsidRPr="00A068B0">
        <w:rPr>
          <w:spacing w:val="0"/>
        </w:rPr>
        <w:t xml:space="preserve">see </w:t>
      </w:r>
      <w:r w:rsidR="004B3390">
        <w:rPr>
          <w:spacing w:val="0"/>
        </w:rPr>
        <w:t>F</w:t>
      </w:r>
      <w:r w:rsidRPr="00A068B0">
        <w:rPr>
          <w:spacing w:val="0"/>
        </w:rPr>
        <w:t>igure A1</w:t>
      </w:r>
      <w:r w:rsidR="00577C33" w:rsidRPr="00A068B0">
        <w:rPr>
          <w:spacing w:val="0"/>
        </w:rPr>
        <w:t>.1</w:t>
      </w:r>
      <w:r w:rsidRPr="00A068B0">
        <w:rPr>
          <w:spacing w:val="0"/>
        </w:rPr>
        <w:t xml:space="preserve">. Correct protection and ride-through operation shall be confirmed. The set points for over and under voltage at which the </w:t>
      </w:r>
      <w:r w:rsidR="00F25D84">
        <w:rPr>
          <w:b/>
          <w:spacing w:val="0"/>
        </w:rPr>
        <w:t>Interface Protection</w:t>
      </w:r>
      <w:r w:rsidR="004B3390">
        <w:rPr>
          <w:spacing w:val="0"/>
        </w:rPr>
        <w:t xml:space="preserve"> </w:t>
      </w:r>
      <w:r w:rsidRPr="00A068B0">
        <w:rPr>
          <w:b/>
          <w:vanish/>
          <w:spacing w:val="0"/>
        </w:rPr>
        <w:t xml:space="preserve">Inverter </w:t>
      </w:r>
      <w:r w:rsidRPr="00A068B0">
        <w:rPr>
          <w:spacing w:val="0"/>
        </w:rPr>
        <w:t>disconnects from the supply will be established by varying the AC supply voltage.</w:t>
      </w:r>
      <w:r w:rsidR="00F25D84">
        <w:rPr>
          <w:spacing w:val="0"/>
        </w:rPr>
        <w:t xml:space="preserve"> The disconnect sequence should be initiated when the network conditions mean the protection should trip in accordance with the settings in Table 2, otherwise normal operation should continue. </w:t>
      </w:r>
    </w:p>
    <w:p w14:paraId="268B98E9" w14:textId="77777777" w:rsidR="007962C9" w:rsidRPr="00A068B0" w:rsidRDefault="007962C9" w:rsidP="008E483E">
      <w:pPr>
        <w:widowControl w:val="0"/>
        <w:autoSpaceDE w:val="0"/>
        <w:autoSpaceDN w:val="0"/>
        <w:adjustRightInd w:val="0"/>
        <w:rPr>
          <w:spacing w:val="0"/>
        </w:rPr>
      </w:pPr>
    </w:p>
    <w:p w14:paraId="6DC42F2F" w14:textId="1F23B7C5" w:rsidR="008E483E" w:rsidRPr="00A068B0" w:rsidRDefault="008E483E" w:rsidP="008E483E">
      <w:pPr>
        <w:autoSpaceDE w:val="0"/>
        <w:autoSpaceDN w:val="0"/>
        <w:rPr>
          <w:spacing w:val="0"/>
        </w:rPr>
      </w:pPr>
      <w:r w:rsidRPr="00A068B0">
        <w:rPr>
          <w:spacing w:val="0"/>
        </w:rPr>
        <w:t xml:space="preserve">To establish </w:t>
      </w:r>
      <w:r w:rsidR="00F25D84">
        <w:rPr>
          <w:spacing w:val="0"/>
        </w:rPr>
        <w:t>the certified</w:t>
      </w:r>
      <w:r w:rsidRPr="00A068B0">
        <w:rPr>
          <w:spacing w:val="0"/>
        </w:rPr>
        <w:t xml:space="preserve"> trip voltage, the test voltage should be applied in steps of ± 0.5% </w:t>
      </w:r>
      <w:r w:rsidR="00F25D84">
        <w:rPr>
          <w:spacing w:val="0"/>
        </w:rPr>
        <w:t xml:space="preserve">of setting </w:t>
      </w:r>
      <w:r w:rsidRPr="00A068B0">
        <w:rPr>
          <w:spacing w:val="0"/>
        </w:rPr>
        <w:t xml:space="preserve">for a duration that is longer than the trip time delay, for example 1 s in the case </w:t>
      </w:r>
      <w:r w:rsidR="00E22770" w:rsidRPr="00A068B0">
        <w:rPr>
          <w:spacing w:val="0"/>
        </w:rPr>
        <w:t>of a delay setting of 0.5 s</w:t>
      </w:r>
      <w:r w:rsidRPr="00A068B0">
        <w:rPr>
          <w:spacing w:val="0"/>
        </w:rPr>
        <w:t xml:space="preserve">. </w:t>
      </w:r>
      <w:r w:rsidR="00F25D84">
        <w:rPr>
          <w:spacing w:val="0"/>
        </w:rPr>
        <w:t xml:space="preserve">It will be necessary to carry out five tests for each trip setting. </w:t>
      </w:r>
      <w:r w:rsidRPr="00A068B0">
        <w:rPr>
          <w:spacing w:val="0"/>
        </w:rPr>
        <w:t>The test voltage at which this trip occurred is to be recorded</w:t>
      </w:r>
      <w:r w:rsidR="009F2EBC">
        <w:rPr>
          <w:spacing w:val="0"/>
        </w:rPr>
        <w:t xml:space="preserve"> as the certified trip voltage</w:t>
      </w:r>
      <w:r w:rsidRPr="00A068B0">
        <w:rPr>
          <w:spacing w:val="0"/>
        </w:rPr>
        <w:t>.</w:t>
      </w:r>
    </w:p>
    <w:p w14:paraId="0C9E9F17" w14:textId="11038101" w:rsidR="007962C9" w:rsidRPr="00A068B0" w:rsidRDefault="007962C9" w:rsidP="008E483E">
      <w:pPr>
        <w:autoSpaceDE w:val="0"/>
        <w:autoSpaceDN w:val="0"/>
        <w:rPr>
          <w:spacing w:val="0"/>
        </w:rPr>
      </w:pPr>
    </w:p>
    <w:p w14:paraId="22F81250" w14:textId="678DD5C2" w:rsidR="00E6597D" w:rsidRDefault="008E483E" w:rsidP="008E483E">
      <w:pPr>
        <w:autoSpaceDE w:val="0"/>
        <w:autoSpaceDN w:val="0"/>
        <w:rPr>
          <w:spacing w:val="0"/>
        </w:rPr>
      </w:pPr>
      <w:r w:rsidRPr="00A068B0">
        <w:rPr>
          <w:spacing w:val="0"/>
        </w:rPr>
        <w:t xml:space="preserve">To establish the </w:t>
      </w:r>
      <w:r w:rsidR="009F2EBC">
        <w:rPr>
          <w:spacing w:val="0"/>
        </w:rPr>
        <w:t xml:space="preserve">certified </w:t>
      </w:r>
      <w:r w:rsidRPr="00A068B0">
        <w:rPr>
          <w:spacing w:val="0"/>
        </w:rPr>
        <w:t xml:space="preserve">trip time, the test voltage should be applied starting from </w:t>
      </w:r>
      <w:r w:rsidR="009F2EBC">
        <w:rPr>
          <w:spacing w:val="0"/>
        </w:rPr>
        <w:t xml:space="preserve">± 1.8% </w:t>
      </w:r>
      <w:r w:rsidRPr="00A068B0">
        <w:rPr>
          <w:spacing w:val="0"/>
        </w:rPr>
        <w:t xml:space="preserve">below the </w:t>
      </w:r>
      <w:r w:rsidR="009F2EBC">
        <w:rPr>
          <w:spacing w:val="0"/>
        </w:rPr>
        <w:t>certified</w:t>
      </w:r>
      <w:r w:rsidR="009F2EBC" w:rsidRPr="00A068B0">
        <w:rPr>
          <w:spacing w:val="0"/>
        </w:rPr>
        <w:t xml:space="preserve"> </w:t>
      </w:r>
      <w:r w:rsidRPr="00A068B0">
        <w:rPr>
          <w:spacing w:val="0"/>
        </w:rPr>
        <w:t xml:space="preserve">trip voltage </w:t>
      </w:r>
      <w:r w:rsidR="009F2EBC">
        <w:rPr>
          <w:spacing w:val="0"/>
        </w:rPr>
        <w:t xml:space="preserve">in a step of at least </w:t>
      </w:r>
      <w:r w:rsidR="009F2EBC" w:rsidRPr="00CF04D8">
        <w:rPr>
          <w:spacing w:val="0"/>
        </w:rPr>
        <w:t>± 0.5%</w:t>
      </w:r>
      <w:r w:rsidR="009F2EBC">
        <w:rPr>
          <w:spacing w:val="0"/>
        </w:rPr>
        <w:t xml:space="preserve"> of setting for a duration that is longer than the trip time delay, for example 1 s in the case of a delay setting of 0.5 s. Where the </w:t>
      </w:r>
      <w:r w:rsidR="009F2EBC" w:rsidRPr="00A068B0">
        <w:rPr>
          <w:b/>
          <w:spacing w:val="0"/>
        </w:rPr>
        <w:t>Interface Protection</w:t>
      </w:r>
      <w:r w:rsidR="009F2EBC">
        <w:rPr>
          <w:spacing w:val="0"/>
        </w:rPr>
        <w:t xml:space="preserve"> functionality is implemented in the </w:t>
      </w:r>
      <w:r w:rsidR="009F2EBC" w:rsidRPr="00A068B0">
        <w:rPr>
          <w:b/>
          <w:spacing w:val="0"/>
        </w:rPr>
        <w:t>Controller</w:t>
      </w:r>
      <w:r w:rsidR="009F2EBC">
        <w:rPr>
          <w:spacing w:val="0"/>
        </w:rPr>
        <w:t xml:space="preserve"> it will be necessary to carry out five tests for each trip setting. The longest trip time is to be recorded as the certified trip time. </w:t>
      </w:r>
    </w:p>
    <w:p w14:paraId="5A07E11F" w14:textId="77777777" w:rsidR="007962C9" w:rsidRPr="00A068B0" w:rsidRDefault="007962C9" w:rsidP="008E483E">
      <w:pPr>
        <w:autoSpaceDE w:val="0"/>
        <w:autoSpaceDN w:val="0"/>
        <w:rPr>
          <w:spacing w:val="0"/>
        </w:rPr>
      </w:pPr>
    </w:p>
    <w:p w14:paraId="2952DEAD" w14:textId="7E1EE80D" w:rsidR="008E483E" w:rsidRPr="00A068B0" w:rsidRDefault="008E483E" w:rsidP="008E483E">
      <w:pPr>
        <w:autoSpaceDE w:val="0"/>
        <w:autoSpaceDN w:val="0"/>
        <w:rPr>
          <w:spacing w:val="0"/>
        </w:rPr>
      </w:pPr>
      <w:r w:rsidRPr="00A068B0">
        <w:rPr>
          <w:spacing w:val="0"/>
        </w:rPr>
        <w:t xml:space="preserve">For </w:t>
      </w:r>
      <w:proofErr w:type="gramStart"/>
      <w:r w:rsidRPr="00A068B0">
        <w:rPr>
          <w:spacing w:val="0"/>
        </w:rPr>
        <w:t>example</w:t>
      </w:r>
      <w:proofErr w:type="gramEnd"/>
      <w:r w:rsidRPr="00A068B0">
        <w:rPr>
          <w:spacing w:val="0"/>
        </w:rPr>
        <w:t xml:space="preserve"> to test overvoltage setting stage 1 which is required to be set at </w:t>
      </w:r>
      <w:r w:rsidRPr="00A068B0">
        <w:rPr>
          <w:bCs/>
          <w:spacing w:val="0"/>
        </w:rPr>
        <w:t>nominally</w:t>
      </w:r>
      <w:r w:rsidRPr="00A068B0">
        <w:rPr>
          <w:spacing w:val="0"/>
        </w:rPr>
        <w:t xml:space="preserve"> 262.2</w:t>
      </w:r>
      <w:r w:rsidR="00E22770" w:rsidRPr="00A068B0">
        <w:rPr>
          <w:spacing w:val="0"/>
        </w:rPr>
        <w:t> </w:t>
      </w:r>
      <w:r w:rsidRPr="00A068B0">
        <w:rPr>
          <w:bCs/>
          <w:spacing w:val="0"/>
        </w:rPr>
        <w:t>V</w:t>
      </w:r>
      <w:r w:rsidRPr="00A068B0">
        <w:rPr>
          <w:spacing w:val="0"/>
        </w:rPr>
        <w:t xml:space="preserve"> the circuit </w:t>
      </w:r>
      <w:r w:rsidR="009F2EBC">
        <w:rPr>
          <w:spacing w:val="0"/>
        </w:rPr>
        <w:t>can</w:t>
      </w:r>
      <w:r w:rsidRPr="00A068B0">
        <w:rPr>
          <w:spacing w:val="0"/>
        </w:rPr>
        <w:t xml:space="preserve"> be set up as shown below and the voltage adjusted to 254.2 </w:t>
      </w:r>
      <w:r w:rsidR="00E22770" w:rsidRPr="00A068B0">
        <w:rPr>
          <w:spacing w:val="0"/>
        </w:rPr>
        <w:t>V</w:t>
      </w:r>
      <w:r w:rsidRPr="00A068B0">
        <w:rPr>
          <w:spacing w:val="0"/>
        </w:rPr>
        <w:t xml:space="preserve">. </w:t>
      </w:r>
      <w:r w:rsidR="009F2EBC">
        <w:rPr>
          <w:spacing w:val="0"/>
        </w:rPr>
        <w:t xml:space="preserve">In integrated designs where there is no separate way of establishing that the </w:t>
      </w:r>
      <w:r w:rsidR="009F2EBC" w:rsidRPr="00A068B0">
        <w:rPr>
          <w:b/>
          <w:spacing w:val="0"/>
        </w:rPr>
        <w:t>Micro-generator</w:t>
      </w:r>
      <w:r w:rsidR="009F2EBC">
        <w:rPr>
          <w:spacing w:val="0"/>
        </w:rPr>
        <w:t xml:space="preserve"> is disconnected, t</w:t>
      </w:r>
      <w:r w:rsidRPr="00A068B0">
        <w:rPr>
          <w:spacing w:val="0"/>
        </w:rPr>
        <w:t xml:space="preserve">he </w:t>
      </w:r>
      <w:r w:rsidR="009F2EBC">
        <w:rPr>
          <w:b/>
          <w:spacing w:val="0"/>
        </w:rPr>
        <w:t>Micro-generator</w:t>
      </w:r>
      <w:r w:rsidRPr="00A068B0">
        <w:rPr>
          <w:b/>
          <w:vanish/>
          <w:spacing w:val="0"/>
        </w:rPr>
        <w:t xml:space="preserve"> </w:t>
      </w:r>
      <w:r w:rsidRPr="00A068B0">
        <w:rPr>
          <w:spacing w:val="0"/>
        </w:rPr>
        <w:t xml:space="preserve">should be powered up to export a measurable amount of energy so that it can be confirmed that the </w:t>
      </w:r>
      <w:r w:rsidR="009F2EBC">
        <w:rPr>
          <w:b/>
          <w:spacing w:val="0"/>
        </w:rPr>
        <w:t>Micro-generator</w:t>
      </w:r>
      <w:r w:rsidR="004168B0" w:rsidRPr="00A068B0">
        <w:rPr>
          <w:b/>
          <w:spacing w:val="0"/>
        </w:rPr>
        <w:t xml:space="preserve"> </w:t>
      </w:r>
      <w:r w:rsidRPr="00A068B0">
        <w:rPr>
          <w:spacing w:val="0"/>
        </w:rPr>
        <w:t>has ceased to output energy. The variable voltage supply is then increased in steps of no more than 0.5% of nominal (1.15</w:t>
      </w:r>
      <w:r w:rsidR="009F2EBC">
        <w:rPr>
          <w:spacing w:val="0"/>
        </w:rPr>
        <w:t> </w:t>
      </w:r>
      <w:r w:rsidRPr="00A068B0">
        <w:rPr>
          <w:spacing w:val="0"/>
        </w:rPr>
        <w:t>V) maintaining the voltage for at least 1.5 s</w:t>
      </w:r>
      <w:r w:rsidR="00E22770" w:rsidRPr="00A068B0">
        <w:rPr>
          <w:spacing w:val="0"/>
        </w:rPr>
        <w:t xml:space="preserve"> (</w:t>
      </w:r>
      <w:r w:rsidRPr="00A068B0">
        <w:rPr>
          <w:spacing w:val="0"/>
        </w:rPr>
        <w:t xml:space="preserve">trip time plus 0.5 s) at each voltage level.  At each voltage level confirmation that the </w:t>
      </w:r>
      <w:r w:rsidR="009F2EBC">
        <w:rPr>
          <w:b/>
          <w:spacing w:val="0"/>
        </w:rPr>
        <w:t>Micro-generator</w:t>
      </w:r>
      <w:r w:rsidR="004168B0" w:rsidRPr="00A068B0">
        <w:rPr>
          <w:b/>
          <w:spacing w:val="0"/>
        </w:rPr>
        <w:t xml:space="preserve"> </w:t>
      </w:r>
      <w:r w:rsidRPr="00A068B0">
        <w:rPr>
          <w:spacing w:val="0"/>
        </w:rPr>
        <w:t xml:space="preserve">has not tripped after the </w:t>
      </w:r>
      <w:r w:rsidRPr="00A068B0">
        <w:rPr>
          <w:spacing w:val="0"/>
        </w:rPr>
        <w:lastRenderedPageBreak/>
        <w:t xml:space="preserve">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A068B0">
        <w:rPr>
          <w:bCs/>
          <w:spacing w:val="0"/>
        </w:rPr>
        <w:t>being</w:t>
      </w:r>
      <w:r w:rsidRPr="00A068B0">
        <w:rPr>
          <w:spacing w:val="0"/>
        </w:rPr>
        <w:t xml:space="preserve"> </w:t>
      </w:r>
      <w:r w:rsidRPr="00A068B0">
        <w:rPr>
          <w:bCs/>
          <w:spacing w:val="0"/>
        </w:rPr>
        <w:t>261</w:t>
      </w:r>
      <w:r w:rsidR="00E22770" w:rsidRPr="00A068B0">
        <w:rPr>
          <w:bCs/>
          <w:spacing w:val="0"/>
        </w:rPr>
        <w:t xml:space="preserve"> </w:t>
      </w:r>
      <w:r w:rsidRPr="00A068B0">
        <w:rPr>
          <w:bCs/>
          <w:spacing w:val="0"/>
        </w:rPr>
        <w:t>V</w:t>
      </w:r>
      <w:r w:rsidRPr="00A068B0">
        <w:rPr>
          <w:spacing w:val="0"/>
        </w:rPr>
        <w:t xml:space="preserve">.  The variable voltage supply should be set to </w:t>
      </w:r>
      <w:r w:rsidRPr="00A068B0">
        <w:rPr>
          <w:bCs/>
          <w:spacing w:val="0"/>
        </w:rPr>
        <w:t>257</w:t>
      </w:r>
      <w:r w:rsidR="00E22770" w:rsidRPr="00A068B0">
        <w:rPr>
          <w:bCs/>
          <w:spacing w:val="0"/>
        </w:rPr>
        <w:t xml:space="preserve"> </w:t>
      </w:r>
      <w:r w:rsidRPr="00A068B0">
        <w:rPr>
          <w:bCs/>
          <w:spacing w:val="0"/>
        </w:rPr>
        <w:t>V,</w:t>
      </w:r>
      <w:r w:rsidRPr="00A068B0">
        <w:rPr>
          <w:spacing w:val="0"/>
        </w:rPr>
        <w:t xml:space="preserve"> the </w:t>
      </w:r>
      <w:r w:rsidR="009F2EBC" w:rsidRPr="00A068B0">
        <w:rPr>
          <w:b/>
          <w:spacing w:val="0"/>
        </w:rPr>
        <w:t>Micro-generator</w:t>
      </w:r>
      <w:r w:rsidR="004168B0" w:rsidRPr="00A068B0">
        <w:rPr>
          <w:b/>
          <w:spacing w:val="0"/>
        </w:rPr>
        <w:t xml:space="preserve"> </w:t>
      </w:r>
      <w:r w:rsidRPr="00A068B0">
        <w:rPr>
          <w:spacing w:val="0"/>
        </w:rPr>
        <w:t xml:space="preserve">set to produce a measurable output </w:t>
      </w:r>
      <w:r w:rsidR="009F2EBC">
        <w:rPr>
          <w:spacing w:val="0"/>
        </w:rPr>
        <w:t xml:space="preserve">(if necessary) </w:t>
      </w:r>
      <w:r w:rsidRPr="00A068B0">
        <w:rPr>
          <w:spacing w:val="0"/>
        </w:rPr>
        <w:t xml:space="preserve">and then the voltage raised to </w:t>
      </w:r>
      <w:r w:rsidRPr="00A068B0">
        <w:rPr>
          <w:bCs/>
          <w:spacing w:val="0"/>
        </w:rPr>
        <w:t>265</w:t>
      </w:r>
      <w:r w:rsidR="004168B0" w:rsidRPr="00A068B0">
        <w:rPr>
          <w:bCs/>
          <w:spacing w:val="0"/>
        </w:rPr>
        <w:t> </w:t>
      </w:r>
      <w:r w:rsidRPr="00A068B0">
        <w:rPr>
          <w:bCs/>
          <w:spacing w:val="0"/>
        </w:rPr>
        <w:t>V</w:t>
      </w:r>
      <w:r w:rsidRPr="00A068B0">
        <w:rPr>
          <w:spacing w:val="0"/>
        </w:rPr>
        <w:t xml:space="preserve"> in a single step.  The time from the step change to the </w:t>
      </w:r>
      <w:r w:rsidR="009F2EBC">
        <w:rPr>
          <w:spacing w:val="0"/>
        </w:rPr>
        <w:t>disconnection of the</w:t>
      </w:r>
      <w:r w:rsidR="009F2EBC" w:rsidRPr="00A068B0">
        <w:rPr>
          <w:b/>
          <w:spacing w:val="0"/>
        </w:rPr>
        <w:t xml:space="preserve"> Micro-generator</w:t>
      </w:r>
      <w:r w:rsidR="009F2EBC">
        <w:rPr>
          <w:spacing w:val="0"/>
        </w:rPr>
        <w:t xml:space="preserve"> </w:t>
      </w:r>
      <w:r w:rsidRPr="00A068B0">
        <w:rPr>
          <w:spacing w:val="0"/>
        </w:rPr>
        <w:t>should be recorded as the trip time.</w:t>
      </w:r>
    </w:p>
    <w:p w14:paraId="24020508" w14:textId="77777777" w:rsidR="007962C9" w:rsidRPr="00A068B0" w:rsidRDefault="007962C9" w:rsidP="008E483E">
      <w:pPr>
        <w:autoSpaceDE w:val="0"/>
        <w:autoSpaceDN w:val="0"/>
        <w:rPr>
          <w:spacing w:val="0"/>
        </w:rPr>
      </w:pPr>
    </w:p>
    <w:p w14:paraId="6B3563D8" w14:textId="67D100E6" w:rsidR="008E483E" w:rsidRPr="00A068B0" w:rsidRDefault="008E483E" w:rsidP="008E483E">
      <w:pPr>
        <w:autoSpaceDE w:val="0"/>
        <w:autoSpaceDN w:val="0"/>
        <w:rPr>
          <w:spacing w:val="0"/>
        </w:rPr>
      </w:pPr>
      <w:r w:rsidRPr="00A068B0">
        <w:rPr>
          <w:spacing w:val="0"/>
        </w:rPr>
        <w:t xml:space="preserve">The </w:t>
      </w:r>
      <w:r w:rsidR="009F2EBC">
        <w:rPr>
          <w:b/>
          <w:spacing w:val="0"/>
        </w:rPr>
        <w:t>Micro-generator</w:t>
      </w:r>
      <w:r w:rsidR="004168B0" w:rsidRPr="00A068B0">
        <w:rPr>
          <w:b/>
          <w:spacing w:val="0"/>
        </w:rPr>
        <w:t xml:space="preserve"> </w:t>
      </w:r>
      <w:r w:rsidRPr="00A068B0">
        <w:rPr>
          <w:spacing w:val="0"/>
        </w:rPr>
        <w:t xml:space="preserve">then needs to operate at 4 </w:t>
      </w:r>
      <w:r w:rsidR="00E22770" w:rsidRPr="00A068B0">
        <w:rPr>
          <w:spacing w:val="0"/>
        </w:rPr>
        <w:t>V</w:t>
      </w:r>
      <w:r w:rsidRPr="00A068B0">
        <w:rPr>
          <w:spacing w:val="0"/>
        </w:rPr>
        <w:t xml:space="preserve"> below the nominal overvoltage stage 1 setting which is 258.2</w:t>
      </w:r>
      <w:r w:rsidR="00E22770" w:rsidRPr="00A068B0">
        <w:rPr>
          <w:spacing w:val="0"/>
        </w:rPr>
        <w:t xml:space="preserve"> </w:t>
      </w:r>
      <w:r w:rsidRPr="00A068B0">
        <w:rPr>
          <w:spacing w:val="0"/>
        </w:rPr>
        <w:t>V for a period of at least 2 s without tripping and while producing a measurable output. This can be confirmed as a no trip in the relevant part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577C33" w:rsidRPr="003B2076">
        <w:rPr>
          <w:spacing w:val="0"/>
        </w:rPr>
        <w:t>3</w:t>
      </w:r>
      <w:r w:rsidRPr="003B2076">
        <w:rPr>
          <w:spacing w:val="0"/>
        </w:rPr>
        <w:t xml:space="preserve"> Form C</w:t>
      </w:r>
      <w:r w:rsidRPr="00A068B0">
        <w:rPr>
          <w:spacing w:val="0"/>
        </w:rPr>
        <w:t>.  The voltage then needs to be stepped up to the next level of 269.7</w:t>
      </w:r>
      <w:r w:rsidR="00E22770" w:rsidRPr="00A068B0">
        <w:rPr>
          <w:spacing w:val="0"/>
        </w:rPr>
        <w:t xml:space="preserve"> </w:t>
      </w:r>
      <w:r w:rsidRPr="00A068B0">
        <w:rPr>
          <w:spacing w:val="0"/>
        </w:rPr>
        <w:t>V for a period of 0.98 s and then back to 258.2</w:t>
      </w:r>
      <w:r w:rsidR="00E22770" w:rsidRPr="00A068B0">
        <w:rPr>
          <w:spacing w:val="0"/>
        </w:rPr>
        <w:t xml:space="preserve"> </w:t>
      </w:r>
      <w:r w:rsidRPr="00A068B0">
        <w:rPr>
          <w:spacing w:val="0"/>
        </w:rPr>
        <w:t xml:space="preserve">V during which time the output of the relay should continue with no interruption though it may change due to the change in voltage, this can be recorded as a no trip for the second value.  The step up and </w:t>
      </w:r>
      <w:proofErr w:type="gramStart"/>
      <w:r w:rsidRPr="00A068B0">
        <w:rPr>
          <w:spacing w:val="0"/>
        </w:rPr>
        <w:t>step down</w:t>
      </w:r>
      <w:proofErr w:type="gramEnd"/>
      <w:r w:rsidRPr="00A068B0">
        <w:rPr>
          <w:spacing w:val="0"/>
        </w:rPr>
        <w:t xml:space="preserve"> test needs to be done a second time with a max value of 277.7</w:t>
      </w:r>
      <w:r w:rsidR="00E22770" w:rsidRPr="00A068B0">
        <w:rPr>
          <w:spacing w:val="0"/>
        </w:rPr>
        <w:t xml:space="preserve"> </w:t>
      </w:r>
      <w:r w:rsidRPr="00A068B0">
        <w:rPr>
          <w:spacing w:val="0"/>
        </w:rPr>
        <w:t xml:space="preserve">V and with a time of 0.48 s.  The </w:t>
      </w:r>
      <w:r w:rsidR="009F2EBC" w:rsidRPr="00A068B0">
        <w:rPr>
          <w:b/>
          <w:spacing w:val="0"/>
        </w:rPr>
        <w:t>Micro-generator</w:t>
      </w:r>
      <w:r w:rsidR="004168B0" w:rsidRPr="00A068B0">
        <w:rPr>
          <w:b/>
          <w:spacing w:val="0"/>
        </w:rPr>
        <w:t xml:space="preserve"> </w:t>
      </w:r>
      <w:proofErr w:type="gramStart"/>
      <w:r w:rsidRPr="00A068B0">
        <w:rPr>
          <w:spacing w:val="0"/>
        </w:rPr>
        <w:t>is allowed to</w:t>
      </w:r>
      <w:proofErr w:type="gramEnd"/>
      <w:r w:rsidRPr="00A068B0">
        <w:rPr>
          <w:spacing w:val="0"/>
        </w:rPr>
        <w:t xml:space="preserve"> shut down during this period to protect itself as allowed by </w:t>
      </w:r>
      <w:r w:rsidR="00D240D8" w:rsidRPr="00A068B0">
        <w:rPr>
          <w:spacing w:val="0"/>
        </w:rPr>
        <w:t>foot</w:t>
      </w:r>
      <w:r w:rsidRPr="00A068B0">
        <w:rPr>
          <w:spacing w:val="0"/>
        </w:rPr>
        <w:t>note 3 of Table 2 of this document, but it must resume production again when the voltage has been restored to 258.2</w:t>
      </w:r>
      <w:r w:rsidR="00E22770" w:rsidRPr="00A068B0">
        <w:rPr>
          <w:spacing w:val="0"/>
        </w:rPr>
        <w:t xml:space="preserve"> </w:t>
      </w:r>
      <w:r w:rsidRPr="00A068B0">
        <w:rPr>
          <w:spacing w:val="0"/>
        </w:rPr>
        <w:t xml:space="preserve">V or it may continue to produce an output during this period. There is no defined time for resumption of </w:t>
      </w:r>
      <w:proofErr w:type="gramStart"/>
      <w:r w:rsidRPr="00A068B0">
        <w:rPr>
          <w:spacing w:val="0"/>
        </w:rPr>
        <w:t>production</w:t>
      </w:r>
      <w:proofErr w:type="gramEnd"/>
      <w:r w:rsidRPr="00A068B0">
        <w:rPr>
          <w:spacing w:val="0"/>
        </w:rPr>
        <w:t xml:space="preserve"> but it must be shown that </w:t>
      </w:r>
      <w:r w:rsidR="004168B0" w:rsidRPr="00A068B0">
        <w:rPr>
          <w:spacing w:val="0"/>
        </w:rPr>
        <w:t>the</w:t>
      </w:r>
      <w:r w:rsidR="00F66135">
        <w:rPr>
          <w:spacing w:val="0"/>
        </w:rPr>
        <w:t xml:space="preserve"> </w:t>
      </w:r>
      <w:r w:rsidR="00F66135" w:rsidRPr="00A068B0">
        <w:rPr>
          <w:b/>
          <w:spacing w:val="0"/>
        </w:rPr>
        <w:t>Micro-generator</w:t>
      </w:r>
      <w:r w:rsidR="004168B0" w:rsidRPr="00A068B0">
        <w:rPr>
          <w:spacing w:val="0"/>
        </w:rPr>
        <w:t xml:space="preserve"> </w:t>
      </w:r>
      <w:r w:rsidRPr="00A068B0">
        <w:rPr>
          <w:spacing w:val="0"/>
        </w:rPr>
        <w:t xml:space="preserve">restart timer has not operated so it must begin producing again in less than 20 s.  </w:t>
      </w:r>
    </w:p>
    <w:p w14:paraId="02145F59" w14:textId="77777777" w:rsidR="007962C9" w:rsidRPr="00A068B0" w:rsidRDefault="007962C9" w:rsidP="008E483E">
      <w:pPr>
        <w:autoSpaceDE w:val="0"/>
        <w:autoSpaceDN w:val="0"/>
        <w:rPr>
          <w:spacing w:val="0"/>
        </w:rPr>
      </w:pPr>
    </w:p>
    <w:p w14:paraId="7A44485E" w14:textId="298463C6" w:rsidR="008E483E" w:rsidRDefault="008E483E" w:rsidP="008E483E">
      <w:pPr>
        <w:autoSpaceDE w:val="0"/>
        <w:autoSpaceDN w:val="0"/>
        <w:rPr>
          <w:spacing w:val="0"/>
        </w:rPr>
      </w:pPr>
      <w:r w:rsidRPr="00A068B0">
        <w:rPr>
          <w:spacing w:val="0"/>
        </w:rPr>
        <w:t>Note that this philosophy should be applied to the under voltage, over and under frequency, RoCoF and Vector shift stability tests which follow.</w:t>
      </w:r>
    </w:p>
    <w:p w14:paraId="56F47EB7" w14:textId="77777777" w:rsidR="00B41F6D" w:rsidRPr="00A068B0" w:rsidRDefault="00B41F6D" w:rsidP="008E483E">
      <w:pPr>
        <w:autoSpaceDE w:val="0"/>
        <w:autoSpaceDN w:val="0"/>
        <w:rPr>
          <w:spacing w:val="0"/>
        </w:rPr>
      </w:pPr>
    </w:p>
    <w:p w14:paraId="20AE8ADC" w14:textId="370080EF" w:rsidR="007962C9" w:rsidRPr="00A068B0" w:rsidRDefault="008E483E" w:rsidP="008E483E">
      <w:pPr>
        <w:keepLines/>
        <w:rPr>
          <w:spacing w:val="0"/>
        </w:rPr>
      </w:pPr>
      <w:r w:rsidRPr="00A068B0">
        <w:rPr>
          <w:spacing w:val="0"/>
        </w:rPr>
        <w:t>Note:</w:t>
      </w:r>
    </w:p>
    <w:p w14:paraId="1A3ED157" w14:textId="02B940D9" w:rsidR="008E483E" w:rsidRPr="00A068B0" w:rsidRDefault="008E483E" w:rsidP="008E483E">
      <w:pPr>
        <w:keepLines/>
        <w:rPr>
          <w:spacing w:val="0"/>
        </w:rPr>
      </w:pPr>
      <w:r w:rsidRPr="00A068B0">
        <w:rPr>
          <w:spacing w:val="0"/>
        </w:rPr>
        <w:t xml:space="preserve">(1)  The frequency required to trip is the setting </w:t>
      </w:r>
      <w:r w:rsidR="00B41F6D">
        <w:rPr>
          <w:spacing w:val="0"/>
        </w:rPr>
        <w:t xml:space="preserve">± </w:t>
      </w:r>
      <w:r w:rsidRPr="00A068B0">
        <w:rPr>
          <w:spacing w:val="0"/>
        </w:rPr>
        <w:t>0.1</w:t>
      </w:r>
      <w:r w:rsidR="00E22770" w:rsidRPr="00A068B0">
        <w:rPr>
          <w:spacing w:val="0"/>
        </w:rPr>
        <w:t xml:space="preserve"> </w:t>
      </w:r>
      <w:r w:rsidRPr="00A068B0">
        <w:rPr>
          <w:spacing w:val="0"/>
        </w:rPr>
        <w:t>Hz</w:t>
      </w:r>
    </w:p>
    <w:p w14:paraId="76F1C0C8" w14:textId="17F97DB5" w:rsidR="008E483E" w:rsidRPr="00A068B0" w:rsidRDefault="008E483E" w:rsidP="008E483E">
      <w:pPr>
        <w:keepLines/>
        <w:rPr>
          <w:spacing w:val="0"/>
        </w:rPr>
      </w:pPr>
      <w:r w:rsidRPr="00A068B0">
        <w:rPr>
          <w:spacing w:val="0"/>
        </w:rPr>
        <w:t>(2) Measurement of operating time should be measured at a value of 0.</w:t>
      </w:r>
      <w:r w:rsidR="00B41F6D">
        <w:rPr>
          <w:spacing w:val="0"/>
        </w:rPr>
        <w:t>3</w:t>
      </w:r>
      <w:r w:rsidR="00E22770" w:rsidRPr="00A068B0">
        <w:rPr>
          <w:spacing w:val="0"/>
        </w:rPr>
        <w:t xml:space="preserve"> </w:t>
      </w:r>
      <w:r w:rsidRPr="00A068B0">
        <w:rPr>
          <w:spacing w:val="0"/>
        </w:rPr>
        <w:t>Hz (suggestion – 2 x tolerance) above/below the setting to give “positive” operation</w:t>
      </w:r>
    </w:p>
    <w:p w14:paraId="337DB21E" w14:textId="1180CB87" w:rsidR="008E483E" w:rsidRPr="00FB4470" w:rsidRDefault="008E483E" w:rsidP="00DE0CB0">
      <w:pPr>
        <w:autoSpaceDE w:val="0"/>
        <w:autoSpaceDN w:val="0"/>
        <w:spacing w:before="100" w:beforeAutospacing="1" w:after="100" w:afterAutospacing="1"/>
        <w:rPr>
          <w:spacing w:val="0"/>
          <w:szCs w:val="22"/>
        </w:rPr>
      </w:pPr>
      <w:r w:rsidRPr="00A068B0">
        <w:rPr>
          <w:spacing w:val="0"/>
        </w:rPr>
        <w:t xml:space="preserve">(3) The “No trip tests” need to be carried out at the relevant values and times </w:t>
      </w:r>
      <w:r w:rsidR="00B41F6D">
        <w:rPr>
          <w:spacing w:val="0"/>
        </w:rPr>
        <w:t xml:space="preserve">as shown in </w:t>
      </w:r>
      <w:r w:rsidR="00B41F6D" w:rsidRPr="009A1944">
        <w:rPr>
          <w:spacing w:val="0"/>
          <w:szCs w:val="22"/>
        </w:rPr>
        <w:t>the</w:t>
      </w:r>
      <w:r w:rsidR="00B41F6D">
        <w:rPr>
          <w:spacing w:val="0"/>
          <w:szCs w:val="22"/>
        </w:rPr>
        <w:t xml:space="preserve"> </w:t>
      </w:r>
      <w:r w:rsidR="00B41F6D" w:rsidRPr="00A068B0">
        <w:rPr>
          <w:b/>
          <w:spacing w:val="0"/>
        </w:rPr>
        <w:t>Type Test Verification Report</w:t>
      </w:r>
      <w:r w:rsidR="00B41F6D" w:rsidRPr="00A068B0">
        <w:rPr>
          <w:spacing w:val="0"/>
        </w:rPr>
        <w:t xml:space="preserve">, Appendix </w:t>
      </w:r>
      <w:r w:rsidR="00B41F6D" w:rsidRPr="003B2076">
        <w:rPr>
          <w:spacing w:val="0"/>
        </w:rPr>
        <w:t>3 Form C</w:t>
      </w:r>
      <w:r w:rsidR="00B41F6D">
        <w:rPr>
          <w:spacing w:val="0"/>
        </w:rPr>
        <w:t xml:space="preserve"> </w:t>
      </w:r>
      <w:r w:rsidRPr="00A068B0">
        <w:rPr>
          <w:spacing w:val="0"/>
        </w:rPr>
        <w:t>to ensure that the protection will not trip in error.</w:t>
      </w:r>
    </w:p>
    <w:p w14:paraId="7E1590BF" w14:textId="77777777" w:rsidR="007962C9" w:rsidRPr="00A068B0" w:rsidRDefault="007962C9" w:rsidP="008E483E">
      <w:pPr>
        <w:autoSpaceDE w:val="0"/>
        <w:autoSpaceDN w:val="0"/>
        <w:rPr>
          <w:spacing w:val="0"/>
        </w:rPr>
      </w:pPr>
    </w:p>
    <w:p w14:paraId="7826ED4E" w14:textId="74DD919A" w:rsidR="008E483E" w:rsidRPr="00DE0CB0" w:rsidRDefault="008E483E" w:rsidP="003B7C17">
      <w:pPr>
        <w:pStyle w:val="FIGURE-title"/>
        <w:rPr>
          <w:rFonts w:ascii="Arial Bold" w:hAnsi="Arial Bold"/>
        </w:rPr>
      </w:pPr>
      <w:r w:rsidRPr="00DE0CB0">
        <w:rPr>
          <w:rFonts w:ascii="Arial Bold" w:hAnsi="Arial Bold"/>
        </w:rPr>
        <w:t xml:space="preserve">Figure </w:t>
      </w:r>
      <w:r w:rsidR="00F8260E" w:rsidRPr="00DE0CB0">
        <w:rPr>
          <w:rFonts w:ascii="Arial Bold" w:hAnsi="Arial Bold"/>
        </w:rPr>
        <w:t>A1</w:t>
      </w:r>
      <w:r w:rsidR="00577C33" w:rsidRPr="00DE0CB0">
        <w:rPr>
          <w:rFonts w:ascii="Arial Bold" w:hAnsi="Arial Bold"/>
        </w:rPr>
        <w:t>.1</w:t>
      </w:r>
      <w:r w:rsidR="00F8260E" w:rsidRPr="00DE0CB0">
        <w:rPr>
          <w:rFonts w:ascii="Arial Bold" w:hAnsi="Arial Bold"/>
        </w:rPr>
        <w:t>.</w:t>
      </w:r>
      <w:r w:rsidRPr="00DE0CB0">
        <w:rPr>
          <w:rFonts w:ascii="Arial Bold" w:hAnsi="Arial Bold"/>
        </w:rPr>
        <w:t xml:space="preserve"> Micro-generator Test set up – Over / Under Voltage</w:t>
      </w:r>
    </w:p>
    <w:p w14:paraId="67D5E88D" w14:textId="77777777" w:rsidR="007962C9" w:rsidRPr="00DE0CB0" w:rsidRDefault="007962C9" w:rsidP="003B7C17">
      <w:pPr>
        <w:widowControl w:val="0"/>
        <w:tabs>
          <w:tab w:val="left" w:pos="3200"/>
        </w:tabs>
        <w:autoSpaceDE w:val="0"/>
        <w:autoSpaceDN w:val="0"/>
        <w:adjustRightInd w:val="0"/>
        <w:spacing w:before="31"/>
        <w:ind w:right="-20"/>
        <w:jc w:val="center"/>
        <w:rPr>
          <w:rFonts w:ascii="Arial Bold" w:hAnsi="Arial Bold"/>
          <w:b/>
          <w:bCs/>
          <w:spacing w:val="0"/>
        </w:rPr>
      </w:pPr>
    </w:p>
    <w:p w14:paraId="086AC353" w14:textId="70EF0EE0" w:rsidR="008E483E" w:rsidRPr="00DE0CB0" w:rsidRDefault="008E483E" w:rsidP="008E483E">
      <w:pPr>
        <w:widowControl w:val="0"/>
        <w:tabs>
          <w:tab w:val="left" w:pos="3200"/>
        </w:tabs>
        <w:autoSpaceDE w:val="0"/>
        <w:autoSpaceDN w:val="0"/>
        <w:adjustRightInd w:val="0"/>
        <w:spacing w:before="31"/>
        <w:ind w:right="-20"/>
        <w:rPr>
          <w:rFonts w:ascii="Arial Bold" w:hAnsi="Arial Bold"/>
          <w:b/>
          <w:bCs/>
          <w:spacing w:val="0"/>
        </w:rPr>
      </w:pPr>
      <w:r w:rsidRPr="00DE0CB0">
        <w:rPr>
          <w:rFonts w:ascii="Arial Bold" w:hAnsi="Arial Bold"/>
          <w:b/>
          <w:bCs/>
          <w:noProof/>
          <w:spacing w:val="0"/>
          <w:lang w:eastAsia="en-GB"/>
        </w:rPr>
        <mc:AlternateContent>
          <mc:Choice Requires="wpg">
            <w:drawing>
              <wp:inline distT="0" distB="0" distL="0" distR="0" wp14:anchorId="64810B00" wp14:editId="458FFC35">
                <wp:extent cx="3198495" cy="850900"/>
                <wp:effectExtent l="0" t="0" r="20955" b="25400"/>
                <wp:docPr id="34" name="Group 34"/>
                <wp:cNvGraphicFramePr/>
                <a:graphic xmlns:a="http://schemas.openxmlformats.org/drawingml/2006/main">
                  <a:graphicData uri="http://schemas.microsoft.com/office/word/2010/wordprocessingGroup">
                    <wpg:wgp>
                      <wpg:cNvGrpSpPr/>
                      <wpg:grpSpPr>
                        <a:xfrm>
                          <a:off x="0" y="0"/>
                          <a:ext cx="3198495" cy="850900"/>
                          <a:chOff x="0" y="0"/>
                          <a:chExt cx="3198877" cy="850900"/>
                        </a:xfrm>
                      </wpg:grpSpPr>
                      <wps:wsp>
                        <wps:cNvPr id="35" name="Text Box 3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3397725" w14:textId="77777777" w:rsidR="00FC1924" w:rsidRPr="00FE236B" w:rsidRDefault="00FC1924" w:rsidP="008E483E">
                              <w:pP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6" name="Group 36"/>
                        <wpg:cNvGrpSpPr/>
                        <wpg:grpSpPr>
                          <a:xfrm>
                            <a:off x="72958" y="223736"/>
                            <a:ext cx="3125919" cy="553720"/>
                            <a:chOff x="72950" y="58366"/>
                            <a:chExt cx="3126927" cy="554355"/>
                          </a:xfrm>
                        </wpg:grpSpPr>
                        <wps:wsp>
                          <wps:cNvPr id="37" name="Text Box 3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BBB581" w14:textId="77777777" w:rsidR="00FC1924" w:rsidRPr="00FE236B" w:rsidRDefault="00FC1924" w:rsidP="00DE0CB0">
                                <w:pPr>
                                  <w:jc w:val="left"/>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1287859" y="58366"/>
                              <a:ext cx="734992"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D8E2A7" w14:textId="77777777" w:rsidR="00FC1924" w:rsidRPr="00FE236B" w:rsidRDefault="00FC1924"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1F1148" w14:textId="77777777" w:rsidR="00FC1924" w:rsidRPr="00DE0CB0" w:rsidRDefault="00FC1924" w:rsidP="00DE0CB0">
                                <w:pPr>
                                  <w:jc w:val="center"/>
                                  <w:rPr>
                                    <w:sz w:val="14"/>
                                    <w:szCs w:val="16"/>
                                  </w:rPr>
                                </w:pPr>
                                <w:r w:rsidRPr="00DE0CB0">
                                  <w:rPr>
                                    <w:sz w:val="14"/>
                                    <w:szCs w:val="16"/>
                                  </w:rPr>
                                  <w:t>Variable AC Voltage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Straight Arrow Connector 48"/>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64810B00" id="Group 34" o:spid="_x0000_s1037" style="width:251.8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">
                <v:shape id="Text Box 35" o:spid="_x0000_s1038"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" filled="f" strokeweight="1pt">
                  <v:stroke dashstyle="dash"/>
                  <v:textbox>
                    <w:txbxContent>
                      <w:p w14:paraId="13397725" w14:textId="77777777" w:rsidR="00FC1924" w:rsidRPr="00FE236B" w:rsidRDefault="00FC1924" w:rsidP="008E483E">
                        <w:pPr>
                          <w:rPr>
                            <w:b/>
                            <w:sz w:val="16"/>
                            <w:szCs w:val="16"/>
                          </w:rPr>
                        </w:pPr>
                        <w:r w:rsidRPr="00FE236B">
                          <w:rPr>
                            <w:b/>
                            <w:sz w:val="16"/>
                            <w:szCs w:val="16"/>
                          </w:rPr>
                          <w:t>Micro-generator</w:t>
                        </w:r>
                      </w:p>
                    </w:txbxContent>
                  </v:textbox>
                </v:shape>
                <v:group id="Group 36" o:spid="_x0000_s1039"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Text Box 37" o:spid="_x0000_s1040"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74BBB581" w14:textId="77777777" w:rsidR="00FC1924" w:rsidRPr="00FE236B" w:rsidRDefault="00FC1924" w:rsidP="00DE0CB0">
                          <w:pPr>
                            <w:jc w:val="left"/>
                            <w:rPr>
                              <w:sz w:val="16"/>
                              <w:szCs w:val="16"/>
                            </w:rPr>
                          </w:pPr>
                          <w:r w:rsidRPr="00FE236B">
                            <w:rPr>
                              <w:b/>
                              <w:sz w:val="16"/>
                              <w:szCs w:val="16"/>
                            </w:rPr>
                            <w:t>Micro-generator</w:t>
                          </w:r>
                          <w:r w:rsidRPr="00FE236B">
                            <w:rPr>
                              <w:sz w:val="16"/>
                              <w:szCs w:val="16"/>
                            </w:rPr>
                            <w:t xml:space="preserve"> or Simulator</w:t>
                          </w:r>
                        </w:p>
                      </w:txbxContent>
                    </v:textbox>
                  </v:shape>
                  <v:shape id="Text Box 46" o:spid="_x0000_s1041" type="#_x0000_t202" style="position:absolute;left:12878;top:583;width:735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08D8E2A7" w14:textId="77777777" w:rsidR="00FC1924" w:rsidRPr="00FE236B" w:rsidRDefault="00FC1924" w:rsidP="008E483E">
                          <w:pPr>
                            <w:rPr>
                              <w:sz w:val="16"/>
                              <w:szCs w:val="16"/>
                            </w:rPr>
                          </w:pPr>
                          <w:r w:rsidRPr="00FE236B">
                            <w:rPr>
                              <w:b/>
                              <w:sz w:val="16"/>
                              <w:szCs w:val="16"/>
                            </w:rPr>
                            <w:t>Inverter</w:t>
                          </w:r>
                        </w:p>
                      </w:txbxContent>
                    </v:textbox>
                  </v:shape>
                  <v:shape id="Text Box 47" o:spid="_x0000_s1042"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wLwgAAANsAAAAPAAAAZHJzL2Rvd25yZXYueG1sRI9BSwMx&#10;FITvgv8hPMGbzSql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D7DdwLwgAAANsAAAAPAAAA&#10;AAAAAAAAAAAAAAcCAABkcnMvZG93bnJldi54bWxQSwUGAAAAAAMAAwC3AAAA9gIAAAAA&#10;" fillcolor="white [3201]" strokeweight=".5pt">
                    <v:textbox>
                      <w:txbxContent>
                        <w:p w14:paraId="3F1F1148" w14:textId="77777777" w:rsidR="00FC1924" w:rsidRPr="00DE0CB0" w:rsidRDefault="00FC1924" w:rsidP="00DE0CB0">
                          <w:pPr>
                            <w:jc w:val="center"/>
                            <w:rPr>
                              <w:sz w:val="14"/>
                              <w:szCs w:val="16"/>
                            </w:rPr>
                          </w:pPr>
                          <w:r w:rsidRPr="00DE0CB0">
                            <w:rPr>
                              <w:sz w:val="14"/>
                              <w:szCs w:val="16"/>
                            </w:rPr>
                            <w:t>Variable AC Voltage Test Supply</w:t>
                          </w:r>
                        </w:p>
                      </w:txbxContent>
                    </v:textbox>
                  </v:shape>
                  <v:shape id="Straight Arrow Connector 48" o:spid="_x0000_s1043"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" strokecolor="black [3213]" strokeweight="1pt">
                    <v:stroke endarrow="block"/>
                  </v:shape>
                  <v:shape id="Straight Arrow Connector 66" o:spid="_x0000_s1044"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" strokecolor="black [3213]" strokeweight="1pt">
                    <v:stroke endarrow="block"/>
                  </v:shape>
                </v:group>
                <w10:anchorlock/>
              </v:group>
            </w:pict>
          </mc:Fallback>
        </mc:AlternateContent>
      </w:r>
    </w:p>
    <w:p w14:paraId="02D3EF8B" w14:textId="77777777" w:rsidR="008E483E" w:rsidRPr="00DE0CB0" w:rsidRDefault="008E483E" w:rsidP="008E483E">
      <w:pPr>
        <w:widowControl w:val="0"/>
        <w:autoSpaceDE w:val="0"/>
        <w:autoSpaceDN w:val="0"/>
        <w:adjustRightInd w:val="0"/>
        <w:ind w:right="850"/>
        <w:rPr>
          <w:rFonts w:ascii="Arial Bold" w:hAnsi="Arial Bold"/>
          <w:b/>
          <w:bCs/>
          <w:spacing w:val="0"/>
        </w:rPr>
      </w:pPr>
    </w:p>
    <w:p w14:paraId="1799574E" w14:textId="54D53A0C" w:rsidR="008E483E" w:rsidRPr="00DE0CB0" w:rsidRDefault="008E483E" w:rsidP="003B7C17">
      <w:pPr>
        <w:pStyle w:val="ANNEX-heading3"/>
        <w:rPr>
          <w:rFonts w:ascii="Arial Bold" w:hAnsi="Arial Bold"/>
        </w:rPr>
      </w:pPr>
      <w:r w:rsidRPr="00DE0CB0">
        <w:rPr>
          <w:rFonts w:ascii="Arial Bold" w:hAnsi="Arial Bold"/>
        </w:rPr>
        <w:t>A 1.</w:t>
      </w:r>
      <w:r w:rsidR="007852DA" w:rsidRPr="00DE0CB0">
        <w:rPr>
          <w:rFonts w:ascii="Arial Bold" w:hAnsi="Arial Bold"/>
        </w:rPr>
        <w:t>2</w:t>
      </w:r>
      <w:r w:rsidRPr="00DE0CB0">
        <w:rPr>
          <w:rFonts w:ascii="Arial Bold" w:hAnsi="Arial Bold"/>
        </w:rPr>
        <w:t>.</w:t>
      </w:r>
      <w:r w:rsidR="003F2E52" w:rsidRPr="00DE0CB0">
        <w:rPr>
          <w:rFonts w:ascii="Arial Bold" w:hAnsi="Arial Bold"/>
        </w:rPr>
        <w:t>3</w:t>
      </w:r>
      <w:r w:rsidRPr="00DE0CB0">
        <w:rPr>
          <w:rFonts w:ascii="Arial Bold" w:hAnsi="Arial Bold"/>
        </w:rPr>
        <w:tab/>
        <w:t>Over / Under Frequency</w:t>
      </w:r>
    </w:p>
    <w:p w14:paraId="70B6FA77" w14:textId="4252B896" w:rsidR="008E483E" w:rsidRPr="00A068B0" w:rsidRDefault="008E483E" w:rsidP="008E483E">
      <w:pPr>
        <w:rPr>
          <w:bCs/>
          <w:spacing w:val="0"/>
        </w:rPr>
      </w:pPr>
      <w:r w:rsidRPr="00A068B0">
        <w:rPr>
          <w:bCs/>
          <w:spacing w:val="0"/>
        </w:rPr>
        <w:t>In addition to the EN 50438 over / under frequency tests the tests in this paragraph shall be undertaken into account.</w:t>
      </w:r>
    </w:p>
    <w:p w14:paraId="7A803CF6" w14:textId="77777777" w:rsidR="007962C9" w:rsidRPr="00A068B0" w:rsidRDefault="007962C9" w:rsidP="008E483E">
      <w:pPr>
        <w:rPr>
          <w:bCs/>
          <w:spacing w:val="0"/>
        </w:rPr>
      </w:pPr>
    </w:p>
    <w:p w14:paraId="36B3A1BD" w14:textId="36D919EF" w:rsidR="008E483E" w:rsidRPr="00A068B0" w:rsidRDefault="008E483E" w:rsidP="008E483E">
      <w:pPr>
        <w:autoSpaceDE w:val="0"/>
        <w:autoSpaceDN w:val="0"/>
        <w:rPr>
          <w:spacing w:val="0"/>
        </w:rPr>
      </w:pPr>
      <w:r w:rsidRPr="00A068B0">
        <w:rPr>
          <w:spacing w:val="0"/>
        </w:rPr>
        <w:t xml:space="preserve">The </w:t>
      </w:r>
      <w:r w:rsidR="00F66135" w:rsidRPr="00A068B0">
        <w:rPr>
          <w:b/>
          <w:spacing w:val="0"/>
        </w:rPr>
        <w:t>Micro-generator</w:t>
      </w:r>
      <w:r w:rsidR="004168B0" w:rsidRPr="00A068B0">
        <w:rPr>
          <w:b/>
          <w:spacing w:val="0"/>
        </w:rPr>
        <w:t xml:space="preserve"> </w:t>
      </w:r>
      <w:r w:rsidRPr="00A068B0">
        <w:rPr>
          <w:spacing w:val="0"/>
        </w:rPr>
        <w:t>shall be tested by operating in parallel with a low impedance, variable frequency test supply system, see figure A</w:t>
      </w:r>
      <w:r w:rsidR="00B24665" w:rsidRPr="00A068B0">
        <w:rPr>
          <w:spacing w:val="0"/>
        </w:rPr>
        <w:t>1.</w:t>
      </w:r>
      <w:r w:rsidRPr="00A068B0">
        <w:rPr>
          <w:spacing w:val="0"/>
        </w:rPr>
        <w:t xml:space="preserve">2. Correct protection and ride-through operation should be confirmed during operation of the </w:t>
      </w:r>
      <w:r w:rsidR="00F66135">
        <w:rPr>
          <w:b/>
          <w:spacing w:val="0"/>
        </w:rPr>
        <w:t>Micro-generator</w:t>
      </w:r>
      <w:r w:rsidRPr="00A068B0">
        <w:rPr>
          <w:spacing w:val="0"/>
        </w:rPr>
        <w:t xml:space="preserve">. The set points for over and </w:t>
      </w:r>
      <w:r w:rsidRPr="00A068B0">
        <w:rPr>
          <w:spacing w:val="0"/>
        </w:rPr>
        <w:lastRenderedPageBreak/>
        <w:t xml:space="preserve">under frequency at which the </w:t>
      </w:r>
      <w:r w:rsidR="00F66135">
        <w:rPr>
          <w:b/>
          <w:spacing w:val="0"/>
        </w:rPr>
        <w:t>Micro-generator</w:t>
      </w:r>
      <w:r w:rsidR="004168B0" w:rsidRPr="00A068B0">
        <w:rPr>
          <w:b/>
          <w:spacing w:val="0"/>
        </w:rPr>
        <w:t xml:space="preserve"> </w:t>
      </w:r>
      <w:r w:rsidRPr="00A068B0">
        <w:rPr>
          <w:spacing w:val="0"/>
        </w:rPr>
        <w:t>disconnects from the supply will be established by varying the test supply frequency.</w:t>
      </w:r>
    </w:p>
    <w:p w14:paraId="00FF5D64" w14:textId="77777777" w:rsidR="007962C9" w:rsidRPr="00A068B0" w:rsidRDefault="007962C9" w:rsidP="008E483E">
      <w:pPr>
        <w:autoSpaceDE w:val="0"/>
        <w:autoSpaceDN w:val="0"/>
        <w:rPr>
          <w:spacing w:val="0"/>
        </w:rPr>
      </w:pPr>
    </w:p>
    <w:p w14:paraId="2450A8E7" w14:textId="35415FB0" w:rsidR="008E483E" w:rsidRPr="00A068B0" w:rsidRDefault="008E483E" w:rsidP="008E483E">
      <w:pPr>
        <w:autoSpaceDE w:val="0"/>
        <w:autoSpaceDN w:val="0"/>
        <w:rPr>
          <w:spacing w:val="0"/>
        </w:rPr>
      </w:pPr>
      <w:r w:rsidRPr="00A068B0">
        <w:rPr>
          <w:spacing w:val="0"/>
        </w:rPr>
        <w:t>To establish a trip frequency, the test frequency should be applied in a slow ramp rate of less than 0.1</w:t>
      </w:r>
      <w:r w:rsidR="00E22770"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E22770" w:rsidRPr="00A068B0">
        <w:rPr>
          <w:spacing w:val="0"/>
        </w:rPr>
        <w:t xml:space="preserve"> </w:t>
      </w:r>
      <w:r w:rsidRPr="00A068B0">
        <w:rPr>
          <w:spacing w:val="0"/>
        </w:rPr>
        <w:t>Hz for a duration that is longer than the t</w:t>
      </w:r>
      <w:r w:rsidR="00E22770" w:rsidRPr="00A068B0">
        <w:rPr>
          <w:spacing w:val="0"/>
        </w:rPr>
        <w:t>rip time delay, for example 1 s</w:t>
      </w:r>
      <w:r w:rsidRPr="00A068B0">
        <w:rPr>
          <w:spacing w:val="0"/>
        </w:rPr>
        <w:t xml:space="preserve">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Pr="003B2076">
        <w:rPr>
          <w:spacing w:val="0"/>
        </w:rPr>
        <w:t>3 Form C</w:t>
      </w:r>
      <w:r w:rsidRPr="00A068B0">
        <w:rPr>
          <w:spacing w:val="0"/>
        </w:rPr>
        <w:t>.</w:t>
      </w:r>
    </w:p>
    <w:p w14:paraId="0BBA0E26" w14:textId="77777777" w:rsidR="007962C9" w:rsidRPr="00A068B0" w:rsidRDefault="007962C9" w:rsidP="008E483E">
      <w:pPr>
        <w:autoSpaceDE w:val="0"/>
        <w:autoSpaceDN w:val="0"/>
        <w:rPr>
          <w:spacing w:val="0"/>
        </w:rPr>
      </w:pPr>
    </w:p>
    <w:p w14:paraId="456C6635" w14:textId="15F928E5" w:rsidR="008E483E" w:rsidRPr="00A068B0" w:rsidRDefault="008E483E">
      <w:pPr>
        <w:autoSpaceDE w:val="0"/>
        <w:autoSpaceDN w:val="0"/>
        <w:rPr>
          <w:spacing w:val="0"/>
        </w:rPr>
      </w:pPr>
      <w:r w:rsidRPr="00A068B0">
        <w:rPr>
          <w:spacing w:val="0"/>
        </w:rPr>
        <w:t>To establish the trip time, the test frequency should be applied starting from 0.3</w:t>
      </w:r>
      <w:r w:rsidR="00E22770" w:rsidRPr="00A068B0">
        <w:rPr>
          <w:spacing w:val="0"/>
        </w:rPr>
        <w:t xml:space="preserve"> </w:t>
      </w:r>
      <w:r w:rsidRPr="00A068B0">
        <w:rPr>
          <w:spacing w:val="0"/>
        </w:rPr>
        <w:t>Hz below or above the recorded trip frequency and should be changed to 0.3</w:t>
      </w:r>
      <w:r w:rsidR="00E22770"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C30529"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xml:space="preserve">.  It should be noted that with some loss of mains detection techniques this test may result in a faster trip due to operation of the loss of mains protection.  To avoid </w:t>
      </w:r>
      <w:proofErr w:type="gramStart"/>
      <w:r w:rsidRPr="00A068B0">
        <w:rPr>
          <w:spacing w:val="0"/>
        </w:rPr>
        <w:t>this</w:t>
      </w:r>
      <w:proofErr w:type="gramEnd"/>
      <w:r w:rsidRPr="00A068B0">
        <w:rPr>
          <w:spacing w:val="0"/>
        </w:rPr>
        <w:t xml:space="preserve"> it is necessary to establish an accurate frequency for the trip to enable the use of a much smaller step change to initiate the trip and establish a trip time.  This may require the test to be repeated several times to establish that the time delay is correct.</w:t>
      </w:r>
    </w:p>
    <w:p w14:paraId="05B76C87" w14:textId="77777777" w:rsidR="007962C9" w:rsidRPr="00A068B0" w:rsidRDefault="007962C9" w:rsidP="008E483E">
      <w:pPr>
        <w:autoSpaceDE w:val="0"/>
        <w:autoSpaceDN w:val="0"/>
        <w:rPr>
          <w:spacing w:val="0"/>
        </w:rPr>
      </w:pPr>
    </w:p>
    <w:p w14:paraId="6A99D33F" w14:textId="2800B2E3" w:rsidR="008E483E" w:rsidRPr="00A068B0" w:rsidRDefault="008E483E" w:rsidP="008E483E">
      <w:pPr>
        <w:autoSpaceDE w:val="0"/>
        <w:autoSpaceDN w:val="0"/>
        <w:rPr>
          <w:spacing w:val="0"/>
        </w:rPr>
      </w:pPr>
      <w:r w:rsidRPr="00A068B0">
        <w:rPr>
          <w:spacing w:val="0"/>
        </w:rPr>
        <w:t xml:space="preserve">To establish correct ride-through operation, the test frequency should be applied at each setting </w:t>
      </w:r>
      <w:r w:rsidR="00F66135">
        <w:rPr>
          <w:spacing w:val="0"/>
        </w:rPr>
        <w:t xml:space="preserve">± </w:t>
      </w:r>
      <w:r w:rsidRPr="00A068B0">
        <w:rPr>
          <w:spacing w:val="0"/>
        </w:rPr>
        <w:t>0.2</w:t>
      </w:r>
      <w:r w:rsidR="00E22770" w:rsidRPr="00A068B0">
        <w:rPr>
          <w:spacing w:val="0"/>
        </w:rPr>
        <w:t xml:space="preserve"> </w:t>
      </w:r>
      <w:r w:rsidRPr="00A068B0">
        <w:rPr>
          <w:spacing w:val="0"/>
        </w:rPr>
        <w:t xml:space="preserve">Hz and for the relevant times shown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75781BDD" w14:textId="77777777" w:rsidR="007962C9" w:rsidRPr="00A068B0" w:rsidRDefault="007962C9" w:rsidP="008E483E">
      <w:pPr>
        <w:autoSpaceDE w:val="0"/>
        <w:autoSpaceDN w:val="0"/>
        <w:rPr>
          <w:spacing w:val="0"/>
        </w:rPr>
      </w:pPr>
    </w:p>
    <w:p w14:paraId="2A4A097B" w14:textId="022D2DE4" w:rsidR="008E483E" w:rsidRPr="003B2076" w:rsidRDefault="008E483E" w:rsidP="003B7C17">
      <w:pPr>
        <w:pStyle w:val="FIGURE-title"/>
      </w:pPr>
      <w:r w:rsidRPr="003B2076">
        <w:t>Figure A</w:t>
      </w:r>
      <w:r w:rsidR="00B24665" w:rsidRPr="003B2076">
        <w:t>1.</w:t>
      </w:r>
      <w:proofErr w:type="gramStart"/>
      <w:r w:rsidRPr="003B2076">
        <w:t>2</w:t>
      </w:r>
      <w:r w:rsidR="00F8260E" w:rsidRPr="003B2076">
        <w:t>.</w:t>
      </w:r>
      <w:r w:rsidRPr="003B2076">
        <w:rPr>
          <w:vanish/>
        </w:rPr>
        <w:t>Micro</w:t>
      </w:r>
      <w:proofErr w:type="gramEnd"/>
      <w:r w:rsidRPr="003B2076">
        <w:rPr>
          <w:vanish/>
        </w:rPr>
        <w:t>-generator</w:t>
      </w:r>
      <w:r w:rsidRPr="003B2076">
        <w:t xml:space="preserve"> Test set up – Over / Under Frequency</w:t>
      </w:r>
    </w:p>
    <w:p w14:paraId="42F50310" w14:textId="77777777" w:rsidR="007962C9" w:rsidRPr="00A068B0" w:rsidRDefault="007962C9" w:rsidP="008E483E">
      <w:pPr>
        <w:widowControl w:val="0"/>
        <w:tabs>
          <w:tab w:val="left" w:pos="3040"/>
        </w:tabs>
        <w:autoSpaceDE w:val="0"/>
        <w:autoSpaceDN w:val="0"/>
        <w:adjustRightInd w:val="0"/>
        <w:spacing w:before="31"/>
        <w:ind w:right="-20"/>
        <w:jc w:val="center"/>
        <w:rPr>
          <w:b/>
          <w:bCs/>
          <w:spacing w:val="0"/>
        </w:rPr>
      </w:pPr>
    </w:p>
    <w:p w14:paraId="755A753E" w14:textId="7CF0BF21"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b/>
          <w:bCs/>
          <w:noProof/>
          <w:spacing w:val="0"/>
          <w:lang w:eastAsia="en-GB"/>
        </w:rPr>
        <mc:AlternateContent>
          <mc:Choice Requires="wpg">
            <w:drawing>
              <wp:inline distT="0" distB="0" distL="0" distR="0" wp14:anchorId="3FCB44BC" wp14:editId="7418C513">
                <wp:extent cx="3489350" cy="850900"/>
                <wp:effectExtent l="0" t="0" r="15875" b="25400"/>
                <wp:docPr id="67" name="Group 67"/>
                <wp:cNvGraphicFramePr/>
                <a:graphic xmlns:a="http://schemas.openxmlformats.org/drawingml/2006/main">
                  <a:graphicData uri="http://schemas.microsoft.com/office/word/2010/wordprocessingGroup">
                    <wpg:wgp>
                      <wpg:cNvGrpSpPr/>
                      <wpg:grpSpPr>
                        <a:xfrm>
                          <a:off x="0" y="0"/>
                          <a:ext cx="3489350" cy="850900"/>
                          <a:chOff x="0" y="0"/>
                          <a:chExt cx="3198877" cy="850900"/>
                        </a:xfrm>
                      </wpg:grpSpPr>
                      <wps:wsp>
                        <wps:cNvPr id="68" name="Text Box 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F911EFB" w14:textId="77777777" w:rsidR="00FC1924" w:rsidRPr="00FE236B" w:rsidRDefault="00FC1924" w:rsidP="008E483E">
                              <w:pPr>
                                <w:jc w:val="cente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9" name="Group 6"/>
                        <wpg:cNvGrpSpPr/>
                        <wpg:grpSpPr>
                          <a:xfrm>
                            <a:off x="72958" y="223736"/>
                            <a:ext cx="3125919" cy="553720"/>
                            <a:chOff x="72950" y="58366"/>
                            <a:chExt cx="3126927" cy="554355"/>
                          </a:xfrm>
                        </wpg:grpSpPr>
                        <wps:wsp>
                          <wps:cNvPr id="71" name="Text Box 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01DBF4" w14:textId="77777777" w:rsidR="00FC1924" w:rsidRPr="00FE236B" w:rsidRDefault="00FC1924" w:rsidP="008E483E">
                                <w:pPr>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8"/>
                          <wps:cNvSpPr txBox="1"/>
                          <wps:spPr>
                            <a:xfrm>
                              <a:off x="1386044" y="58366"/>
                              <a:ext cx="637047"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8900E" w14:textId="77777777" w:rsidR="00FC1924" w:rsidRPr="00FE236B" w:rsidRDefault="00FC1924"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9"/>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8F0B51" w14:textId="77777777" w:rsidR="00FC1924" w:rsidRPr="00FE236B" w:rsidRDefault="00FC1924"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Straight Arrow Connector 10"/>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 name="Straight Arrow Connector 11"/>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FCB44BC" id="Group 67" o:spid="_x0000_s1045" style="width:274.7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">
                <v:shape id="_x0000_s1046"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" filled="f" strokeweight="1pt">
                  <v:stroke dashstyle="dash"/>
                  <v:textbox>
                    <w:txbxContent>
                      <w:p w14:paraId="1F911EFB" w14:textId="77777777" w:rsidR="00FC1924" w:rsidRPr="00FE236B" w:rsidRDefault="00FC1924" w:rsidP="008E483E">
                        <w:pPr>
                          <w:jc w:val="center"/>
                          <w:rPr>
                            <w:b/>
                            <w:sz w:val="16"/>
                            <w:szCs w:val="16"/>
                          </w:rPr>
                        </w:pPr>
                        <w:r w:rsidRPr="00FE236B">
                          <w:rPr>
                            <w:b/>
                            <w:sz w:val="16"/>
                            <w:szCs w:val="16"/>
                          </w:rPr>
                          <w:t>Micro-generator</w:t>
                        </w:r>
                      </w:p>
                    </w:txbxContent>
                  </v:textbox>
                </v:shape>
                <v:group id="Group 6" o:spid="_x0000_s1047"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Text Box 7" o:spid="_x0000_s1048"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" fillcolor="white [3201]" strokeweight=".5pt">
                    <v:textbox>
                      <w:txbxContent>
                        <w:p w14:paraId="4301DBF4" w14:textId="77777777" w:rsidR="00FC1924" w:rsidRPr="00FE236B" w:rsidRDefault="00FC1924" w:rsidP="008E483E">
                          <w:pPr>
                            <w:rPr>
                              <w:sz w:val="16"/>
                              <w:szCs w:val="16"/>
                            </w:rPr>
                          </w:pPr>
                          <w:r w:rsidRPr="00FE236B">
                            <w:rPr>
                              <w:b/>
                              <w:sz w:val="16"/>
                              <w:szCs w:val="16"/>
                            </w:rPr>
                            <w:t>Micro-generator</w:t>
                          </w:r>
                          <w:r w:rsidRPr="00FE236B">
                            <w:rPr>
                              <w:sz w:val="16"/>
                              <w:szCs w:val="16"/>
                            </w:rPr>
                            <w:t xml:space="preserve"> or Simulator</w:t>
                          </w:r>
                        </w:p>
                      </w:txbxContent>
                    </v:textbox>
                  </v:shape>
                  <v:shape id="Text Box 8" o:spid="_x0000_s1049" type="#_x0000_t202" style="position:absolute;left:13860;top:583;width:637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" fillcolor="white [3201]" strokeweight=".5pt">
                    <v:textbox>
                      <w:txbxContent>
                        <w:p w14:paraId="3268900E" w14:textId="77777777" w:rsidR="00FC1924" w:rsidRPr="00FE236B" w:rsidRDefault="00FC1924" w:rsidP="008E483E">
                          <w:pPr>
                            <w:rPr>
                              <w:sz w:val="16"/>
                              <w:szCs w:val="16"/>
                            </w:rPr>
                          </w:pPr>
                          <w:r w:rsidRPr="00FE236B">
                            <w:rPr>
                              <w:b/>
                              <w:sz w:val="16"/>
                              <w:szCs w:val="16"/>
                            </w:rPr>
                            <w:t>Inverter</w:t>
                          </w:r>
                        </w:p>
                      </w:txbxContent>
                    </v:textbox>
                  </v:shape>
                  <v:shape id="_x0000_s1050"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" fillcolor="white [3201]" strokeweight=".5pt">
                    <v:textbox>
                      <w:txbxContent>
                        <w:p w14:paraId="5B8F0B51" w14:textId="77777777" w:rsidR="00FC1924" w:rsidRPr="00FE236B" w:rsidRDefault="00FC1924"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v:textbox>
                  </v:shape>
                  <v:shape id="Straight Arrow Connector 10" o:spid="_x0000_s1051"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" strokecolor="black [3213]" strokeweight="1pt">
                    <v:stroke endarrow="block"/>
                  </v:shape>
                  <v:shape id="Straight Arrow Connector 11" o:spid="_x0000_s1052"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" strokecolor="black [3213]" strokeweight="1pt">
                    <v:stroke endarrow="block"/>
                  </v:shape>
                </v:group>
                <w10:anchorlock/>
              </v:group>
            </w:pict>
          </mc:Fallback>
        </mc:AlternateContent>
      </w:r>
    </w:p>
    <w:p w14:paraId="2A50C941" w14:textId="77777777" w:rsidR="008E483E" w:rsidRPr="00A068B0" w:rsidRDefault="008E483E" w:rsidP="008E483E">
      <w:pPr>
        <w:widowControl w:val="0"/>
        <w:autoSpaceDE w:val="0"/>
        <w:autoSpaceDN w:val="0"/>
        <w:adjustRightInd w:val="0"/>
        <w:spacing w:before="12" w:line="240" w:lineRule="exact"/>
        <w:rPr>
          <w:b/>
          <w:bCs/>
          <w:spacing w:val="0"/>
        </w:rPr>
      </w:pPr>
    </w:p>
    <w:p w14:paraId="784594A8" w14:textId="28F2168E" w:rsidR="008E483E" w:rsidRPr="003B2076" w:rsidRDefault="008E483E" w:rsidP="003B7C17">
      <w:pPr>
        <w:pStyle w:val="ANNEX-heading3"/>
      </w:pPr>
      <w:r w:rsidRPr="003B2076">
        <w:t>A 1.</w:t>
      </w:r>
      <w:r w:rsidR="007852DA" w:rsidRPr="003B2076">
        <w:t>2</w:t>
      </w:r>
      <w:r w:rsidRPr="003B2076">
        <w:t>.</w:t>
      </w:r>
      <w:r w:rsidR="003F2E52" w:rsidRPr="003B2076">
        <w:t>4</w:t>
      </w:r>
      <w:r w:rsidRPr="003B2076">
        <w:tab/>
        <w:t>Loss of Mains Protection</w:t>
      </w:r>
    </w:p>
    <w:p w14:paraId="7912478F" w14:textId="269B0450" w:rsidR="00B41F6D" w:rsidRPr="00A068B0" w:rsidRDefault="008E483E" w:rsidP="008E483E">
      <w:pPr>
        <w:widowControl w:val="0"/>
        <w:autoSpaceDE w:val="0"/>
        <w:autoSpaceDN w:val="0"/>
        <w:adjustRightInd w:val="0"/>
        <w:rPr>
          <w:spacing w:val="0"/>
        </w:rPr>
      </w:pPr>
      <w:r w:rsidRPr="00A068B0">
        <w:rPr>
          <w:spacing w:val="0"/>
        </w:rPr>
        <w:t>The tests should be carried out in accordance with BS EN 62116 and a subset of results should be recorded as indicated in the Protection – Loss of Mains test section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00B24665" w:rsidRPr="003B2076">
        <w:rPr>
          <w:spacing w:val="0"/>
        </w:rPr>
        <w:t>Appendix 3</w:t>
      </w:r>
      <w:r w:rsidRPr="003B2076">
        <w:rPr>
          <w:spacing w:val="0"/>
        </w:rPr>
        <w:t xml:space="preserve"> Form C</w:t>
      </w:r>
      <w:r w:rsidRPr="00A068B0">
        <w:rPr>
          <w:spacing w:val="0"/>
        </w:rPr>
        <w:t>.</w:t>
      </w:r>
    </w:p>
    <w:p w14:paraId="4B976B4E" w14:textId="77777777" w:rsidR="007962C9" w:rsidRPr="00A068B0" w:rsidRDefault="007962C9" w:rsidP="008E483E">
      <w:pPr>
        <w:widowControl w:val="0"/>
        <w:autoSpaceDE w:val="0"/>
        <w:autoSpaceDN w:val="0"/>
        <w:adjustRightInd w:val="0"/>
        <w:rPr>
          <w:spacing w:val="0"/>
        </w:rPr>
      </w:pPr>
    </w:p>
    <w:p w14:paraId="5AEF0379" w14:textId="6AABE8F4" w:rsidR="008E483E" w:rsidRPr="003B2076" w:rsidRDefault="008E483E" w:rsidP="003B7C17">
      <w:pPr>
        <w:pStyle w:val="ANNEX-heading3"/>
        <w:rPr>
          <w:rFonts w:eastAsia="Batang"/>
        </w:rPr>
      </w:pPr>
      <w:r w:rsidRPr="003B2076">
        <w:t>A 1.</w:t>
      </w:r>
      <w:r w:rsidR="007852DA" w:rsidRPr="003B2076">
        <w:t>2</w:t>
      </w:r>
      <w:r w:rsidRPr="003B2076">
        <w:t>.</w:t>
      </w:r>
      <w:r w:rsidR="003F2E52" w:rsidRPr="003B2076">
        <w:t>5</w:t>
      </w:r>
      <w:r w:rsidRPr="003B2076">
        <w:tab/>
        <w:t>Reconnection</w:t>
      </w:r>
    </w:p>
    <w:p w14:paraId="1E651486" w14:textId="1E898863"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within the stage 1 settings specified</w:t>
      </w:r>
      <w:r w:rsidR="00B24665" w:rsidRPr="00A068B0">
        <w:rPr>
          <w:rFonts w:eastAsia="Batang"/>
          <w:bCs/>
          <w:spacing w:val="0"/>
        </w:rPr>
        <w:t xml:space="preserve"> in 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00F66135">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00F66135">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755574BE" w14:textId="77777777" w:rsidR="007962C9" w:rsidRPr="00A068B0" w:rsidRDefault="007962C9" w:rsidP="008E483E">
      <w:pPr>
        <w:widowControl w:val="0"/>
        <w:autoSpaceDE w:val="0"/>
        <w:autoSpaceDN w:val="0"/>
        <w:adjustRightInd w:val="0"/>
        <w:ind w:right="-46"/>
        <w:rPr>
          <w:rFonts w:eastAsia="Batang"/>
          <w:spacing w:val="0"/>
        </w:rPr>
      </w:pPr>
    </w:p>
    <w:p w14:paraId="26D10ACF" w14:textId="49A30CD6" w:rsidR="008E483E" w:rsidRPr="003B2076" w:rsidRDefault="008E483E" w:rsidP="003B7C17">
      <w:pPr>
        <w:pStyle w:val="ANNEX-heading3"/>
        <w:rPr>
          <w:rFonts w:eastAsia="Batang"/>
        </w:rPr>
      </w:pPr>
      <w:r w:rsidRPr="003B2076">
        <w:rPr>
          <w:rFonts w:eastAsia="Batang"/>
        </w:rPr>
        <w:t>A 1.</w:t>
      </w:r>
      <w:r w:rsidR="007852DA" w:rsidRPr="003B2076">
        <w:rPr>
          <w:rFonts w:eastAsia="Batang"/>
        </w:rPr>
        <w:t>2</w:t>
      </w:r>
      <w:r w:rsidRPr="003B2076">
        <w:rPr>
          <w:rFonts w:eastAsia="Batang"/>
        </w:rPr>
        <w:t>.</w:t>
      </w:r>
      <w:r w:rsidR="003F2E52" w:rsidRPr="003B2076">
        <w:rPr>
          <w:rFonts w:eastAsia="Batang"/>
        </w:rPr>
        <w:t>6</w:t>
      </w:r>
      <w:r w:rsidRPr="003B2076">
        <w:rPr>
          <w:rFonts w:eastAsia="Batang"/>
        </w:rPr>
        <w:t xml:space="preserve"> </w:t>
      </w:r>
      <w:r w:rsidRPr="003B2076">
        <w:rPr>
          <w:rFonts w:eastAsia="Batang"/>
        </w:rPr>
        <w:tab/>
        <w:t>Frequency Drift and Step Change Stability test</w:t>
      </w:r>
    </w:p>
    <w:p w14:paraId="3C986E88" w14:textId="4BEBDD2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The tests will be carried out using the same circuit as specified in A1.</w:t>
      </w:r>
      <w:r w:rsidR="00E43FB2" w:rsidRPr="00A068B0">
        <w:rPr>
          <w:spacing w:val="0"/>
        </w:rPr>
        <w:t>2</w:t>
      </w:r>
      <w:r w:rsidRPr="00A068B0">
        <w:rPr>
          <w:spacing w:val="0"/>
        </w:rPr>
        <w:t>.</w:t>
      </w:r>
      <w:r w:rsidR="00F66135">
        <w:rPr>
          <w:spacing w:val="0"/>
        </w:rPr>
        <w:t>3</w:t>
      </w:r>
      <w:r w:rsidRPr="00A068B0">
        <w:rPr>
          <w:spacing w:val="0"/>
        </w:rPr>
        <w:t xml:space="preserve"> 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A0FAA08"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3ED52E40" w14:textId="328FA13E"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Four tests are required to be carried out with all protection functions enabled including loss of mains.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31AC79C7"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135C14BC" w14:textId="4B29A85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25BED64E"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4E942EB6" w14:textId="07FD5506" w:rsidR="008E483E"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4A5C7A">
        <w:rPr>
          <w:spacing w:val="0"/>
        </w:rPr>
        <w:t>95</w:t>
      </w:r>
      <w:r w:rsidR="004A5C7A" w:rsidRPr="00A068B0">
        <w:rPr>
          <w:spacing w:val="0"/>
        </w:rPr>
        <w:t xml:space="preserve">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maintained for a period of at least 10</w:t>
      </w:r>
      <w:r w:rsidR="004168B0" w:rsidRPr="00A068B0">
        <w:rPr>
          <w:spacing w:val="0"/>
        </w:rPr>
        <w:t> </w:t>
      </w:r>
      <w:r w:rsidRPr="00A068B0">
        <w:rPr>
          <w:spacing w:val="0"/>
        </w:rPr>
        <w:t xml:space="preserve">s. The </w:t>
      </w:r>
      <w:r w:rsidRPr="003B2076">
        <w:rPr>
          <w:b/>
          <w:bCs/>
          <w:spacing w:val="0"/>
        </w:rPr>
        <w:t>Micro-generator</w:t>
      </w:r>
      <w:r w:rsidRPr="003B2076">
        <w:rPr>
          <w:spacing w:val="0"/>
        </w:rPr>
        <w:t xml:space="preserve"> </w:t>
      </w:r>
      <w:r w:rsidRPr="00A068B0">
        <w:rPr>
          <w:spacing w:val="0"/>
        </w:rPr>
        <w:t>should not trip during this test.</w:t>
      </w:r>
    </w:p>
    <w:p w14:paraId="4CEF475F" w14:textId="02DB1009" w:rsidR="00D4246A" w:rsidRDefault="00D4246A" w:rsidP="008E483E">
      <w:pPr>
        <w:widowControl w:val="0"/>
        <w:tabs>
          <w:tab w:val="left" w:pos="3040"/>
        </w:tabs>
        <w:autoSpaceDE w:val="0"/>
        <w:autoSpaceDN w:val="0"/>
        <w:adjustRightInd w:val="0"/>
        <w:spacing w:before="31"/>
        <w:ind w:right="-20"/>
        <w:rPr>
          <w:spacing w:val="0"/>
        </w:rPr>
      </w:pPr>
    </w:p>
    <w:p w14:paraId="2902E8A9" w14:textId="5D127E3B" w:rsidR="00D4246A" w:rsidRPr="00A068B0" w:rsidRDefault="00D4246A" w:rsidP="00DE0CB0">
      <w:pPr>
        <w:widowControl w:val="0"/>
        <w:autoSpaceDE w:val="0"/>
        <w:autoSpaceDN w:val="0"/>
        <w:adjustRightInd w:val="0"/>
        <w:rPr>
          <w:spacing w:val="0"/>
        </w:rPr>
      </w:pPr>
      <w:r>
        <w:rPr>
          <w:spacing w:val="0"/>
        </w:rPr>
        <w:t xml:space="preserve">The results shall be recorded on the </w:t>
      </w:r>
      <w:r w:rsidRPr="00A068B0">
        <w:rPr>
          <w:b/>
          <w:spacing w:val="0"/>
        </w:rPr>
        <w:t>Type Test Verification Report</w:t>
      </w:r>
      <w:r w:rsidRPr="00A068B0">
        <w:rPr>
          <w:spacing w:val="0"/>
        </w:rPr>
        <w:t xml:space="preserve">, </w:t>
      </w:r>
      <w:r w:rsidRPr="003B2076">
        <w:rPr>
          <w:spacing w:val="0"/>
        </w:rPr>
        <w:t>Appendix 3 Form C</w:t>
      </w:r>
      <w:r w:rsidRPr="00A068B0">
        <w:rPr>
          <w:spacing w:val="0"/>
        </w:rPr>
        <w:t>.</w:t>
      </w:r>
    </w:p>
    <w:p w14:paraId="50F67C74"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25D0E1B9" w14:textId="7DDA28B0" w:rsidR="008E483E" w:rsidRPr="003B2076" w:rsidRDefault="008E483E" w:rsidP="003B7C17">
      <w:pPr>
        <w:pStyle w:val="ANNEX-heading3"/>
      </w:pPr>
      <w:r w:rsidRPr="003B2076">
        <w:t>A 1.</w:t>
      </w:r>
      <w:r w:rsidR="007852DA" w:rsidRPr="003B2076">
        <w:t>2</w:t>
      </w:r>
      <w:r w:rsidRPr="003B2076">
        <w:t>.</w:t>
      </w:r>
      <w:r w:rsidR="003F2E52" w:rsidRPr="003B2076">
        <w:t>7</w:t>
      </w:r>
      <w:r w:rsidRPr="003B2076">
        <w:tab/>
        <w:t>Active power feed-in at under-frequency</w:t>
      </w:r>
    </w:p>
    <w:p w14:paraId="5970355F" w14:textId="1A7FA667" w:rsidR="008E483E" w:rsidRPr="003B2076" w:rsidRDefault="008E483E" w:rsidP="008E483E">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w:t>
      </w:r>
      <w:r w:rsidR="000256F7" w:rsidRPr="003B2076">
        <w:rPr>
          <w:bCs/>
          <w:spacing w:val="0"/>
        </w:rPr>
        <w:t>a</w:t>
      </w:r>
      <w:r w:rsidRPr="003B2076">
        <w:rPr>
          <w:bCs/>
          <w:spacing w:val="0"/>
        </w:rPr>
        <w:t xml:space="preserve">ctive </w:t>
      </w:r>
      <w:r w:rsidR="000256F7" w:rsidRPr="003B2076">
        <w:rPr>
          <w:spacing w:val="0"/>
        </w:rPr>
        <w:t>p</w:t>
      </w:r>
      <w:r w:rsidRPr="003B2076">
        <w:rPr>
          <w:spacing w:val="0"/>
        </w:rPr>
        <w:t>ower</w:t>
      </w:r>
      <w:r w:rsidRPr="003B2076">
        <w:rPr>
          <w:b/>
          <w:spacing w:val="0"/>
        </w:rPr>
        <w:t xml:space="preserve"> </w:t>
      </w:r>
      <w:r w:rsidRPr="003B2076">
        <w:rPr>
          <w:bCs/>
          <w:spacing w:val="0"/>
        </w:rPr>
        <w:t xml:space="preserve">feed-in at under-frequency. </w:t>
      </w:r>
    </w:p>
    <w:p w14:paraId="25D306AC" w14:textId="77777777" w:rsidR="007962C9" w:rsidRPr="003B2076" w:rsidRDefault="007962C9" w:rsidP="008E483E">
      <w:pPr>
        <w:widowControl w:val="0"/>
        <w:tabs>
          <w:tab w:val="left" w:pos="1418"/>
          <w:tab w:val="left" w:pos="9026"/>
        </w:tabs>
        <w:autoSpaceDE w:val="0"/>
        <w:autoSpaceDN w:val="0"/>
        <w:adjustRightInd w:val="0"/>
        <w:ind w:right="-46"/>
        <w:rPr>
          <w:bCs/>
          <w:spacing w:val="0"/>
        </w:rPr>
      </w:pPr>
    </w:p>
    <w:p w14:paraId="40BC5C12" w14:textId="09743330" w:rsidR="008E483E" w:rsidRPr="003B2076" w:rsidRDefault="008E483E" w:rsidP="003B7C17">
      <w:pPr>
        <w:pStyle w:val="ANNEX-heading3"/>
      </w:pPr>
      <w:r w:rsidRPr="003B2076">
        <w:t>A 1.</w:t>
      </w:r>
      <w:r w:rsidR="007852DA" w:rsidRPr="003B2076">
        <w:t>2</w:t>
      </w:r>
      <w:r w:rsidRPr="003B2076">
        <w:t>.</w:t>
      </w:r>
      <w:r w:rsidR="003F2E52" w:rsidRPr="003B2076">
        <w:t>8</w:t>
      </w:r>
      <w:r w:rsidRPr="003B2076">
        <w:tab/>
        <w:t>Power response to over-frequency</w:t>
      </w:r>
    </w:p>
    <w:p w14:paraId="15250139" w14:textId="3CB487C8" w:rsidR="008E483E" w:rsidRPr="003B2076" w:rsidRDefault="008E483E" w:rsidP="008E483E">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w:t>
      </w:r>
      <w:r w:rsidR="007962C9" w:rsidRPr="003B2076">
        <w:rPr>
          <w:bCs/>
          <w:spacing w:val="0"/>
        </w:rPr>
        <w:t>p</w:t>
      </w:r>
      <w:r w:rsidRPr="003B2076">
        <w:rPr>
          <w:bCs/>
          <w:spacing w:val="0"/>
        </w:rPr>
        <w:t xml:space="preserve">ower response to over-frequency using a specific standard frequency threshold of 50.4 Hz and a </w:t>
      </w:r>
      <w:r w:rsidRPr="003B2076">
        <w:rPr>
          <w:b/>
          <w:bCs/>
          <w:spacing w:val="0"/>
        </w:rPr>
        <w:t>Droop</w:t>
      </w:r>
      <w:r w:rsidRPr="003B2076">
        <w:rPr>
          <w:bCs/>
          <w:spacing w:val="0"/>
        </w:rPr>
        <w:t xml:space="preserve"> setting of 10%.</w:t>
      </w:r>
    </w:p>
    <w:p w14:paraId="47ACA3A6" w14:textId="51C5D3C0" w:rsidR="008E483E" w:rsidRPr="003B2076" w:rsidRDefault="008E483E" w:rsidP="003B7C17">
      <w:pPr>
        <w:pStyle w:val="ANNEX-heading2"/>
        <w:rPr>
          <w:rFonts w:eastAsia="Batang"/>
        </w:rPr>
      </w:pPr>
      <w:r w:rsidRPr="003B2076">
        <w:rPr>
          <w:rFonts w:eastAsia="Batang"/>
        </w:rPr>
        <w:t xml:space="preserve">POWER QUALITY </w:t>
      </w:r>
    </w:p>
    <w:p w14:paraId="450EFD22" w14:textId="49DC7F2B"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.1</w:t>
      </w:r>
      <w:r w:rsidRPr="003B2076">
        <w:rPr>
          <w:rFonts w:eastAsia="Batang"/>
        </w:rPr>
        <w:tab/>
        <w:t>Harmonics</w:t>
      </w:r>
    </w:p>
    <w:p w14:paraId="6B11D56B" w14:textId="725483BC" w:rsidR="008E483E" w:rsidRPr="00A068B0" w:rsidRDefault="008E483E" w:rsidP="008E483E">
      <w:pPr>
        <w:widowControl w:val="0"/>
        <w:autoSpaceDE w:val="0"/>
        <w:autoSpaceDN w:val="0"/>
        <w:adjustRightInd w:val="0"/>
        <w:spacing w:before="4"/>
        <w:ind w:right="58"/>
        <w:rPr>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2F4EADEC" w14:textId="77777777" w:rsidR="007962C9" w:rsidRPr="00A068B0" w:rsidRDefault="007962C9" w:rsidP="008E483E">
      <w:pPr>
        <w:widowControl w:val="0"/>
        <w:autoSpaceDE w:val="0"/>
        <w:autoSpaceDN w:val="0"/>
        <w:adjustRightInd w:val="0"/>
        <w:spacing w:before="4"/>
        <w:ind w:right="58"/>
        <w:rPr>
          <w:rFonts w:eastAsia="Batang"/>
          <w:spacing w:val="0"/>
        </w:rPr>
      </w:pPr>
    </w:p>
    <w:p w14:paraId="2635626F" w14:textId="55FF93E4" w:rsidR="008E483E" w:rsidRPr="00A068B0" w:rsidRDefault="008E483E" w:rsidP="008E483E">
      <w:pPr>
        <w:widowControl w:val="0"/>
        <w:autoSpaceDE w:val="0"/>
        <w:autoSpaceDN w:val="0"/>
        <w:adjustRightInd w:val="0"/>
        <w:spacing w:before="37"/>
        <w:rPr>
          <w:spacing w:val="0"/>
        </w:rPr>
      </w:pPr>
      <w:r w:rsidRPr="00A068B0">
        <w:rPr>
          <w:spacing w:val="0"/>
        </w:rPr>
        <w:t>The test must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5AA74043" w14:textId="77777777" w:rsidR="007962C9" w:rsidRPr="00A068B0" w:rsidRDefault="007962C9" w:rsidP="008E483E">
      <w:pPr>
        <w:widowControl w:val="0"/>
        <w:autoSpaceDE w:val="0"/>
        <w:autoSpaceDN w:val="0"/>
        <w:adjustRightInd w:val="0"/>
        <w:spacing w:before="37"/>
        <w:rPr>
          <w:spacing w:val="0"/>
        </w:rPr>
      </w:pPr>
    </w:p>
    <w:p w14:paraId="690DF9D7" w14:textId="59D75780"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all </w:t>
      </w:r>
      <w:r w:rsidR="00F66135">
        <w:rPr>
          <w:b/>
          <w:spacing w:val="0"/>
        </w:rPr>
        <w:t>Micro-generators</w:t>
      </w:r>
      <w:r w:rsidR="00F66135" w:rsidRPr="00A068B0">
        <w:rPr>
          <w:spacing w:val="0"/>
        </w:rPr>
        <w:t xml:space="preserve"> </w:t>
      </w:r>
      <w:r w:rsidRPr="00A068B0">
        <w:rPr>
          <w:spacing w:val="0"/>
        </w:rPr>
        <w:t>should be normalised to a rating of 3.68</w:t>
      </w:r>
      <w:r w:rsidR="00E22770" w:rsidRPr="00A068B0">
        <w:rPr>
          <w:spacing w:val="0"/>
        </w:rPr>
        <w:t xml:space="preserve"> </w:t>
      </w:r>
      <w:r w:rsidRPr="00A068B0">
        <w:rPr>
          <w:spacing w:val="0"/>
        </w:rPr>
        <w:t xml:space="preserve">kW. The </w:t>
      </w:r>
      <w:r w:rsidRPr="003B2076">
        <w:rPr>
          <w:b/>
          <w:spacing w:val="0"/>
        </w:rPr>
        <w:t>Micro-generator</w:t>
      </w:r>
      <w:r w:rsidRPr="003B2076">
        <w:rPr>
          <w:spacing w:val="0"/>
        </w:rPr>
        <w:t xml:space="preserve"> </w:t>
      </w:r>
      <w:r w:rsidRPr="00A068B0">
        <w:rPr>
          <w:spacing w:val="0"/>
        </w:rPr>
        <w:t>or group shall meet the harmonic emissions</w:t>
      </w:r>
      <w:r w:rsidR="00B24665" w:rsidRPr="00A068B0">
        <w:rPr>
          <w:spacing w:val="0"/>
        </w:rPr>
        <w:t xml:space="preserve"> of T</w:t>
      </w:r>
      <w:r w:rsidRPr="00A068B0">
        <w:rPr>
          <w:spacing w:val="0"/>
        </w:rPr>
        <w:t>able 1 in BS EN 61000-3-2 with a scaling factor applied as follows for each harmonic current:</w:t>
      </w:r>
    </w:p>
    <w:p w14:paraId="06CD44BF" w14:textId="77777777" w:rsidR="007962C9" w:rsidRPr="00A068B0" w:rsidRDefault="007962C9" w:rsidP="008E483E">
      <w:pPr>
        <w:widowControl w:val="0"/>
        <w:autoSpaceDE w:val="0"/>
        <w:autoSpaceDN w:val="0"/>
        <w:adjustRightInd w:val="0"/>
        <w:spacing w:before="37"/>
        <w:rPr>
          <w:spacing w:val="0"/>
        </w:rPr>
      </w:pPr>
    </w:p>
    <w:p w14:paraId="58368BD0" w14:textId="77777777" w:rsidR="008E483E" w:rsidRPr="00A068B0" w:rsidRDefault="008E483E" w:rsidP="008E483E">
      <w:pPr>
        <w:widowControl w:val="0"/>
        <w:tabs>
          <w:tab w:val="left" w:pos="3040"/>
        </w:tabs>
        <w:autoSpaceDE w:val="0"/>
        <w:autoSpaceDN w:val="0"/>
        <w:adjustRightInd w:val="0"/>
        <w:spacing w:before="31"/>
        <w:ind w:right="-20"/>
        <w:rPr>
          <w:b/>
          <w:bCs/>
          <w:spacing w:val="0"/>
        </w:rPr>
      </w:pPr>
      <w:r w:rsidRPr="00A068B0">
        <w:rPr>
          <w:spacing w:val="0"/>
        </w:rPr>
        <w:t xml:space="preserve">BS EN 61000-3-2 Table 1 current limit </w:t>
      </w:r>
      <w:r w:rsidRPr="00A068B0">
        <w:rPr>
          <w:b/>
          <w:bCs/>
          <w:spacing w:val="0"/>
        </w:rPr>
        <w:t xml:space="preserve">× </w:t>
      </w:r>
      <w:r w:rsidRPr="00A068B0">
        <w:rPr>
          <w:spacing w:val="0"/>
        </w:rPr>
        <w:t xml:space="preserve">rating of </w:t>
      </w:r>
      <w:r w:rsidRPr="003B2076">
        <w:rPr>
          <w:b/>
          <w:spacing w:val="0"/>
        </w:rPr>
        <w:t>Micro-generator</w:t>
      </w:r>
      <w:r w:rsidRPr="003B2076">
        <w:rPr>
          <w:spacing w:val="0"/>
        </w:rPr>
        <w:t xml:space="preserve"> </w:t>
      </w:r>
      <w:r w:rsidRPr="00A068B0">
        <w:rPr>
          <w:spacing w:val="0"/>
        </w:rPr>
        <w:t>being tested (kW) per phase / 3.68</w:t>
      </w:r>
    </w:p>
    <w:p w14:paraId="3F9F3633" w14:textId="77777777" w:rsidR="007962C9" w:rsidRPr="00A068B0" w:rsidRDefault="007962C9" w:rsidP="008E483E">
      <w:pPr>
        <w:widowControl w:val="0"/>
        <w:autoSpaceDE w:val="0"/>
        <w:autoSpaceDN w:val="0"/>
        <w:adjustRightInd w:val="0"/>
        <w:ind w:right="26"/>
        <w:rPr>
          <w:rFonts w:eastAsia="Batang"/>
          <w:b/>
          <w:bCs/>
          <w:spacing w:val="0"/>
        </w:rPr>
      </w:pPr>
    </w:p>
    <w:p w14:paraId="3F9E9B2E" w14:textId="3544AB48"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.2</w:t>
      </w:r>
      <w:r w:rsidRPr="003B2076">
        <w:rPr>
          <w:rFonts w:eastAsia="Batang"/>
        </w:rPr>
        <w:tab/>
        <w:t>Power Factor</w:t>
      </w:r>
    </w:p>
    <w:p w14:paraId="42B40DC6" w14:textId="15A994F0" w:rsidR="008E483E" w:rsidRPr="00A068B0" w:rsidRDefault="008E483E" w:rsidP="008E483E">
      <w:pPr>
        <w:widowControl w:val="0"/>
        <w:autoSpaceDE w:val="0"/>
        <w:autoSpaceDN w:val="0"/>
        <w:adjustRightInd w:val="0"/>
        <w:ind w:right="26"/>
        <w:rPr>
          <w:rFonts w:eastAsia="Batang"/>
          <w:spacing w:val="0"/>
          <w:position w:val="-1"/>
        </w:rPr>
      </w:pPr>
      <w:r w:rsidRPr="003B2076">
        <w:rPr>
          <w:rFonts w:eastAsia="Batang"/>
          <w:spacing w:val="0"/>
        </w:rPr>
        <w:t xml:space="preserve">The </w:t>
      </w:r>
      <w:r w:rsidRPr="003B2076">
        <w:rPr>
          <w:spacing w:val="0"/>
        </w:rPr>
        <w:t xml:space="preserve">test should be undertaken as laid out in EN 50438 with the following three test voltages </w:t>
      </w:r>
      <w:r w:rsidRPr="00A068B0">
        <w:rPr>
          <w:rFonts w:eastAsia="Batang"/>
          <w:spacing w:val="0"/>
        </w:rPr>
        <w:t>230 V –6%, 230V and 230 V +</w:t>
      </w:r>
      <w:r w:rsidRPr="00A068B0">
        <w:rPr>
          <w:rFonts w:eastAsia="Batang"/>
          <w:spacing w:val="0"/>
          <w:position w:val="-1"/>
        </w:rPr>
        <w:t>10%.</w:t>
      </w:r>
    </w:p>
    <w:p w14:paraId="25C37423" w14:textId="77777777" w:rsidR="007962C9" w:rsidRPr="00A068B0" w:rsidRDefault="007962C9" w:rsidP="008E483E">
      <w:pPr>
        <w:widowControl w:val="0"/>
        <w:autoSpaceDE w:val="0"/>
        <w:autoSpaceDN w:val="0"/>
        <w:adjustRightInd w:val="0"/>
        <w:ind w:right="26"/>
        <w:rPr>
          <w:rFonts w:eastAsia="Batang"/>
          <w:b/>
          <w:spacing w:val="0"/>
          <w:sz w:val="20"/>
        </w:rPr>
      </w:pPr>
    </w:p>
    <w:p w14:paraId="10814B82" w14:textId="266BC492" w:rsidR="008E483E" w:rsidRPr="003B2076" w:rsidRDefault="008E483E" w:rsidP="003B7C17">
      <w:pPr>
        <w:pStyle w:val="ANNEX-heading3"/>
        <w:rPr>
          <w:rFonts w:eastAsia="Batang"/>
        </w:rPr>
      </w:pPr>
      <w:r w:rsidRPr="003B2076">
        <w:rPr>
          <w:rFonts w:eastAsia="Batang"/>
        </w:rPr>
        <w:lastRenderedPageBreak/>
        <w:t>A 1.</w:t>
      </w:r>
      <w:r w:rsidR="007852DA" w:rsidRPr="003B2076">
        <w:rPr>
          <w:rFonts w:eastAsia="Batang"/>
        </w:rPr>
        <w:t>3</w:t>
      </w:r>
      <w:r w:rsidRPr="003B2076">
        <w:rPr>
          <w:rFonts w:eastAsia="Batang"/>
        </w:rPr>
        <w:t>.3</w:t>
      </w:r>
      <w:r w:rsidRPr="003B2076">
        <w:rPr>
          <w:rFonts w:eastAsia="Batang"/>
        </w:rPr>
        <w:tab/>
        <w:t>Voltage Flicker</w:t>
      </w:r>
    </w:p>
    <w:p w14:paraId="4B3A8741" w14:textId="1172C83B" w:rsidR="008E483E" w:rsidRPr="00A068B0" w:rsidRDefault="008E483E" w:rsidP="008E483E">
      <w:pPr>
        <w:widowControl w:val="0"/>
        <w:autoSpaceDE w:val="0"/>
        <w:autoSpaceDN w:val="0"/>
        <w:adjustRightInd w:val="0"/>
        <w:spacing w:before="37"/>
        <w:rPr>
          <w:spacing w:val="0"/>
        </w:rPr>
      </w:pPr>
      <w:r w:rsidRPr="00A068B0">
        <w:rPr>
          <w:spacing w:val="0"/>
        </w:rPr>
        <w:t>The test must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351CD2D3" w14:textId="77777777" w:rsidR="007962C9" w:rsidRPr="00A068B0" w:rsidRDefault="007962C9" w:rsidP="008E483E">
      <w:pPr>
        <w:widowControl w:val="0"/>
        <w:autoSpaceDE w:val="0"/>
        <w:autoSpaceDN w:val="0"/>
        <w:adjustRightInd w:val="0"/>
        <w:spacing w:before="37"/>
        <w:rPr>
          <w:spacing w:val="0"/>
        </w:rPr>
      </w:pPr>
    </w:p>
    <w:p w14:paraId="1F6397F7" w14:textId="77777777" w:rsidR="008E483E" w:rsidRPr="00A068B0" w:rsidRDefault="008E483E" w:rsidP="008E483E">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proofErr w:type="spellStart"/>
      <w:r w:rsidRPr="00A068B0">
        <w:rPr>
          <w:spacing w:val="0"/>
        </w:rPr>
        <w:t>d</w:t>
      </w:r>
      <w:r w:rsidRPr="00A068B0">
        <w:rPr>
          <w:spacing w:val="0"/>
          <w:vertAlign w:val="subscript"/>
        </w:rPr>
        <w:t>max</w:t>
      </w:r>
      <w:proofErr w:type="spellEnd"/>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requirements of BS EN 61000-3-3 with a scaling factor applied as follows for each voltage change component.</w:t>
      </w:r>
    </w:p>
    <w:p w14:paraId="4AC99FEB" w14:textId="77777777" w:rsidR="008E483E" w:rsidRPr="00A068B0" w:rsidRDefault="008E483E" w:rsidP="003B7C17">
      <w:pPr>
        <w:widowControl w:val="0"/>
        <w:autoSpaceDE w:val="0"/>
        <w:autoSpaceDN w:val="0"/>
        <w:adjustRightInd w:val="0"/>
        <w:spacing w:before="37"/>
        <w:ind w:left="720" w:right="265"/>
        <w:rPr>
          <w:spacing w:val="0"/>
        </w:rPr>
      </w:pPr>
      <w:proofErr w:type="spellStart"/>
      <w:r w:rsidRPr="00A068B0">
        <w:rPr>
          <w:spacing w:val="0"/>
        </w:rPr>
        <w:t>d</w:t>
      </w:r>
      <w:r w:rsidRPr="00A068B0">
        <w:rPr>
          <w:spacing w:val="0"/>
          <w:vertAlign w:val="subscript"/>
        </w:rPr>
        <w:t>max</w:t>
      </w:r>
      <w:proofErr w:type="spellEnd"/>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551B92A1" w14:textId="77777777" w:rsidR="007962C9" w:rsidRPr="00A068B0" w:rsidRDefault="007962C9" w:rsidP="008E483E">
      <w:pPr>
        <w:widowControl w:val="0"/>
        <w:autoSpaceDE w:val="0"/>
        <w:autoSpaceDN w:val="0"/>
        <w:adjustRightInd w:val="0"/>
        <w:spacing w:before="37"/>
        <w:rPr>
          <w:spacing w:val="0"/>
        </w:rPr>
      </w:pPr>
    </w:p>
    <w:p w14:paraId="3408D543" w14:textId="2C54C4A2"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groups of </w:t>
      </w:r>
      <w:r w:rsidR="00F66135">
        <w:rPr>
          <w:b/>
          <w:spacing w:val="0"/>
        </w:rPr>
        <w:t>Micro-generators</w:t>
      </w:r>
      <w:r w:rsidR="00F66135" w:rsidRPr="00A068B0">
        <w:rPr>
          <w:spacing w:val="0"/>
        </w:rPr>
        <w:t xml:space="preserve"> </w:t>
      </w:r>
      <w:r w:rsidRPr="00A068B0">
        <w:rPr>
          <w:spacing w:val="0"/>
        </w:rPr>
        <w:t>should be normalised to a rating of 3.68</w:t>
      </w:r>
      <w:r w:rsidR="001E7EC4" w:rsidRPr="00A068B0">
        <w:rPr>
          <w:spacing w:val="0"/>
        </w:rPr>
        <w:t xml:space="preserve"> </w:t>
      </w:r>
      <w:r w:rsidRPr="00A068B0">
        <w:rPr>
          <w:spacing w:val="0"/>
        </w:rPr>
        <w:t xml:space="preserve">kW and to the standard source impedance. Single </w:t>
      </w:r>
      <w:r w:rsidR="00F66135">
        <w:rPr>
          <w:b/>
          <w:spacing w:val="0"/>
        </w:rPr>
        <w:t>Micro-generators</w:t>
      </w:r>
      <w:r w:rsidR="00F66135" w:rsidRPr="00A068B0">
        <w:rPr>
          <w:spacing w:val="0"/>
        </w:rPr>
        <w:t xml:space="preserve"> </w:t>
      </w:r>
      <w:r w:rsidRPr="00A068B0">
        <w:rPr>
          <w:spacing w:val="0"/>
        </w:rPr>
        <w:t xml:space="preserve">need to be normalised to the standard source impedance, these normalised results need to </w:t>
      </w:r>
      <w:r w:rsidR="00C52A0F" w:rsidRPr="003B2076">
        <w:rPr>
          <w:spacing w:val="0"/>
        </w:rPr>
        <w:t>conform to</w:t>
      </w:r>
      <w:r w:rsidRPr="00A068B0">
        <w:rPr>
          <w:spacing w:val="0"/>
        </w:rPr>
        <w:t xml:space="preserve"> the limits set out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3B2076">
        <w:rPr>
          <w:spacing w:val="0"/>
        </w:rPr>
        <w:t xml:space="preserve">Appendix </w:t>
      </w:r>
      <w:r w:rsidR="00B24665" w:rsidRPr="003B2076">
        <w:rPr>
          <w:spacing w:val="0"/>
        </w:rPr>
        <w:t>3</w:t>
      </w:r>
      <w:r w:rsidRPr="003B2076">
        <w:rPr>
          <w:spacing w:val="0"/>
        </w:rPr>
        <w:t xml:space="preserve"> Form C. </w:t>
      </w:r>
    </w:p>
    <w:p w14:paraId="4C7672DC" w14:textId="77777777" w:rsidR="007962C9" w:rsidRPr="00A068B0" w:rsidRDefault="007962C9" w:rsidP="008E483E">
      <w:pPr>
        <w:rPr>
          <w:spacing w:val="0"/>
        </w:rPr>
      </w:pPr>
    </w:p>
    <w:p w14:paraId="51EA2B7A" w14:textId="51400769" w:rsidR="008E483E" w:rsidRPr="00A068B0" w:rsidRDefault="008E483E" w:rsidP="008E483E">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98F9ED4" w14:textId="77777777" w:rsidR="007962C9" w:rsidRPr="00A068B0" w:rsidRDefault="007962C9" w:rsidP="008E483E">
      <w:pPr>
        <w:rPr>
          <w:spacing w:val="0"/>
        </w:rPr>
      </w:pPr>
    </w:p>
    <w:p w14:paraId="1F92D3BE" w14:textId="6C8D9B30" w:rsidR="008E483E" w:rsidRPr="00A068B0" w:rsidRDefault="008E483E" w:rsidP="008E483E">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0F8763CC" w14:textId="77777777" w:rsidR="007962C9" w:rsidRPr="00A068B0" w:rsidRDefault="007962C9" w:rsidP="008E483E">
      <w:pPr>
        <w:rPr>
          <w:spacing w:val="0"/>
        </w:rPr>
      </w:pPr>
    </w:p>
    <w:p w14:paraId="5ED1F37E" w14:textId="3800A1EA" w:rsidR="008E483E" w:rsidRPr="00A068B0" w:rsidRDefault="008E483E" w:rsidP="008E483E">
      <w:pPr>
        <w:rPr>
          <w:spacing w:val="0"/>
        </w:rPr>
      </w:pPr>
      <w:r w:rsidRPr="00A068B0">
        <w:rPr>
          <w:spacing w:val="0"/>
        </w:rPr>
        <w:t>And for units which are tested as a group.</w:t>
      </w:r>
    </w:p>
    <w:p w14:paraId="0B506C32" w14:textId="77777777" w:rsidR="007962C9" w:rsidRPr="00A068B0" w:rsidRDefault="007962C9" w:rsidP="008E483E">
      <w:pPr>
        <w:rPr>
          <w:spacing w:val="0"/>
        </w:rPr>
      </w:pPr>
    </w:p>
    <w:p w14:paraId="37770FF3" w14:textId="077FE4BE" w:rsidR="008E483E" w:rsidRPr="00A068B0" w:rsidRDefault="008E483E" w:rsidP="008E483E">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5076F1F6" w14:textId="77777777" w:rsidR="007962C9" w:rsidRPr="00A068B0" w:rsidRDefault="007962C9" w:rsidP="008E483E">
      <w:pPr>
        <w:rPr>
          <w:spacing w:val="0"/>
        </w:rPr>
      </w:pPr>
    </w:p>
    <w:p w14:paraId="6DABBBAF" w14:textId="384AA541" w:rsidR="008E483E" w:rsidRPr="00A068B0" w:rsidRDefault="008E483E" w:rsidP="008E483E">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2B4C0C81" w14:textId="77777777" w:rsidR="007962C9" w:rsidRPr="00A068B0" w:rsidRDefault="007962C9" w:rsidP="008E483E">
      <w:pPr>
        <w:rPr>
          <w:spacing w:val="0"/>
        </w:rPr>
      </w:pPr>
    </w:p>
    <w:p w14:paraId="704C23AE" w14:textId="46DD1298" w:rsidR="008E483E" w:rsidRPr="00A068B0" w:rsidRDefault="008E483E" w:rsidP="008E483E">
      <w:pPr>
        <w:rPr>
          <w:spacing w:val="0"/>
        </w:rPr>
      </w:pPr>
      <w:r w:rsidRPr="00A068B0">
        <w:rPr>
          <w:spacing w:val="0"/>
        </w:rPr>
        <w:t xml:space="preserve">Two phase units in a </w:t>
      </w:r>
      <w:proofErr w:type="gramStart"/>
      <w:r w:rsidRPr="00A068B0">
        <w:rPr>
          <w:spacing w:val="0"/>
        </w:rPr>
        <w:t>three phase</w:t>
      </w:r>
      <w:proofErr w:type="gramEnd"/>
      <w:r w:rsidRPr="00A068B0">
        <w:rPr>
          <w:spacing w:val="0"/>
        </w:rPr>
        <w:t xml:space="preserve"> system reference source resistance is 0.4 </w:t>
      </w:r>
      <w:r w:rsidR="001E7EC4" w:rsidRPr="00A068B0">
        <w:rPr>
          <w:spacing w:val="0"/>
        </w:rPr>
        <w:t>Ω</w:t>
      </w:r>
      <w:r w:rsidRPr="00A068B0">
        <w:rPr>
          <w:spacing w:val="0"/>
        </w:rPr>
        <w:t>.</w:t>
      </w:r>
    </w:p>
    <w:p w14:paraId="12967061" w14:textId="77777777" w:rsidR="007962C9" w:rsidRPr="00A068B0" w:rsidRDefault="007962C9" w:rsidP="008E483E">
      <w:pPr>
        <w:rPr>
          <w:spacing w:val="0"/>
        </w:rPr>
      </w:pPr>
    </w:p>
    <w:p w14:paraId="3401B4D6" w14:textId="07B91942" w:rsidR="008E483E" w:rsidRPr="00A068B0" w:rsidRDefault="008E483E" w:rsidP="008E483E">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244DCACB" w14:textId="77777777" w:rsidR="007962C9" w:rsidRPr="00A068B0" w:rsidRDefault="007962C9" w:rsidP="008E483E">
      <w:pPr>
        <w:rPr>
          <w:spacing w:val="0"/>
        </w:rPr>
      </w:pPr>
    </w:p>
    <w:p w14:paraId="40833B80" w14:textId="5C5B3CF3" w:rsidR="008E483E" w:rsidRPr="00A068B0" w:rsidRDefault="008E483E" w:rsidP="008E483E">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D3A843" w14:textId="77777777" w:rsidR="007962C9" w:rsidRPr="00A068B0" w:rsidRDefault="007962C9" w:rsidP="008E483E">
      <w:pPr>
        <w:rPr>
          <w:spacing w:val="0"/>
        </w:rPr>
      </w:pPr>
    </w:p>
    <w:p w14:paraId="058E7B77" w14:textId="299931A8" w:rsidR="008E483E" w:rsidRPr="00A068B0" w:rsidRDefault="008E483E" w:rsidP="008E483E">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49C697F4" w14:textId="77777777" w:rsidR="007962C9" w:rsidRPr="00A068B0" w:rsidRDefault="007962C9" w:rsidP="008E483E">
      <w:pPr>
        <w:rPr>
          <w:spacing w:val="0"/>
        </w:rPr>
      </w:pPr>
    </w:p>
    <w:p w14:paraId="46232F2A" w14:textId="5E0439A8" w:rsidR="008E483E" w:rsidRPr="00A068B0" w:rsidRDefault="008E483E" w:rsidP="008E483E">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w:t>
      </w:r>
    </w:p>
    <w:p w14:paraId="20727753" w14:textId="77777777" w:rsidR="007962C9" w:rsidRPr="00A068B0" w:rsidRDefault="007962C9" w:rsidP="008E483E">
      <w:pPr>
        <w:widowControl w:val="0"/>
        <w:autoSpaceDE w:val="0"/>
        <w:autoSpaceDN w:val="0"/>
        <w:adjustRightInd w:val="0"/>
        <w:spacing w:before="37"/>
        <w:ind w:right="265"/>
        <w:rPr>
          <w:spacing w:val="0"/>
        </w:rPr>
      </w:pPr>
    </w:p>
    <w:p w14:paraId="4ED53B2B" w14:textId="15F70665" w:rsidR="008E483E" w:rsidRPr="00A068B0" w:rsidRDefault="008E483E" w:rsidP="008E483E">
      <w:pPr>
        <w:rPr>
          <w:spacing w:val="0"/>
        </w:rPr>
      </w:pPr>
      <w:r w:rsidRPr="00A068B0">
        <w:rPr>
          <w:spacing w:val="0"/>
        </w:rPr>
        <w:t>Note: For wind turbines, flicker testing should be carried out during the performance tests specified in IEC 61400-12-1. Flicker data should be recorded from wind speeds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xml:space="preserve"> below cut-</w:t>
      </w:r>
      <w:proofErr w:type="spellStart"/>
      <w:r w:rsidRPr="00A068B0">
        <w:rPr>
          <w:spacing w:val="0"/>
        </w:rPr>
        <w:t>in</w:t>
      </w:r>
      <w:proofErr w:type="spellEnd"/>
      <w:r w:rsidRPr="00A068B0">
        <w:rPr>
          <w:spacing w:val="0"/>
        </w:rPr>
        <w:t xml:space="preserve"> to 1.5 times 85% of the rated power. The wind speed range should be divided into contiguous bins of 1</w:t>
      </w:r>
      <w:r w:rsidR="001E7EC4" w:rsidRPr="00A068B0">
        <w:rPr>
          <w:spacing w:val="0"/>
        </w:rPr>
        <w:t xml:space="preserve"> </w:t>
      </w:r>
      <w:r w:rsidRPr="00A068B0">
        <w:rPr>
          <w:spacing w:val="0"/>
        </w:rPr>
        <w:t>m/s centred on multiples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The dataset shall be considered complete when each bin includes a minimum of 10 min</w:t>
      </w:r>
      <w:r w:rsidR="001E7EC4" w:rsidRPr="00A068B0">
        <w:rPr>
          <w:spacing w:val="0"/>
        </w:rPr>
        <w:t>s</w:t>
      </w:r>
      <w:r w:rsidRPr="00A068B0">
        <w:rPr>
          <w:spacing w:val="0"/>
        </w:rPr>
        <w:t xml:space="preserve"> of sampled data. The highest value of each parameter measured across the entire range of tests shall be recorded.</w:t>
      </w:r>
    </w:p>
    <w:p w14:paraId="70F6F5D8" w14:textId="77777777" w:rsidR="007962C9" w:rsidRPr="00A068B0" w:rsidRDefault="007962C9" w:rsidP="008E483E">
      <w:pPr>
        <w:rPr>
          <w:spacing w:val="0"/>
        </w:rPr>
      </w:pPr>
    </w:p>
    <w:p w14:paraId="654BC373" w14:textId="12F3DFDD" w:rsidR="008E483E" w:rsidRPr="00A068B0" w:rsidRDefault="008E483E" w:rsidP="008E483E">
      <w:pPr>
        <w:rPr>
          <w:spacing w:val="0"/>
        </w:rPr>
      </w:pPr>
      <w:r w:rsidRPr="00A068B0">
        <w:rPr>
          <w:spacing w:val="0"/>
        </w:rPr>
        <w:lastRenderedPageBreak/>
        <w:t xml:space="preserve">Note: As an alternative to type testing the </w:t>
      </w:r>
      <w:r w:rsidRPr="003B2076">
        <w:rPr>
          <w:b/>
          <w:spacing w:val="0"/>
        </w:rPr>
        <w:t>Manufacturer</w:t>
      </w:r>
      <w:r w:rsidRPr="00A068B0">
        <w:rPr>
          <w:b/>
          <w:spacing w:val="0"/>
        </w:rPr>
        <w:t xml:space="preserve"> </w:t>
      </w:r>
      <w:r w:rsidRPr="00A068B0">
        <w:rPr>
          <w:spacing w:val="0"/>
        </w:rPr>
        <w:t xml:space="preserve">of a </w:t>
      </w:r>
      <w:r w:rsidRPr="003B2076">
        <w:rPr>
          <w:b/>
          <w:spacing w:val="0"/>
        </w:rPr>
        <w:t>Micro-generator</w:t>
      </w:r>
      <w:r w:rsidRPr="003B2076">
        <w:rPr>
          <w:spacing w:val="0"/>
        </w:rPr>
        <w:t xml:space="preserve"> </w:t>
      </w:r>
      <w:r w:rsidRPr="00A068B0">
        <w:rPr>
          <w:spacing w:val="0"/>
        </w:rPr>
        <w:t xml:space="preserve">incorporating an </w:t>
      </w:r>
      <w:r w:rsidRPr="00A068B0">
        <w:rPr>
          <w:b/>
          <w:spacing w:val="0"/>
        </w:rPr>
        <w:t>Inverter</w:t>
      </w:r>
      <w:r w:rsidRPr="00A068B0">
        <w:rPr>
          <w:spacing w:val="0"/>
        </w:rPr>
        <w:t xml:space="preserve"> may give a guarantee that rates of change of output do not exceed the following ramp rate limits. Output needs to ramp up at a constant rate.</w:t>
      </w:r>
    </w:p>
    <w:p w14:paraId="30DFCE51" w14:textId="77777777" w:rsidR="001E7EC4" w:rsidRPr="00A068B0" w:rsidRDefault="001E7EC4" w:rsidP="008E483E">
      <w:pPr>
        <w:rPr>
          <w:spacing w:val="0"/>
        </w:rPr>
      </w:pPr>
    </w:p>
    <w:p w14:paraId="26960306" w14:textId="4C733AC4" w:rsidR="008E483E" w:rsidRPr="00A068B0" w:rsidRDefault="008E483E" w:rsidP="008E483E">
      <w:pPr>
        <w:rPr>
          <w:spacing w:val="0"/>
        </w:rPr>
      </w:pPr>
      <w:r w:rsidRPr="00A068B0">
        <w:rPr>
          <w:spacing w:val="0"/>
        </w:rPr>
        <w:t>This exception to site testing does not apply to devices where the output changes in steps of over 30</w:t>
      </w:r>
      <w:r w:rsidR="001E7EC4" w:rsidRPr="00A068B0">
        <w:rPr>
          <w:spacing w:val="0"/>
        </w:rPr>
        <w:t xml:space="preserve"> </w:t>
      </w:r>
      <w:r w:rsidRPr="00A068B0">
        <w:rPr>
          <w:spacing w:val="0"/>
        </w:rPr>
        <w:t>ms rather than as a ramp function, a site test is required for these units.</w:t>
      </w:r>
    </w:p>
    <w:p w14:paraId="63FEB466" w14:textId="77777777" w:rsidR="008E483E" w:rsidRPr="00A068B0" w:rsidRDefault="008E483E" w:rsidP="008E483E">
      <w:pPr>
        <w:numPr>
          <w:ilvl w:val="0"/>
          <w:numId w:val="24"/>
        </w:numPr>
        <w:spacing w:after="160" w:line="259" w:lineRule="auto"/>
        <w:rPr>
          <w:spacing w:val="0"/>
        </w:rPr>
      </w:pPr>
      <w:r w:rsidRPr="00A068B0">
        <w:rPr>
          <w:spacing w:val="0"/>
        </w:rPr>
        <w:t xml:space="preserve">Single phase units and </w:t>
      </w:r>
      <w:proofErr w:type="gramStart"/>
      <w:r w:rsidRPr="00A068B0">
        <w:rPr>
          <w:spacing w:val="0"/>
        </w:rPr>
        <w:t>two phase</w:t>
      </w:r>
      <w:proofErr w:type="gramEnd"/>
      <w:r w:rsidRPr="00A068B0">
        <w:rPr>
          <w:spacing w:val="0"/>
        </w:rPr>
        <w:t xml:space="preserve"> units in a three phase system, maximum ramp up rate 333</w:t>
      </w:r>
      <w:r w:rsidRPr="003B2076">
        <w:rPr>
          <w:spacing w:val="0"/>
          <w:sz w:val="24"/>
        </w:rPr>
        <w:t> </w:t>
      </w:r>
      <w:r w:rsidRPr="00A068B0">
        <w:rPr>
          <w:spacing w:val="0"/>
        </w:rPr>
        <w:t>Ws</w:t>
      </w:r>
      <w:r w:rsidRPr="00A068B0">
        <w:rPr>
          <w:spacing w:val="0"/>
          <w:vertAlign w:val="superscript"/>
        </w:rPr>
        <w:t>-1</w:t>
      </w:r>
      <w:r w:rsidRPr="00A068B0">
        <w:rPr>
          <w:spacing w:val="0"/>
        </w:rPr>
        <w:t>;</w:t>
      </w:r>
    </w:p>
    <w:p w14:paraId="3D5BA83D" w14:textId="77777777" w:rsidR="008E483E" w:rsidRPr="00A068B0" w:rsidRDefault="008E483E" w:rsidP="008E483E">
      <w:pPr>
        <w:numPr>
          <w:ilvl w:val="0"/>
          <w:numId w:val="24"/>
        </w:numPr>
        <w:spacing w:after="160" w:line="259" w:lineRule="auto"/>
        <w:rPr>
          <w:spacing w:val="0"/>
        </w:rPr>
      </w:pPr>
      <w:r w:rsidRPr="00A068B0">
        <w:rPr>
          <w:spacing w:val="0"/>
        </w:rPr>
        <w:t>Two phase units in a split phase system and three phase units, maximum ramp up rate 860 </w:t>
      </w:r>
      <w:proofErr w:type="spellStart"/>
      <w:r w:rsidRPr="00A068B0">
        <w:rPr>
          <w:spacing w:val="0"/>
        </w:rPr>
        <w:t>Ws</w:t>
      </w:r>
      <w:proofErr w:type="spellEnd"/>
      <w:r w:rsidRPr="00A068B0">
        <w:rPr>
          <w:spacing w:val="0"/>
          <w:vertAlign w:val="superscript"/>
        </w:rPr>
        <w:t>- 1</w:t>
      </w:r>
      <w:r w:rsidRPr="00A068B0">
        <w:rPr>
          <w:spacing w:val="0"/>
        </w:rPr>
        <w:t>.</w:t>
      </w:r>
    </w:p>
    <w:p w14:paraId="0051F751" w14:textId="4A6E1802" w:rsidR="008E483E" w:rsidRPr="00A068B0" w:rsidRDefault="008E483E" w:rsidP="008E483E">
      <w:pPr>
        <w:rPr>
          <w:spacing w:val="0"/>
        </w:rPr>
      </w:pPr>
      <w:r w:rsidRPr="00A068B0">
        <w:rPr>
          <w:spacing w:val="0"/>
        </w:rPr>
        <w:t xml:space="preserve">It should be noted that units </w:t>
      </w:r>
      <w:r w:rsidR="00C52A0F" w:rsidRPr="003B2076">
        <w:rPr>
          <w:spacing w:val="0"/>
        </w:rPr>
        <w:t>conforming to</w:t>
      </w:r>
      <w:r w:rsidRPr="00A068B0">
        <w:rPr>
          <w:spacing w:val="0"/>
        </w:rPr>
        <w:t xml:space="preserve"> this declaration are likely to be less efficient at capturing energy during times when the energy source is changing.</w:t>
      </w:r>
    </w:p>
    <w:p w14:paraId="77B85B61" w14:textId="77777777" w:rsidR="00B24665" w:rsidRPr="00A068B0" w:rsidRDefault="00B24665" w:rsidP="008E483E">
      <w:pPr>
        <w:rPr>
          <w:spacing w:val="0"/>
        </w:rPr>
      </w:pPr>
    </w:p>
    <w:p w14:paraId="63899905" w14:textId="6FFF2D15" w:rsidR="008E483E" w:rsidRPr="00A068B0" w:rsidRDefault="008E483E" w:rsidP="008E483E">
      <w:pPr>
        <w:widowControl w:val="0"/>
        <w:autoSpaceDE w:val="0"/>
        <w:autoSpaceDN w:val="0"/>
        <w:adjustRightInd w:val="0"/>
        <w:spacing w:before="11" w:line="240" w:lineRule="exact"/>
        <w:rPr>
          <w:spacing w:val="0"/>
        </w:rPr>
      </w:pPr>
      <w:r w:rsidRPr="00A068B0">
        <w:rPr>
          <w:spacing w:val="0"/>
        </w:rPr>
        <w:t>For technologies other than wind turbines, testing should ensure that the controls or automatic programs used produce the most unfavourable sequence of voltage changes.</w:t>
      </w:r>
    </w:p>
    <w:p w14:paraId="2B717AC9" w14:textId="77777777" w:rsidR="007962C9" w:rsidRPr="00A068B0" w:rsidRDefault="007962C9" w:rsidP="008E483E">
      <w:pPr>
        <w:widowControl w:val="0"/>
        <w:autoSpaceDE w:val="0"/>
        <w:autoSpaceDN w:val="0"/>
        <w:adjustRightInd w:val="0"/>
        <w:spacing w:before="11" w:line="240" w:lineRule="exact"/>
        <w:rPr>
          <w:rFonts w:eastAsia="Batang"/>
          <w:spacing w:val="0"/>
        </w:rPr>
      </w:pPr>
    </w:p>
    <w:p w14:paraId="30C0304E" w14:textId="40BD0CB6" w:rsidR="008E483E" w:rsidRPr="00A068B0" w:rsidRDefault="008E483E" w:rsidP="008E483E">
      <w:pPr>
        <w:rPr>
          <w:spacing w:val="0"/>
        </w:rPr>
      </w:pPr>
      <w:r w:rsidRPr="00A068B0">
        <w:rPr>
          <w:b/>
          <w:spacing w:val="0"/>
        </w:rPr>
        <w:t xml:space="preserve">Hydro </w:t>
      </w:r>
      <w:r w:rsidRPr="003B2076">
        <w:rPr>
          <w:b/>
          <w:spacing w:val="0"/>
        </w:rPr>
        <w:t>Micro-generators</w:t>
      </w:r>
      <w:r w:rsidRPr="003B2076">
        <w:rPr>
          <w:spacing w:val="0"/>
        </w:rPr>
        <w:t xml:space="preserve"> </w:t>
      </w:r>
      <w:r w:rsidRPr="00A068B0">
        <w:rPr>
          <w:spacing w:val="0"/>
        </w:rPr>
        <w:t xml:space="preserve">where the output is controlled by varying the load on the generator using the </w:t>
      </w:r>
      <w:r w:rsidRPr="00A068B0">
        <w:rPr>
          <w:b/>
          <w:spacing w:val="0"/>
        </w:rPr>
        <w:t>Inverter</w:t>
      </w:r>
      <w:r w:rsidRPr="00A068B0">
        <w:rPr>
          <w:spacing w:val="0"/>
        </w:rPr>
        <w:t xml:space="preserve"> and which therefore produce variable output need to </w:t>
      </w:r>
      <w:r w:rsidR="00C52A0F" w:rsidRPr="003B2076">
        <w:rPr>
          <w:spacing w:val="0"/>
        </w:rPr>
        <w:t>conform to</w:t>
      </w:r>
      <w:r w:rsidRPr="00A068B0">
        <w:rPr>
          <w:spacing w:val="0"/>
        </w:rPr>
        <w:t xml:space="preserve"> the maximum voltage change requirements of BS EN 61000-3-2 and also need to be tested for </w:t>
      </w:r>
      <w:proofErr w:type="spellStart"/>
      <w:r w:rsidRPr="00A068B0">
        <w:rPr>
          <w:spacing w:val="0"/>
        </w:rPr>
        <w:t>P</w:t>
      </w:r>
      <w:r w:rsidRPr="00A068B0">
        <w:rPr>
          <w:spacing w:val="0"/>
          <w:vertAlign w:val="subscript"/>
        </w:rPr>
        <w:t>st</w:t>
      </w:r>
      <w:proofErr w:type="spellEnd"/>
      <w:r w:rsidRPr="00A068B0">
        <w:rPr>
          <w:spacing w:val="0"/>
        </w:rPr>
        <w:t xml:space="preserve"> and </w:t>
      </w:r>
      <w:proofErr w:type="spellStart"/>
      <w:r w:rsidRPr="00A068B0">
        <w:rPr>
          <w:spacing w:val="0"/>
        </w:rPr>
        <w:t>P</w:t>
      </w:r>
      <w:r w:rsidRPr="00A068B0">
        <w:rPr>
          <w:spacing w:val="0"/>
          <w:vertAlign w:val="subscript"/>
        </w:rPr>
        <w:t>lt</w:t>
      </w:r>
      <w:proofErr w:type="spellEnd"/>
      <w:r w:rsidRPr="00A068B0">
        <w:rPr>
          <w:spacing w:val="0"/>
        </w:rPr>
        <w:t xml:space="preserve"> over a period where the range of flows varies over the design range of the turbine with a period of at least 2 hours at each step with there being 10 steps from min flow to maximum flow.  </w:t>
      </w:r>
      <w:proofErr w:type="spellStart"/>
      <w:r w:rsidRPr="00A068B0">
        <w:rPr>
          <w:spacing w:val="0"/>
        </w:rPr>
        <w:t>P</w:t>
      </w:r>
      <w:r w:rsidRPr="00A068B0">
        <w:rPr>
          <w:spacing w:val="0"/>
          <w:vertAlign w:val="subscript"/>
        </w:rPr>
        <w:t>st</w:t>
      </w:r>
      <w:proofErr w:type="spellEnd"/>
      <w:r w:rsidRPr="00A068B0">
        <w:rPr>
          <w:spacing w:val="0"/>
        </w:rPr>
        <w:t xml:space="preserve"> and </w:t>
      </w:r>
      <w:proofErr w:type="spellStart"/>
      <w:r w:rsidRPr="00A068B0">
        <w:rPr>
          <w:spacing w:val="0"/>
        </w:rPr>
        <w:t>P</w:t>
      </w:r>
      <w:r w:rsidRPr="00A068B0">
        <w:rPr>
          <w:spacing w:val="0"/>
          <w:vertAlign w:val="subscript"/>
        </w:rPr>
        <w:t>lt</w:t>
      </w:r>
      <w:proofErr w:type="spellEnd"/>
      <w:r w:rsidRPr="00A068B0">
        <w:rPr>
          <w:spacing w:val="0"/>
        </w:rPr>
        <w:t xml:space="preserve"> values to recorded and normalised as per the method laid down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37EB748A" w14:textId="77777777" w:rsidR="007962C9" w:rsidRPr="00A068B0" w:rsidRDefault="007962C9" w:rsidP="008E483E">
      <w:pPr>
        <w:rPr>
          <w:spacing w:val="0"/>
        </w:rPr>
      </w:pPr>
    </w:p>
    <w:p w14:paraId="580A003E" w14:textId="2F9D688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.4</w:t>
      </w:r>
      <w:r w:rsidRPr="003B2076">
        <w:rPr>
          <w:rFonts w:eastAsia="Batang"/>
        </w:rPr>
        <w:tab/>
        <w:t xml:space="preserve">DC Injection for Inverters </w:t>
      </w:r>
    </w:p>
    <w:p w14:paraId="12B8378C" w14:textId="33E1512D" w:rsidR="008E483E" w:rsidRPr="003B2076" w:rsidRDefault="008E483E" w:rsidP="008E483E">
      <w:pPr>
        <w:widowControl w:val="0"/>
        <w:autoSpaceDE w:val="0"/>
        <w:autoSpaceDN w:val="0"/>
        <w:adjustRightInd w:val="0"/>
        <w:rPr>
          <w:bCs/>
          <w:spacing w:val="0"/>
        </w:rPr>
      </w:pPr>
      <w:r w:rsidRPr="003B2076">
        <w:rPr>
          <w:b/>
          <w:bCs/>
          <w:spacing w:val="0"/>
        </w:rPr>
        <w:t>DC</w:t>
      </w:r>
      <w:r w:rsidRPr="003B2076">
        <w:rPr>
          <w:bCs/>
          <w:spacing w:val="0"/>
        </w:rPr>
        <w:t xml:space="preserve"> injection compliance testing in EN 50438 shall be applicable to all </w:t>
      </w:r>
      <w:r w:rsidRPr="00A068B0">
        <w:rPr>
          <w:b/>
          <w:bCs/>
          <w:spacing w:val="0"/>
        </w:rPr>
        <w:t>Inverter</w:t>
      </w:r>
      <w:r w:rsidRPr="003B2076">
        <w:rPr>
          <w:bCs/>
          <w:spacing w:val="0"/>
        </w:rPr>
        <w:t xml:space="preserve"> connected </w:t>
      </w:r>
      <w:r w:rsidRPr="003B2076">
        <w:rPr>
          <w:b/>
          <w:bCs/>
          <w:spacing w:val="0"/>
        </w:rPr>
        <w:t>Micro-generators</w:t>
      </w:r>
      <w:r w:rsidRPr="003B2076">
        <w:rPr>
          <w:bCs/>
          <w:spacing w:val="0"/>
        </w:rPr>
        <w:t xml:space="preserve"> regardless of connection configuration. </w:t>
      </w:r>
    </w:p>
    <w:p w14:paraId="65F3F12E" w14:textId="77777777" w:rsidR="007962C9" w:rsidRPr="003B2076" w:rsidRDefault="007962C9" w:rsidP="008E483E">
      <w:pPr>
        <w:widowControl w:val="0"/>
        <w:autoSpaceDE w:val="0"/>
        <w:autoSpaceDN w:val="0"/>
        <w:adjustRightInd w:val="0"/>
        <w:rPr>
          <w:bCs/>
          <w:spacing w:val="0"/>
        </w:rPr>
      </w:pPr>
    </w:p>
    <w:p w14:paraId="3125CD53" w14:textId="4F3FF20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5</w:t>
      </w:r>
      <w:r w:rsidRPr="003B2076">
        <w:rPr>
          <w:rFonts w:eastAsia="Batang"/>
        </w:rPr>
        <w:tab/>
        <w:t>Short Circuit Current Contribution for Inverters</w:t>
      </w:r>
    </w:p>
    <w:p w14:paraId="1242C817" w14:textId="1BE16AAE" w:rsidR="008E483E" w:rsidRPr="00A068B0" w:rsidRDefault="008E483E" w:rsidP="008E483E">
      <w:pPr>
        <w:rPr>
          <w:spacing w:val="0"/>
        </w:rPr>
      </w:pPr>
      <w:r w:rsidRPr="00A068B0">
        <w:rPr>
          <w:b/>
          <w:spacing w:val="0"/>
        </w:rPr>
        <w:t>Inverter</w:t>
      </w:r>
      <w:r w:rsidRPr="00A068B0">
        <w:rPr>
          <w:spacing w:val="0"/>
        </w:rPr>
        <w:t xml:space="preserve"> connected </w:t>
      </w:r>
      <w:r w:rsidRPr="003B2076">
        <w:rPr>
          <w:b/>
          <w:bCs/>
          <w:spacing w:val="0"/>
        </w:rPr>
        <w:t>Micro-generators</w:t>
      </w:r>
      <w:r w:rsidRPr="003B2076">
        <w:rPr>
          <w:spacing w:val="0"/>
        </w:rPr>
        <w:t xml:space="preserve"> </w:t>
      </w:r>
      <w:r w:rsidRPr="00A068B0">
        <w:rPr>
          <w:spacing w:val="0"/>
        </w:rPr>
        <w:t>generally have small short circuit fault contributions</w:t>
      </w:r>
      <w:r w:rsidR="0042094F">
        <w:rPr>
          <w:spacing w:val="0"/>
        </w:rPr>
        <w:t>,</w:t>
      </w:r>
      <w:r w:rsidRPr="00A068B0">
        <w:rPr>
          <w:spacing w:val="0"/>
        </w:rPr>
        <w:t xml:space="preserve"> however</w:t>
      </w:r>
      <w:r w:rsidR="0042094F">
        <w:rPr>
          <w:spacing w:val="0"/>
        </w:rPr>
        <w:t>,</w:t>
      </w:r>
      <w:r w:rsidRPr="00A068B0">
        <w:rPr>
          <w:spacing w:val="0"/>
        </w:rPr>
        <w:t xml:space="preserve"> </w:t>
      </w:r>
      <w:r w:rsidRPr="00A068B0">
        <w:rPr>
          <w:b/>
          <w:spacing w:val="0"/>
        </w:rPr>
        <w:t>DNO</w:t>
      </w:r>
      <w:r w:rsidRPr="00A068B0">
        <w:rPr>
          <w:spacing w:val="0"/>
        </w:rPr>
        <w:t xml:space="preserve">s need to understand the contribution that they make to system fault levels </w:t>
      </w:r>
      <w:proofErr w:type="gramStart"/>
      <w:r w:rsidRPr="00A068B0">
        <w:rPr>
          <w:spacing w:val="0"/>
        </w:rPr>
        <w:t>in order to</w:t>
      </w:r>
      <w:proofErr w:type="gramEnd"/>
      <w:r w:rsidRPr="00A068B0">
        <w:rPr>
          <w:spacing w:val="0"/>
        </w:rPr>
        <w:t xml:space="preserve"> determine that they can continue to safely operate without exceeding design fault levels for switchgear and other circuit components.</w:t>
      </w:r>
    </w:p>
    <w:p w14:paraId="665A44BB" w14:textId="77777777" w:rsidR="007962C9" w:rsidRPr="00A068B0" w:rsidRDefault="007962C9" w:rsidP="008E483E">
      <w:pPr>
        <w:rPr>
          <w:spacing w:val="0"/>
        </w:rPr>
      </w:pPr>
    </w:p>
    <w:p w14:paraId="2702D327" w14:textId="0802549E" w:rsidR="008E483E" w:rsidRPr="003B2076" w:rsidRDefault="008E483E" w:rsidP="008E483E">
      <w:pPr>
        <w:rPr>
          <w:spacing w:val="0"/>
        </w:rPr>
      </w:pPr>
      <w:r w:rsidRPr="00A068B0">
        <w:rPr>
          <w:spacing w:val="0"/>
        </w:rPr>
        <w:t>The following type tests shall be carried out and the results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w:t>
      </w:r>
      <w:r w:rsidR="00B24665" w:rsidRPr="003B2076">
        <w:rPr>
          <w:spacing w:val="0"/>
        </w:rPr>
        <w:t>Appendix 3</w:t>
      </w:r>
      <w:r w:rsidRPr="003B2076">
        <w:rPr>
          <w:spacing w:val="0"/>
        </w:rPr>
        <w:t xml:space="preserve"> Form C. </w:t>
      </w:r>
    </w:p>
    <w:p w14:paraId="326B4CDF" w14:textId="3425617A" w:rsidR="008E483E" w:rsidRPr="003B2076" w:rsidRDefault="00F8260E" w:rsidP="003B7C17">
      <w:pPr>
        <w:pStyle w:val="FIGURE-title"/>
        <w:rPr>
          <w:b w:val="0"/>
        </w:rPr>
      </w:pPr>
      <w:r w:rsidRPr="003B2076">
        <w:t xml:space="preserve">Figure A3. </w:t>
      </w:r>
      <w:r w:rsidR="008E483E" w:rsidRPr="003B2076">
        <w:t>Test circuit</w:t>
      </w:r>
    </w:p>
    <w:p w14:paraId="5970C859" w14:textId="07E9FB8C"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noProof/>
          <w:spacing w:val="0"/>
          <w:lang w:eastAsia="en-GB"/>
        </w:rPr>
        <w:drawing>
          <wp:inline distT="0" distB="0" distL="0" distR="0" wp14:anchorId="754D4F81" wp14:editId="31EFED64">
            <wp:extent cx="4053205" cy="1301115"/>
            <wp:effectExtent l="0" t="0" r="0" b="0"/>
            <wp:docPr id="76"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053205" cy="1301115"/>
                    </a:xfrm>
                    <a:prstGeom prst="rect">
                      <a:avLst/>
                    </a:prstGeom>
                    <a:noFill/>
                    <a:ln>
                      <a:noFill/>
                    </a:ln>
                  </pic:spPr>
                </pic:pic>
              </a:graphicData>
            </a:graphic>
          </wp:inline>
        </w:drawing>
      </w:r>
    </w:p>
    <w:p w14:paraId="031E38EF" w14:textId="77777777" w:rsidR="00F8260E" w:rsidRPr="00A068B0" w:rsidRDefault="00F8260E" w:rsidP="008E483E">
      <w:pPr>
        <w:rPr>
          <w:b/>
          <w:spacing w:val="0"/>
        </w:rPr>
      </w:pPr>
    </w:p>
    <w:p w14:paraId="56C2E728" w14:textId="3954BE88" w:rsidR="008E483E" w:rsidRPr="00A068B0" w:rsidRDefault="008E483E" w:rsidP="008E483E">
      <w:pPr>
        <w:rPr>
          <w:b/>
          <w:spacing w:val="0"/>
        </w:rPr>
      </w:pPr>
      <w:r w:rsidRPr="00A068B0">
        <w:rPr>
          <w:b/>
          <w:spacing w:val="0"/>
        </w:rPr>
        <w:t>Test procedure</w:t>
      </w:r>
    </w:p>
    <w:p w14:paraId="0E2AC7CB" w14:textId="0084742D" w:rsidR="008E483E" w:rsidRPr="00A068B0" w:rsidRDefault="00C3060A" w:rsidP="008E483E">
      <w:pPr>
        <w:rPr>
          <w:bCs/>
          <w:spacing w:val="0"/>
        </w:rPr>
      </w:pPr>
      <w:r w:rsidRPr="00A068B0">
        <w:rPr>
          <w:spacing w:val="0"/>
        </w:rPr>
        <w:t xml:space="preserve">In Figure A3 </w:t>
      </w:r>
      <w:r w:rsidR="008E483E" w:rsidRPr="00A068B0">
        <w:rPr>
          <w:spacing w:val="0"/>
        </w:rPr>
        <w:t xml:space="preserve">‘A’ and ‘V’ are ammeters and voltmeters used to record the test data required.  Component ‘D’ is a resistive load plus resonant circuit as required for the loss of mains test </w:t>
      </w:r>
      <w:r w:rsidR="008E483E" w:rsidRPr="00A068B0">
        <w:rPr>
          <w:spacing w:val="0"/>
        </w:rPr>
        <w:lastRenderedPageBreak/>
        <w:t xml:space="preserve">as specified in BS EN 62116 set up to absorb 100% </w:t>
      </w:r>
      <w:r w:rsidR="002812D3" w:rsidRPr="00A068B0">
        <w:rPr>
          <w:b/>
          <w:spacing w:val="0"/>
        </w:rPr>
        <w:t>Registered Capacity</w:t>
      </w:r>
      <w:r w:rsidR="008E483E" w:rsidRPr="00A068B0">
        <w:rPr>
          <w:spacing w:val="0"/>
        </w:rPr>
        <w:t xml:space="preserve"> of the </w:t>
      </w:r>
      <w:r w:rsidR="002812D3">
        <w:rPr>
          <w:b/>
          <w:spacing w:val="0"/>
        </w:rPr>
        <w:t>Micro-generator</w:t>
      </w:r>
      <w:r w:rsidR="008E483E" w:rsidRPr="00A068B0">
        <w:rPr>
          <w:spacing w:val="0"/>
        </w:rPr>
        <w:t xml:space="preserve">. Component ‘a’ is an ammeter used to confirm that all the output from the </w:t>
      </w:r>
      <w:r w:rsidR="008E483E" w:rsidRPr="00A068B0">
        <w:rPr>
          <w:b/>
          <w:spacing w:val="0"/>
        </w:rPr>
        <w:t>Inverter</w:t>
      </w:r>
      <w:r w:rsidR="008E483E" w:rsidRPr="00A068B0">
        <w:rPr>
          <w:spacing w:val="0"/>
        </w:rPr>
        <w:t xml:space="preserve"> is being absorbed by component D.  Components ‘B’ and ‘C’ are set up to provide a voltage of between 10% and </w:t>
      </w:r>
      <w:r w:rsidR="008E483E" w:rsidRPr="00A068B0">
        <w:rPr>
          <w:bCs/>
          <w:spacing w:val="0"/>
        </w:rPr>
        <w:t>40%</w:t>
      </w:r>
      <w:r w:rsidR="008E483E" w:rsidRPr="00A068B0">
        <w:rPr>
          <w:spacing w:val="0"/>
        </w:rPr>
        <w:t xml:space="preserve"> of nominal when component ‘C’ carries the </w:t>
      </w:r>
      <w:r w:rsidRPr="00A068B0">
        <w:rPr>
          <w:b/>
          <w:spacing w:val="0"/>
        </w:rPr>
        <w:t>Registered Capacity</w:t>
      </w:r>
      <w:r w:rsidR="008E483E" w:rsidRPr="00A068B0">
        <w:rPr>
          <w:spacing w:val="0"/>
        </w:rPr>
        <w:t xml:space="preserve"> of the </w:t>
      </w:r>
      <w:r w:rsidR="002812D3">
        <w:rPr>
          <w:b/>
          <w:bCs/>
          <w:spacing w:val="0"/>
        </w:rPr>
        <w:t>Micro-generator</w:t>
      </w:r>
      <w:r w:rsidR="002812D3" w:rsidRPr="00A068B0">
        <w:rPr>
          <w:b/>
          <w:bCs/>
          <w:spacing w:val="0"/>
        </w:rPr>
        <w:t xml:space="preserve"> </w:t>
      </w:r>
      <w:r w:rsidR="008E483E" w:rsidRPr="00A068B0">
        <w:rPr>
          <w:bCs/>
          <w:spacing w:val="0"/>
        </w:rPr>
        <w:t>in Amps.</w:t>
      </w:r>
    </w:p>
    <w:p w14:paraId="4ACBAB53" w14:textId="77777777" w:rsidR="00F8260E" w:rsidRPr="00A068B0" w:rsidRDefault="00F8260E" w:rsidP="008E483E">
      <w:pPr>
        <w:rPr>
          <w:spacing w:val="0"/>
        </w:rPr>
      </w:pPr>
    </w:p>
    <w:p w14:paraId="1A3F7D8E" w14:textId="7469A4BB" w:rsidR="008E483E" w:rsidRPr="00A068B0" w:rsidRDefault="008E483E" w:rsidP="008E483E">
      <w:pPr>
        <w:rPr>
          <w:spacing w:val="0"/>
        </w:rPr>
      </w:pPr>
      <w:r w:rsidRPr="00A068B0">
        <w:rPr>
          <w:spacing w:val="0"/>
        </w:rPr>
        <w:t>Component ‘C’ should be short term rated to carry the load which would appear through it should it be energised at 253</w:t>
      </w:r>
      <w:r w:rsidR="001E7EC4" w:rsidRPr="00A068B0">
        <w:rPr>
          <w:spacing w:val="0"/>
        </w:rPr>
        <w:t xml:space="preserve"> </w:t>
      </w:r>
      <w:r w:rsidRPr="00A068B0">
        <w:rPr>
          <w:spacing w:val="0"/>
        </w:rPr>
        <w:t>V for at least 1</w:t>
      </w:r>
      <w:r w:rsidR="001E7EC4" w:rsidRPr="00A068B0">
        <w:rPr>
          <w:spacing w:val="0"/>
        </w:rPr>
        <w:t xml:space="preserve"> </w:t>
      </w:r>
      <w:r w:rsidRPr="00A068B0">
        <w:rPr>
          <w:spacing w:val="0"/>
        </w:rPr>
        <w:t xml:space="preserve">s.  Component ‘B’ is to have an impedance of between 10 and 20 </w:t>
      </w:r>
      <w:r w:rsidR="001E7EC4" w:rsidRPr="00A068B0">
        <w:rPr>
          <w:spacing w:val="0"/>
        </w:rPr>
        <w:t xml:space="preserve">Ω </w:t>
      </w:r>
      <w:r w:rsidRPr="00A068B0">
        <w:rPr>
          <w:spacing w:val="0"/>
        </w:rPr>
        <w:t xml:space="preserve">per phase.  If components ‘B’ and ‘C’ are short time </w:t>
      </w:r>
      <w:proofErr w:type="gramStart"/>
      <w:r w:rsidRPr="00A068B0">
        <w:rPr>
          <w:spacing w:val="0"/>
        </w:rPr>
        <w:t>rated</w:t>
      </w:r>
      <w:proofErr w:type="gramEnd"/>
      <w:r w:rsidRPr="00A068B0">
        <w:rPr>
          <w:spacing w:val="0"/>
        </w:rPr>
        <w:t xml:space="preserve"> th</w:t>
      </w:r>
      <w:r w:rsidR="002812D3">
        <w:rPr>
          <w:spacing w:val="0"/>
        </w:rPr>
        <w:t>e</w:t>
      </w:r>
      <w:r w:rsidRPr="00A068B0">
        <w:rPr>
          <w:spacing w:val="0"/>
        </w:rPr>
        <w:t>n an additional switch in series with ‘B’ and ‘C’ can be inserted and arranged to be closed shortly before the main change over switch shown on the drawing and opened at the end of the test period.  Components ‘B’ and ‘C’ are to have an X to R ratio of 2.5 to 1.</w:t>
      </w:r>
    </w:p>
    <w:p w14:paraId="4CD4C9CF" w14:textId="77777777" w:rsidR="00F8260E" w:rsidRPr="00A068B0" w:rsidRDefault="00F8260E" w:rsidP="008E483E">
      <w:pPr>
        <w:rPr>
          <w:spacing w:val="0"/>
        </w:rPr>
      </w:pPr>
    </w:p>
    <w:p w14:paraId="10C07D04" w14:textId="5F6F82E9" w:rsidR="008E483E" w:rsidRPr="00A068B0" w:rsidRDefault="008E483E" w:rsidP="008E483E">
      <w:pPr>
        <w:rPr>
          <w:spacing w:val="0"/>
        </w:rPr>
      </w:pPr>
      <w:r w:rsidRPr="00A068B0">
        <w:rPr>
          <w:spacing w:val="0"/>
        </w:rPr>
        <w:t xml:space="preserve">The test is carried out by setting up the </w:t>
      </w:r>
      <w:r w:rsidR="002812D3">
        <w:rPr>
          <w:b/>
          <w:spacing w:val="0"/>
        </w:rPr>
        <w:t>Micro-generator</w:t>
      </w:r>
      <w:r w:rsidR="002812D3" w:rsidRPr="00A068B0">
        <w:rPr>
          <w:spacing w:val="0"/>
        </w:rPr>
        <w:t xml:space="preserve"> </w:t>
      </w:r>
      <w:r w:rsidRPr="00A068B0">
        <w:rPr>
          <w:spacing w:val="0"/>
        </w:rPr>
        <w:t xml:space="preserve">and load ‘D’ to produce and then absorb </w:t>
      </w:r>
      <w:r w:rsidR="002812D3">
        <w:rPr>
          <w:spacing w:val="0"/>
        </w:rPr>
        <w:t>the</w:t>
      </w:r>
      <w:r w:rsidR="002812D3" w:rsidRPr="00A068B0">
        <w:rPr>
          <w:spacing w:val="0"/>
        </w:rPr>
        <w:t xml:space="preserve"> </w:t>
      </w:r>
      <w:r w:rsidR="002812D3" w:rsidRPr="00A068B0">
        <w:rPr>
          <w:b/>
          <w:spacing w:val="0"/>
        </w:rPr>
        <w:t>Registered Capacity</w:t>
      </w:r>
      <w:r w:rsidRPr="00A068B0">
        <w:rPr>
          <w:spacing w:val="0"/>
        </w:rPr>
        <w:t xml:space="preserve"> of the </w:t>
      </w:r>
      <w:r w:rsidRPr="00A068B0">
        <w:rPr>
          <w:b/>
          <w:spacing w:val="0"/>
        </w:rPr>
        <w:t>Inverter</w:t>
      </w:r>
      <w:r w:rsidRPr="00A068B0">
        <w:rPr>
          <w:spacing w:val="0"/>
        </w:rPr>
        <w:t xml:space="preserve">.  When zero export is shown by ammeter ‘a’ then the changeover switch shown is operated connecting the </w:t>
      </w:r>
      <w:r w:rsidRPr="00A068B0">
        <w:rPr>
          <w:b/>
          <w:spacing w:val="0"/>
        </w:rPr>
        <w:t>Inverter</w:t>
      </w:r>
      <w:r w:rsidRPr="00A068B0">
        <w:rPr>
          <w:spacing w:val="0"/>
        </w:rPr>
        <w:t xml:space="preserve"> to the reduced voltage connection created by components ‘B’ and ‘C’ and disconnecting i</w:t>
      </w:r>
      <w:r w:rsidR="00141BB9">
        <w:rPr>
          <w:spacing w:val="0"/>
        </w:rPr>
        <w:t>t</w:t>
      </w:r>
      <w:r w:rsidRPr="00A068B0">
        <w:rPr>
          <w:spacing w:val="0"/>
        </w:rPr>
        <w:t xml:space="preserve"> from the normal connection.  The make contact is an early make and the break contact a late break so that the </w:t>
      </w:r>
      <w:r w:rsidR="00141BB9">
        <w:rPr>
          <w:b/>
          <w:spacing w:val="0"/>
        </w:rPr>
        <w:t>Micro-generator</w:t>
      </w:r>
      <w:r w:rsidR="00141BB9" w:rsidRPr="00A068B0">
        <w:rPr>
          <w:spacing w:val="0"/>
        </w:rPr>
        <w:t xml:space="preserve"> </w:t>
      </w:r>
      <w:r w:rsidRPr="00A068B0">
        <w:rPr>
          <w:spacing w:val="0"/>
        </w:rPr>
        <w:t xml:space="preserve">is not disconnected from a mains connection for any significant time. </w:t>
      </w:r>
    </w:p>
    <w:p w14:paraId="0543D2BE" w14:textId="77777777" w:rsidR="00F8260E" w:rsidRPr="00A068B0" w:rsidRDefault="00F8260E" w:rsidP="008E483E">
      <w:pPr>
        <w:rPr>
          <w:spacing w:val="0"/>
        </w:rPr>
      </w:pPr>
    </w:p>
    <w:p w14:paraId="4388C06B" w14:textId="3B1E5814" w:rsidR="008E483E" w:rsidRPr="00A068B0" w:rsidRDefault="008E483E" w:rsidP="008E483E">
      <w:pPr>
        <w:rPr>
          <w:spacing w:val="0"/>
        </w:rPr>
      </w:pPr>
      <w:r w:rsidRPr="00A068B0">
        <w:rPr>
          <w:spacing w:val="0"/>
        </w:rPr>
        <w:t xml:space="preserve">The values of voltage and current should be recorded for a period of up to 1 s when the changeover switch should be returned to the normal position.  The voltage and current at relevant times shall be recorded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 xml:space="preserve">) including the time taken for the </w:t>
      </w:r>
      <w:r w:rsidR="00141BB9">
        <w:rPr>
          <w:b/>
          <w:spacing w:val="0"/>
        </w:rPr>
        <w:t>Micro-generator</w:t>
      </w:r>
      <w:r w:rsidR="00141BB9" w:rsidRPr="00A068B0">
        <w:rPr>
          <w:spacing w:val="0"/>
        </w:rPr>
        <w:t xml:space="preserve"> </w:t>
      </w:r>
      <w:r w:rsidRPr="00A068B0">
        <w:rPr>
          <w:spacing w:val="0"/>
        </w:rPr>
        <w:t xml:space="preserve">to trip. (It is expected that the </w:t>
      </w:r>
      <w:r w:rsidR="00141BB9">
        <w:rPr>
          <w:b/>
          <w:spacing w:val="0"/>
        </w:rPr>
        <w:t>Micro-generator</w:t>
      </w:r>
      <w:r w:rsidR="00141BB9" w:rsidRPr="00A068B0">
        <w:rPr>
          <w:spacing w:val="0"/>
        </w:rPr>
        <w:t xml:space="preserve"> </w:t>
      </w:r>
      <w:r w:rsidRPr="00A068B0">
        <w:rPr>
          <w:spacing w:val="0"/>
        </w:rPr>
        <w:t xml:space="preserve">will trip on either loss of mains or under voltage in less than </w:t>
      </w:r>
      <w:r w:rsidR="00CC6C33" w:rsidRPr="00A068B0">
        <w:rPr>
          <w:spacing w:val="0"/>
        </w:rPr>
        <w:t>1 s</w:t>
      </w:r>
      <w:r w:rsidRPr="00A068B0">
        <w:rPr>
          <w:spacing w:val="0"/>
        </w:rPr>
        <w:t>).</w:t>
      </w:r>
    </w:p>
    <w:p w14:paraId="67E33C6C" w14:textId="77777777" w:rsidR="00F8260E" w:rsidRPr="00A068B0" w:rsidRDefault="00F8260E" w:rsidP="008E483E">
      <w:pPr>
        <w:rPr>
          <w:spacing w:val="0"/>
        </w:rPr>
      </w:pPr>
    </w:p>
    <w:p w14:paraId="704AAB06" w14:textId="42A8D7EE"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6</w:t>
      </w:r>
      <w:r w:rsidRPr="003B2076">
        <w:rPr>
          <w:rFonts w:eastAsia="Batang"/>
        </w:rPr>
        <w:tab/>
        <w:t>Self-Monitoring - Solid State Disconnection</w:t>
      </w:r>
    </w:p>
    <w:p w14:paraId="7B90036E" w14:textId="360353F8" w:rsidR="008E483E" w:rsidRPr="00A068B0" w:rsidRDefault="008E483E" w:rsidP="008E483E">
      <w:pPr>
        <w:widowControl w:val="0"/>
        <w:autoSpaceDE w:val="0"/>
        <w:autoSpaceDN w:val="0"/>
        <w:adjustRightInd w:val="0"/>
        <w:ind w:right="26"/>
        <w:rPr>
          <w:rFonts w:eastAsia="Batang"/>
          <w:spacing w:val="0"/>
        </w:rPr>
      </w:pPr>
      <w:r w:rsidRPr="00A068B0">
        <w:rPr>
          <w:rFonts w:eastAsia="Batang"/>
          <w:spacing w:val="0"/>
        </w:rPr>
        <w:t xml:space="preserve">Some </w:t>
      </w:r>
      <w:r w:rsidR="00141BB9">
        <w:rPr>
          <w:rFonts w:eastAsia="Batang"/>
          <w:b/>
          <w:spacing w:val="0"/>
        </w:rPr>
        <w:t>Micro-generators</w:t>
      </w:r>
      <w:r w:rsidR="00141BB9" w:rsidRPr="00A068B0">
        <w:rPr>
          <w:rFonts w:eastAsia="Batang"/>
          <w:spacing w:val="0"/>
        </w:rPr>
        <w:t xml:space="preserve"> </w:t>
      </w:r>
      <w:r w:rsidRPr="00A068B0">
        <w:rPr>
          <w:rFonts w:eastAsia="Batang"/>
          <w:spacing w:val="0"/>
        </w:rPr>
        <w:t xml:space="preserve">include solid state switching devices to disconnect from the </w:t>
      </w:r>
      <w:r w:rsidRPr="00A068B0">
        <w:rPr>
          <w:rFonts w:eastAsia="Batang"/>
          <w:b/>
          <w:spacing w:val="0"/>
        </w:rPr>
        <w:t xml:space="preserve">DNO’s Distribution </w:t>
      </w:r>
      <w:r w:rsidRPr="003B2076">
        <w:rPr>
          <w:rFonts w:eastAsia="Batang"/>
          <w:b/>
          <w:spacing w:val="0"/>
        </w:rPr>
        <w:t>Network</w:t>
      </w:r>
      <w:r w:rsidRPr="00A068B0">
        <w:rPr>
          <w:rFonts w:eastAsia="Batang"/>
          <w:spacing w:val="0"/>
        </w:rPr>
        <w:t xml:space="preserve">.  In this case </w:t>
      </w:r>
      <w:r w:rsidR="00F34F3A" w:rsidRPr="003B2076">
        <w:rPr>
          <w:rFonts w:eastAsia="Batang"/>
          <w:spacing w:val="0"/>
        </w:rPr>
        <w:t>10.1.9</w:t>
      </w:r>
      <w:r w:rsidRPr="003B2076">
        <w:rPr>
          <w:rFonts w:eastAsia="Batang"/>
          <w:spacing w:val="0"/>
        </w:rPr>
        <w:t xml:space="preserve"> </w:t>
      </w:r>
      <w:r w:rsidRPr="00A068B0">
        <w:rPr>
          <w:rFonts w:eastAsia="Batang"/>
          <w:spacing w:val="0"/>
        </w:rPr>
        <w:t xml:space="preserve">requires the control equipment to monitor the output stage of the </w:t>
      </w:r>
      <w:r w:rsidR="00141BB9">
        <w:rPr>
          <w:rFonts w:eastAsia="Batang"/>
          <w:b/>
          <w:spacing w:val="0"/>
        </w:rPr>
        <w:t>Micro-generator</w:t>
      </w:r>
      <w:r w:rsidR="00141BB9" w:rsidRPr="00A068B0">
        <w:rPr>
          <w:rFonts w:eastAsia="Batang"/>
          <w:spacing w:val="0"/>
        </w:rPr>
        <w:t xml:space="preserve"> </w:t>
      </w:r>
      <w:r w:rsidRPr="00A068B0">
        <w:rPr>
          <w:rFonts w:eastAsia="Batang"/>
          <w:spacing w:val="0"/>
        </w:rPr>
        <w:t xml:space="preserve">to ensure that in the event of a </w:t>
      </w:r>
      <w:proofErr w:type="gramStart"/>
      <w:r w:rsidRPr="00A068B0">
        <w:rPr>
          <w:rFonts w:eastAsia="Batang"/>
          <w:spacing w:val="0"/>
        </w:rPr>
        <w:t>protection initiated</w:t>
      </w:r>
      <w:proofErr w:type="gramEnd"/>
      <w:r w:rsidRPr="00A068B0">
        <w:rPr>
          <w:rFonts w:eastAsia="Batang"/>
          <w:spacing w:val="0"/>
        </w:rPr>
        <w:t xml:space="preserve"> trip the output voltage is either disconnected completely or reduced to a value below 50 </w:t>
      </w:r>
      <w:r w:rsidR="001E7EC4" w:rsidRPr="00A068B0">
        <w:rPr>
          <w:rFonts w:eastAsia="Batang"/>
          <w:spacing w:val="0"/>
        </w:rPr>
        <w:t>V</w:t>
      </w:r>
      <w:r w:rsidRPr="00A068B0">
        <w:rPr>
          <w:rFonts w:eastAsia="Batang"/>
          <w:spacing w:val="0"/>
        </w:rPr>
        <w:t xml:space="preserve"> AC. This shall be verified either by self-certification by the </w:t>
      </w:r>
      <w:r w:rsidRPr="00A068B0">
        <w:rPr>
          <w:rFonts w:eastAsia="Batang"/>
          <w:b/>
          <w:spacing w:val="0"/>
        </w:rPr>
        <w:t>Manufacturer</w:t>
      </w:r>
      <w:r w:rsidRPr="00A068B0">
        <w:rPr>
          <w:rFonts w:eastAsia="Batang"/>
          <w:spacing w:val="0"/>
        </w:rPr>
        <w:t xml:space="preserve">, or additional material shall be presented to the tester </w:t>
      </w:r>
      <w:proofErr w:type="gramStart"/>
      <w:r w:rsidRPr="00A068B0">
        <w:rPr>
          <w:rFonts w:eastAsia="Batang"/>
          <w:spacing w:val="0"/>
        </w:rPr>
        <w:t>sufficient</w:t>
      </w:r>
      <w:proofErr w:type="gramEnd"/>
      <w:r w:rsidRPr="00A068B0">
        <w:rPr>
          <w:rFonts w:eastAsia="Batang"/>
          <w:spacing w:val="0"/>
        </w:rPr>
        <w:t xml:space="preserve"> to allow an assessment to be made.</w:t>
      </w:r>
    </w:p>
    <w:p w14:paraId="5EE095B6" w14:textId="32748737"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7</w:t>
      </w:r>
      <w:r w:rsidRPr="003B2076">
        <w:rPr>
          <w:rFonts w:eastAsia="Batang"/>
        </w:rPr>
        <w:tab/>
        <w:t>Electromagnetic Compatibility (EMC)</w:t>
      </w:r>
    </w:p>
    <w:p w14:paraId="68DC3F9B" w14:textId="4AA36B6D"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All equipment shall </w:t>
      </w:r>
      <w:r w:rsidR="00C52A0F" w:rsidRPr="003B2076">
        <w:rPr>
          <w:rFonts w:eastAsia="Batang"/>
          <w:spacing w:val="0"/>
        </w:rPr>
        <w:t>conform to</w:t>
      </w:r>
      <w:r w:rsidRPr="00A068B0">
        <w:rPr>
          <w:rFonts w:eastAsia="Batang"/>
          <w:spacing w:val="0"/>
        </w:rPr>
        <w:t xml:space="preserve"> the generic EMC standards: BS EN61000-6-3:</w:t>
      </w:r>
      <w:r w:rsidRPr="00A068B0">
        <w:rPr>
          <w:spacing w:val="0"/>
        </w:rPr>
        <w:t xml:space="preserve"> </w:t>
      </w:r>
      <w:r w:rsidRPr="00A068B0">
        <w:rPr>
          <w:rFonts w:eastAsia="Batang"/>
          <w:spacing w:val="0"/>
        </w:rPr>
        <w:t>Electromagnetic Compatibility, Generic Emission Standard; and BS EN61000-6-1:</w:t>
      </w:r>
      <w:r w:rsidRPr="00A068B0">
        <w:rPr>
          <w:spacing w:val="0"/>
        </w:rPr>
        <w:t xml:space="preserve"> </w:t>
      </w:r>
      <w:r w:rsidRPr="00A068B0">
        <w:rPr>
          <w:rFonts w:eastAsia="Batang"/>
          <w:spacing w:val="0"/>
        </w:rPr>
        <w:t>Electromagnetic Compatibility, Generic Immunity Standard.</w:t>
      </w:r>
    </w:p>
    <w:p w14:paraId="72C599EE" w14:textId="77777777" w:rsidR="008E483E" w:rsidRPr="003B2076" w:rsidRDefault="008E483E">
      <w:pPr>
        <w:jc w:val="left"/>
        <w:rPr>
          <w:rFonts w:cs="Times New Roman"/>
          <w:b/>
          <w:bCs/>
          <w:spacing w:val="0"/>
          <w:sz w:val="24"/>
          <w:szCs w:val="22"/>
        </w:rPr>
      </w:pPr>
      <w:r w:rsidRPr="003B2076">
        <w:rPr>
          <w:spacing w:val="0"/>
        </w:rPr>
        <w:br w:type="page"/>
      </w:r>
    </w:p>
    <w:p w14:paraId="171AA47E" w14:textId="06085B36" w:rsidR="00E67FF8" w:rsidRPr="003B2076" w:rsidRDefault="003E605B" w:rsidP="00A068B0">
      <w:pPr>
        <w:pStyle w:val="ANNEX-heading1"/>
      </w:pPr>
      <w:bookmarkStart w:id="83" w:name="_Toc506580666"/>
      <w:r w:rsidRPr="003B2076">
        <w:lastRenderedPageBreak/>
        <w:t xml:space="preserve">Annex </w:t>
      </w:r>
      <w:r w:rsidR="00F8260E" w:rsidRPr="003B2076">
        <w:t>A2</w:t>
      </w:r>
      <w:r w:rsidRPr="003B2076">
        <w:t xml:space="preserve"> Requirements for </w:t>
      </w:r>
      <w:r w:rsidR="00BC4596">
        <w:t xml:space="preserve">Type </w:t>
      </w:r>
      <w:r w:rsidRPr="003B2076">
        <w:t>Testing of Synchronous Micro-generators</w:t>
      </w:r>
      <w:bookmarkEnd w:id="83"/>
    </w:p>
    <w:p w14:paraId="147D1B3C" w14:textId="45A2F194" w:rsidR="003E605B" w:rsidRPr="003B2076" w:rsidRDefault="003E605B" w:rsidP="00A068B0">
      <w:pPr>
        <w:pStyle w:val="ANNEX-heading2"/>
        <w:numPr>
          <w:ilvl w:val="2"/>
          <w:numId w:val="39"/>
        </w:numPr>
      </w:pPr>
      <w:r w:rsidRPr="003B2076">
        <w:t>General</w:t>
      </w:r>
    </w:p>
    <w:p w14:paraId="15CBA7D6" w14:textId="77777777" w:rsidR="003E605B" w:rsidRPr="003B2076" w:rsidRDefault="003E605B" w:rsidP="003E605B">
      <w:pPr>
        <w:widowControl w:val="0"/>
        <w:autoSpaceDE w:val="0"/>
        <w:autoSpaceDN w:val="0"/>
        <w:adjustRightInd w:val="0"/>
        <w:ind w:right="58"/>
        <w:rPr>
          <w:spacing w:val="0"/>
          <w:sz w:val="20"/>
        </w:rPr>
      </w:pPr>
    </w:p>
    <w:p w14:paraId="411A5E1B" w14:textId="35D33ABB" w:rsidR="003E605B" w:rsidRPr="003B2076" w:rsidRDefault="003E605B" w:rsidP="003E605B">
      <w:pPr>
        <w:widowControl w:val="0"/>
        <w:autoSpaceDE w:val="0"/>
        <w:autoSpaceDN w:val="0"/>
        <w:adjustRightInd w:val="0"/>
        <w:ind w:right="58"/>
        <w:rPr>
          <w:spacing w:val="0"/>
        </w:rPr>
      </w:pPr>
      <w:r w:rsidRPr="003B2076">
        <w:rPr>
          <w:spacing w:val="0"/>
        </w:rPr>
        <w:t xml:space="preserve">The compliance testing annex of EN 50438 should be complied with except where </w:t>
      </w:r>
      <w:r w:rsidR="00C30529" w:rsidRPr="003B2076">
        <w:rPr>
          <w:spacing w:val="0"/>
        </w:rPr>
        <w:t>alternative requirements</w:t>
      </w:r>
      <w:r w:rsidRPr="003B2076">
        <w:rPr>
          <w:spacing w:val="0"/>
        </w:rPr>
        <w:t xml:space="preserve"> are detailed in this Annex.</w:t>
      </w:r>
    </w:p>
    <w:p w14:paraId="36D2E378" w14:textId="77777777" w:rsidR="003E605B" w:rsidRPr="00A068B0" w:rsidDel="004E61F8" w:rsidRDefault="003E605B" w:rsidP="003E605B">
      <w:pPr>
        <w:widowControl w:val="0"/>
        <w:autoSpaceDE w:val="0"/>
        <w:autoSpaceDN w:val="0"/>
        <w:adjustRightInd w:val="0"/>
        <w:ind w:right="58"/>
        <w:rPr>
          <w:b/>
          <w:bCs/>
          <w:spacing w:val="0"/>
        </w:rPr>
      </w:pPr>
    </w:p>
    <w:p w14:paraId="2B98F685" w14:textId="495EBB61" w:rsidR="003E605B" w:rsidRPr="003B2076" w:rsidRDefault="003E605B" w:rsidP="003E605B">
      <w:pPr>
        <w:widowControl w:val="0"/>
        <w:autoSpaceDE w:val="0"/>
        <w:autoSpaceDN w:val="0"/>
        <w:adjustRightInd w:val="0"/>
        <w:rPr>
          <w:spacing w:val="0"/>
        </w:rPr>
      </w:pPr>
      <w:r w:rsidRPr="00A068B0">
        <w:rPr>
          <w:spacing w:val="0"/>
        </w:rPr>
        <w:t xml:space="preserve">This Annex describes a methodology for obtaining type certification or type verification for the interface equipment between a directly coupled </w:t>
      </w:r>
      <w:r w:rsidR="0017454B" w:rsidRPr="003B2076">
        <w:rPr>
          <w:b/>
          <w:spacing w:val="0"/>
        </w:rPr>
        <w:t>Micro-generator</w:t>
      </w:r>
      <w:r w:rsidRPr="003B2076">
        <w:rPr>
          <w:spacing w:val="0"/>
        </w:rPr>
        <w:t xml:space="preserve"> </w:t>
      </w:r>
      <w:r w:rsidRPr="00A068B0">
        <w:rPr>
          <w:spacing w:val="0"/>
        </w:rPr>
        <w:t xml:space="preserve">and the </w:t>
      </w:r>
      <w:r w:rsidRPr="003B2076">
        <w:rPr>
          <w:b/>
          <w:spacing w:val="0"/>
        </w:rPr>
        <w:t>DNO’s Distribution Network</w:t>
      </w:r>
      <w:r w:rsidRPr="00A068B0">
        <w:rPr>
          <w:spacing w:val="0"/>
        </w:rPr>
        <w:t>.  Interfa</w:t>
      </w:r>
      <w:r w:rsidR="00FE7F08" w:rsidRPr="00A068B0">
        <w:rPr>
          <w:spacing w:val="0"/>
        </w:rPr>
        <w:t xml:space="preserve">ce functions can be provided </w:t>
      </w:r>
      <w:r w:rsidRPr="00A068B0">
        <w:rPr>
          <w:spacing w:val="0"/>
        </w:rPr>
        <w:t xml:space="preserve">either as an integrated part of the </w:t>
      </w:r>
      <w:r w:rsidRPr="00A068B0">
        <w:rPr>
          <w:b/>
          <w:spacing w:val="0"/>
        </w:rPr>
        <w:t>Controller</w:t>
      </w:r>
      <w:r w:rsidRPr="00A068B0">
        <w:rPr>
          <w:spacing w:val="0"/>
        </w:rPr>
        <w:t xml:space="preserve"> or by incorporating a </w:t>
      </w:r>
      <w:r w:rsidRPr="00A068B0">
        <w:rPr>
          <w:b/>
          <w:spacing w:val="0"/>
        </w:rPr>
        <w:t>Type Tested</w:t>
      </w:r>
      <w:r w:rsidRPr="00A068B0">
        <w:rPr>
          <w:spacing w:val="0"/>
        </w:rPr>
        <w:t xml:space="preserve"> protection relay </w:t>
      </w:r>
      <w:r w:rsidRPr="003B2076">
        <w:rPr>
          <w:spacing w:val="0"/>
        </w:rPr>
        <w:t xml:space="preserve">but for a </w:t>
      </w:r>
      <w:r w:rsidRPr="003B2076">
        <w:rPr>
          <w:b/>
          <w:spacing w:val="0"/>
        </w:rPr>
        <w:t>Full</w:t>
      </w:r>
      <w:r w:rsidR="00E22770" w:rsidRPr="003B2076">
        <w:rPr>
          <w:b/>
          <w:spacing w:val="0"/>
        </w:rPr>
        <w:t>y</w:t>
      </w:r>
      <w:r w:rsidRPr="003B2076">
        <w:rPr>
          <w:b/>
          <w:spacing w:val="0"/>
        </w:rPr>
        <w:t xml:space="preserve"> Type Tested</w:t>
      </w:r>
      <w:r w:rsidRPr="003B2076">
        <w:rPr>
          <w:spacing w:val="0"/>
        </w:rPr>
        <w:t xml:space="preserve"> </w:t>
      </w:r>
      <w:r w:rsidR="00FE7F08" w:rsidRPr="003B2076">
        <w:rPr>
          <w:b/>
          <w:spacing w:val="0"/>
        </w:rPr>
        <w:t>Micro-generator</w:t>
      </w:r>
      <w:r w:rsidRPr="003B2076">
        <w:rPr>
          <w:spacing w:val="0"/>
        </w:rPr>
        <w:t xml:space="preserve"> the completed </w:t>
      </w:r>
      <w:r w:rsidR="00FE7F08" w:rsidRPr="003B2076">
        <w:rPr>
          <w:b/>
          <w:spacing w:val="0"/>
        </w:rPr>
        <w:t>Micro-generator</w:t>
      </w:r>
      <w:r w:rsidRPr="003B2076">
        <w:rPr>
          <w:b/>
          <w:spacing w:val="0"/>
        </w:rPr>
        <w:t>’s Interface Protection</w:t>
      </w:r>
      <w:r w:rsidRPr="003B2076">
        <w:rPr>
          <w:spacing w:val="0"/>
        </w:rPr>
        <w:t xml:space="preserve"> must not rely on interconnection using cables which could be terminated incorrectly on site </w:t>
      </w:r>
      <w:r w:rsidR="002B6DE4">
        <w:rPr>
          <w:spacing w:val="0"/>
        </w:rPr>
        <w:t>i</w:t>
      </w:r>
      <w:r w:rsidR="002B6DE4" w:rsidRPr="003B2076">
        <w:rPr>
          <w:spacing w:val="0"/>
        </w:rPr>
        <w:t>e</w:t>
      </w:r>
      <w:r w:rsidRPr="003B2076">
        <w:rPr>
          <w:spacing w:val="0"/>
        </w:rPr>
        <w:t xml:space="preserve"> the interconnections must be made by non-reversible plug and socket which the </w:t>
      </w:r>
      <w:r w:rsidRPr="003B2076">
        <w:rPr>
          <w:b/>
          <w:spacing w:val="0"/>
        </w:rPr>
        <w:t>Manufacturer</w:t>
      </w:r>
      <w:r w:rsidRPr="003B2076">
        <w:rPr>
          <w:spacing w:val="0"/>
        </w:rPr>
        <w:t xml:space="preserve"> has made and tested prior to delivery to site.  </w:t>
      </w:r>
    </w:p>
    <w:p w14:paraId="461F28BE" w14:textId="60B8017D" w:rsidR="003F2E52" w:rsidRPr="003B2076" w:rsidRDefault="003F2E52" w:rsidP="003E605B">
      <w:pPr>
        <w:widowControl w:val="0"/>
        <w:autoSpaceDE w:val="0"/>
        <w:autoSpaceDN w:val="0"/>
        <w:adjustRightInd w:val="0"/>
        <w:rPr>
          <w:spacing w:val="0"/>
        </w:rPr>
      </w:pPr>
    </w:p>
    <w:p w14:paraId="70C463DD" w14:textId="480CE8AC" w:rsidR="003F2E52" w:rsidRPr="003B2076" w:rsidRDefault="003F2E52" w:rsidP="003F2E52">
      <w:pPr>
        <w:widowControl w:val="0"/>
        <w:autoSpaceDE w:val="0"/>
        <w:autoSpaceDN w:val="0"/>
        <w:adjustRightInd w:val="0"/>
        <w:rPr>
          <w:spacing w:val="0"/>
          <w:szCs w:val="22"/>
        </w:rPr>
      </w:pPr>
      <w:bookmarkStart w:id="84" w:name="_Hlk503191876"/>
      <w:r w:rsidRPr="003B2076">
        <w:rPr>
          <w:spacing w:val="0"/>
          <w:szCs w:val="22"/>
        </w:rPr>
        <w:t xml:space="preserve">The </w:t>
      </w:r>
      <w:r w:rsidRPr="003B2076">
        <w:rPr>
          <w:b/>
          <w:spacing w:val="0"/>
          <w:szCs w:val="22"/>
        </w:rPr>
        <w:t>Interface Protection</w:t>
      </w:r>
      <w:r w:rsidRPr="003B2076">
        <w:rPr>
          <w:spacing w:val="0"/>
          <w:szCs w:val="22"/>
        </w:rPr>
        <w:t xml:space="preserve"> of </w:t>
      </w:r>
      <w:r w:rsidR="007E53B5" w:rsidRPr="00A068B0">
        <w:rPr>
          <w:spacing w:val="0"/>
          <w:szCs w:val="22"/>
        </w:rPr>
        <w:t>s</w:t>
      </w:r>
      <w:r w:rsidRPr="00A068B0">
        <w:rPr>
          <w:spacing w:val="0"/>
          <w:szCs w:val="22"/>
        </w:rPr>
        <w:t>ynchronous</w:t>
      </w:r>
      <w:r w:rsidRPr="003B2076">
        <w:rPr>
          <w:b/>
          <w:spacing w:val="0"/>
          <w:szCs w:val="22"/>
        </w:rPr>
        <w:t xml:space="preserve"> Micro-generators </w:t>
      </w:r>
      <w:r w:rsidRPr="003B2076">
        <w:rPr>
          <w:spacing w:val="0"/>
          <w:szCs w:val="22"/>
        </w:rPr>
        <w:t xml:space="preserve">shall satisfy the requirements of </w:t>
      </w:r>
      <w:proofErr w:type="gramStart"/>
      <w:r w:rsidRPr="003B2076">
        <w:rPr>
          <w:spacing w:val="0"/>
          <w:szCs w:val="22"/>
        </w:rPr>
        <w:t>all of</w:t>
      </w:r>
      <w:proofErr w:type="gramEnd"/>
      <w:r w:rsidRPr="003B2076">
        <w:rPr>
          <w:spacing w:val="0"/>
          <w:szCs w:val="22"/>
        </w:rPr>
        <w:t xml:space="preserve"> the following standards. Where these standards have more than one part, the requirements of all such parts shall be satisfied, so far as they are applicable.</w:t>
      </w:r>
    </w:p>
    <w:p w14:paraId="39380A06" w14:textId="77777777" w:rsidR="003F2E52" w:rsidRPr="003B2076" w:rsidRDefault="003F2E52" w:rsidP="003F2E52">
      <w:pPr>
        <w:widowControl w:val="0"/>
        <w:autoSpaceDE w:val="0"/>
        <w:autoSpaceDN w:val="0"/>
        <w:adjustRightInd w:val="0"/>
        <w:rPr>
          <w:spacing w:val="0"/>
          <w:szCs w:val="22"/>
        </w:rPr>
      </w:pPr>
    </w:p>
    <w:p w14:paraId="35E56205"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61000 (Electromagnetic Standards)</w:t>
      </w:r>
    </w:p>
    <w:p w14:paraId="3BEE2B7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60255 (Electrical Relays)</w:t>
      </w:r>
    </w:p>
    <w:p w14:paraId="3B0733C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61810 (Electrical Elementary Relays)</w:t>
      </w:r>
    </w:p>
    <w:p w14:paraId="1E5B0DB3"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60947 (Low Voltage Switchgear and Control gear)</w:t>
      </w:r>
    </w:p>
    <w:p w14:paraId="262957C8" w14:textId="31C64803"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w:t>
      </w:r>
      <w:r w:rsidR="00A85508">
        <w:rPr>
          <w:rFonts w:ascii="Arial" w:hAnsi="Arial" w:cs="Arial"/>
        </w:rPr>
        <w:t>1869 (Instrument Transformers: Additional requirements for current transformers)</w:t>
      </w:r>
    </w:p>
    <w:bookmarkEnd w:id="84"/>
    <w:p w14:paraId="29318036" w14:textId="77777777" w:rsidR="00A85508" w:rsidRDefault="003E605B" w:rsidP="003E605B">
      <w:pPr>
        <w:pStyle w:val="CONFORMSTATEMENT"/>
        <w:rPr>
          <w:sz w:val="22"/>
        </w:rPr>
      </w:pPr>
      <w:r w:rsidRPr="00A068B0">
        <w:rPr>
          <w:sz w:val="22"/>
        </w:rPr>
        <w:t xml:space="preserve">Currently there are no harmonised functional standards that apply to the </w:t>
      </w:r>
      <w:r w:rsidR="00FE7F08" w:rsidRPr="003B2076">
        <w:rPr>
          <w:b/>
          <w:sz w:val="22"/>
        </w:rPr>
        <w:t>Micro-generator</w:t>
      </w:r>
      <w:r w:rsidRPr="00A068B0">
        <w:rPr>
          <w:sz w:val="22"/>
        </w:rPr>
        <w:t xml:space="preserve"> </w:t>
      </w:r>
      <w:r w:rsidRPr="00A068B0">
        <w:rPr>
          <w:b/>
          <w:sz w:val="22"/>
        </w:rPr>
        <w:t>Interface Protection</w:t>
      </w:r>
      <w:r w:rsidRPr="00A068B0">
        <w:rPr>
          <w:sz w:val="22"/>
        </w:rPr>
        <w:t xml:space="preserve">, therefore </w:t>
      </w:r>
      <w:proofErr w:type="gramStart"/>
      <w:r w:rsidRPr="00A068B0">
        <w:rPr>
          <w:sz w:val="22"/>
        </w:rPr>
        <w:t>in order to</w:t>
      </w:r>
      <w:proofErr w:type="gramEnd"/>
      <w:r w:rsidRPr="00A068B0">
        <w:rPr>
          <w:sz w:val="22"/>
        </w:rPr>
        <w:t xml:space="preserve"> achieve </w:t>
      </w:r>
      <w:r w:rsidRPr="00A068B0">
        <w:rPr>
          <w:b/>
          <w:sz w:val="22"/>
        </w:rPr>
        <w:t>Full</w:t>
      </w:r>
      <w:r w:rsidR="00E22770" w:rsidRPr="00A068B0">
        <w:rPr>
          <w:b/>
          <w:sz w:val="22"/>
        </w:rPr>
        <w:t>y</w:t>
      </w:r>
      <w:r w:rsidRPr="00A068B0">
        <w:rPr>
          <w:b/>
          <w:sz w:val="22"/>
        </w:rPr>
        <w:t xml:space="preserve"> Type Tested</w:t>
      </w:r>
      <w:r w:rsidRPr="00A068B0">
        <w:rPr>
          <w:sz w:val="22"/>
        </w:rPr>
        <w:t xml:space="preserve"> status the </w:t>
      </w:r>
      <w:r w:rsidRPr="00A068B0">
        <w:rPr>
          <w:b/>
          <w:sz w:val="22"/>
        </w:rPr>
        <w:t>Controller</w:t>
      </w:r>
      <w:r w:rsidRPr="00A068B0">
        <w:rPr>
          <w:sz w:val="22"/>
        </w:rPr>
        <w:t xml:space="preserve"> and any separate </w:t>
      </w:r>
      <w:r w:rsidRPr="00A068B0">
        <w:rPr>
          <w:b/>
          <w:sz w:val="22"/>
        </w:rPr>
        <w:t>Interface Protection</w:t>
      </w:r>
      <w:r w:rsidRPr="00A068B0">
        <w:rPr>
          <w:sz w:val="22"/>
        </w:rPr>
        <w:t xml:space="preserve"> unit will require their functionality to be </w:t>
      </w:r>
      <w:r w:rsidRPr="00A068B0">
        <w:rPr>
          <w:b/>
          <w:sz w:val="22"/>
        </w:rPr>
        <w:t>Type Tested</w:t>
      </w:r>
      <w:r w:rsidRPr="00A068B0">
        <w:rPr>
          <w:sz w:val="22"/>
        </w:rPr>
        <w:t xml:space="preserve"> as described in this Annex, and recorded in format similar to that shown </w:t>
      </w:r>
      <w:r w:rsidR="00A72BF0" w:rsidRPr="00A068B0">
        <w:rPr>
          <w:sz w:val="22"/>
        </w:rPr>
        <w:t xml:space="preserve">in the </w:t>
      </w:r>
      <w:r w:rsidR="00A72BF0" w:rsidRPr="00A068B0">
        <w:rPr>
          <w:b/>
          <w:sz w:val="22"/>
        </w:rPr>
        <w:t>Type Test Verification Report</w:t>
      </w:r>
      <w:r w:rsidR="00A72BF0" w:rsidRPr="00A068B0">
        <w:rPr>
          <w:sz w:val="22"/>
        </w:rPr>
        <w:t xml:space="preserve">, </w:t>
      </w:r>
      <w:r w:rsidRPr="00A068B0">
        <w:rPr>
          <w:sz w:val="22"/>
        </w:rPr>
        <w:t xml:space="preserve">Appendix </w:t>
      </w:r>
      <w:r w:rsidR="00B24665" w:rsidRPr="003B2076">
        <w:rPr>
          <w:sz w:val="22"/>
        </w:rPr>
        <w:t>3</w:t>
      </w:r>
      <w:r w:rsidRPr="003B2076">
        <w:rPr>
          <w:sz w:val="22"/>
        </w:rPr>
        <w:t xml:space="preserve"> Form C. </w:t>
      </w:r>
    </w:p>
    <w:p w14:paraId="26361573" w14:textId="6A5710EF" w:rsidR="003E605B" w:rsidRPr="003B2076" w:rsidRDefault="003E605B" w:rsidP="003E605B">
      <w:pPr>
        <w:pStyle w:val="CONFORMSTATEMENT"/>
        <w:rPr>
          <w:sz w:val="22"/>
        </w:rPr>
      </w:pPr>
      <w:r w:rsidRPr="003B2076">
        <w:rPr>
          <w:sz w:val="22"/>
        </w:rPr>
        <w:t xml:space="preserve">Where the </w:t>
      </w:r>
      <w:r w:rsidRPr="003B2076">
        <w:rPr>
          <w:b/>
          <w:sz w:val="22"/>
        </w:rPr>
        <w:t>Interface Protection</w:t>
      </w:r>
      <w:r w:rsidRPr="003B2076">
        <w:rPr>
          <w:sz w:val="22"/>
        </w:rPr>
        <w:t xml:space="preserve"> is physically integrated within the overall </w:t>
      </w:r>
      <w:r w:rsidR="00FE7F08" w:rsidRPr="003B2076">
        <w:rPr>
          <w:b/>
          <w:sz w:val="22"/>
        </w:rPr>
        <w:t>Micro-generator</w:t>
      </w:r>
      <w:r w:rsidRPr="003B2076">
        <w:rPr>
          <w:sz w:val="22"/>
        </w:rPr>
        <w:t xml:space="preserve"> control system, the functionality of the </w:t>
      </w:r>
      <w:r w:rsidRPr="003B2076">
        <w:rPr>
          <w:b/>
          <w:sz w:val="22"/>
        </w:rPr>
        <w:t>Interface Protection</w:t>
      </w:r>
      <w:r w:rsidRPr="003B2076">
        <w:rPr>
          <w:sz w:val="22"/>
        </w:rPr>
        <w:t xml:space="preserve"> unit should not be compromised by any failure of other elements of the control system (fail safe).</w:t>
      </w:r>
    </w:p>
    <w:p w14:paraId="03E19B0C" w14:textId="54A941DA" w:rsidR="003E605B" w:rsidRPr="00A068B0" w:rsidRDefault="003E605B" w:rsidP="003E605B">
      <w:pPr>
        <w:widowControl w:val="0"/>
        <w:autoSpaceDE w:val="0"/>
        <w:autoSpaceDN w:val="0"/>
        <w:adjustRightInd w:val="0"/>
        <w:rPr>
          <w:spacing w:val="0"/>
        </w:rPr>
      </w:pPr>
      <w:r w:rsidRPr="00A068B0">
        <w:rPr>
          <w:spacing w:val="0"/>
        </w:rPr>
        <w:t xml:space="preserve">This Annex applies to </w:t>
      </w:r>
      <w:r w:rsidR="00FE7F08" w:rsidRPr="003B2076">
        <w:rPr>
          <w:b/>
          <w:spacing w:val="0"/>
        </w:rPr>
        <w:t>Micro-generator</w:t>
      </w:r>
      <w:r w:rsidRPr="003B2076">
        <w:rPr>
          <w:b/>
          <w:spacing w:val="0"/>
        </w:rPr>
        <w:t>s</w:t>
      </w:r>
      <w:r w:rsidRPr="003B2076">
        <w:rPr>
          <w:spacing w:val="0"/>
        </w:rPr>
        <w:t xml:space="preserve"> </w:t>
      </w:r>
      <w:r w:rsidRPr="00A068B0">
        <w:rPr>
          <w:spacing w:val="0"/>
        </w:rPr>
        <w:t xml:space="preserve">either with or without load management or </w:t>
      </w:r>
      <w:r w:rsidR="00876A38" w:rsidRPr="00183741">
        <w:rPr>
          <w:b/>
          <w:spacing w:val="0"/>
        </w:rPr>
        <w:t>Electricity</w:t>
      </w:r>
      <w:r w:rsidR="00876A38" w:rsidRPr="00A068B0">
        <w:rPr>
          <w:spacing w:val="0"/>
        </w:rPr>
        <w:t xml:space="preserve"> </w:t>
      </w:r>
      <w:r w:rsidR="00876A38" w:rsidRPr="00183741">
        <w:rPr>
          <w:b/>
          <w:spacing w:val="0"/>
        </w:rPr>
        <w:t>Storage</w:t>
      </w:r>
      <w:r w:rsidR="00876A38" w:rsidRPr="00A068B0">
        <w:rPr>
          <w:spacing w:val="0"/>
        </w:rPr>
        <w:t xml:space="preserve"> </w:t>
      </w:r>
      <w:r w:rsidR="00876A38">
        <w:rPr>
          <w:spacing w:val="0"/>
        </w:rPr>
        <w:t>devices</w:t>
      </w:r>
      <w:r w:rsidR="00876A38" w:rsidRPr="00A068B0">
        <w:rPr>
          <w:spacing w:val="0"/>
        </w:rPr>
        <w:t xml:space="preserve"> </w:t>
      </w:r>
      <w:r w:rsidRPr="00A068B0">
        <w:rPr>
          <w:spacing w:val="0"/>
        </w:rPr>
        <w:t>connected</w:t>
      </w:r>
      <w:r w:rsidR="0079742E" w:rsidRPr="00A068B0">
        <w:rPr>
          <w:spacing w:val="0"/>
        </w:rPr>
        <w:t xml:space="preserve"> on the alternator side of the </w:t>
      </w:r>
      <w:r w:rsidR="0079742E" w:rsidRPr="00A068B0">
        <w:rPr>
          <w:b/>
          <w:spacing w:val="0"/>
        </w:rPr>
        <w:t>C</w:t>
      </w:r>
      <w:r w:rsidRPr="00A068B0">
        <w:rPr>
          <w:b/>
          <w:spacing w:val="0"/>
        </w:rPr>
        <w:t>ontroller</w:t>
      </w:r>
      <w:r w:rsidRPr="00A068B0">
        <w:rPr>
          <w:spacing w:val="0"/>
        </w:rPr>
        <w:t>.</w:t>
      </w:r>
    </w:p>
    <w:p w14:paraId="0E194D3E" w14:textId="504DCB01" w:rsidR="00DE3170" w:rsidRPr="00A068B0" w:rsidRDefault="00DE3170" w:rsidP="003E605B">
      <w:pPr>
        <w:widowControl w:val="0"/>
        <w:autoSpaceDE w:val="0"/>
        <w:autoSpaceDN w:val="0"/>
        <w:adjustRightInd w:val="0"/>
        <w:rPr>
          <w:spacing w:val="0"/>
        </w:rPr>
      </w:pPr>
    </w:p>
    <w:p w14:paraId="542B223C"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Wherever possible the type testing of a </w:t>
      </w:r>
      <w:r w:rsidRPr="003B2076">
        <w:rPr>
          <w:b/>
          <w:spacing w:val="0"/>
          <w:szCs w:val="22"/>
        </w:rPr>
        <w:t>Micro-generator</w:t>
      </w:r>
      <w:r w:rsidRPr="003B2076">
        <w:rPr>
          <w:spacing w:val="0"/>
          <w:szCs w:val="22"/>
        </w:rPr>
        <w:t xml:space="preserve"> utilising a </w:t>
      </w:r>
      <w:proofErr w:type="gramStart"/>
      <w:r w:rsidRPr="003B2076">
        <w:rPr>
          <w:spacing w:val="0"/>
          <w:szCs w:val="22"/>
        </w:rPr>
        <w:t>particular type of prime</w:t>
      </w:r>
      <w:proofErr w:type="gramEnd"/>
      <w:r w:rsidRPr="003B2076">
        <w:rPr>
          <w:spacing w:val="0"/>
          <w:szCs w:val="22"/>
        </w:rPr>
        <w:t xml:space="preserve"> mover should be proved under normal conditions of operation for that prime mover (unless otherwise noted).</w:t>
      </w:r>
    </w:p>
    <w:p w14:paraId="15CD3DA1" w14:textId="77777777" w:rsidR="00DE3170" w:rsidRPr="00A068B0" w:rsidRDefault="00DE3170" w:rsidP="00DE3170">
      <w:pPr>
        <w:widowControl w:val="0"/>
        <w:autoSpaceDE w:val="0"/>
        <w:autoSpaceDN w:val="0"/>
        <w:adjustRightInd w:val="0"/>
        <w:rPr>
          <w:spacing w:val="0"/>
        </w:rPr>
      </w:pPr>
    </w:p>
    <w:p w14:paraId="7DC1F731"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can also be used for asynchronous </w:t>
      </w:r>
      <w:r w:rsidRPr="003B2076">
        <w:rPr>
          <w:b/>
          <w:spacing w:val="0"/>
          <w:szCs w:val="22"/>
        </w:rPr>
        <w:t>Micro-generators</w:t>
      </w:r>
      <w:r w:rsidRPr="003B2076">
        <w:rPr>
          <w:spacing w:val="0"/>
          <w:szCs w:val="22"/>
        </w:rPr>
        <w:t xml:space="preserve"> that are not connected to the </w:t>
      </w:r>
      <w:r w:rsidRPr="003B2076">
        <w:rPr>
          <w:b/>
          <w:spacing w:val="0"/>
          <w:szCs w:val="22"/>
        </w:rPr>
        <w:t>Distribution Network</w:t>
      </w:r>
      <w:r w:rsidRPr="003B2076">
        <w:rPr>
          <w:spacing w:val="0"/>
          <w:szCs w:val="22"/>
        </w:rPr>
        <w:t xml:space="preserve"> via an </w:t>
      </w:r>
      <w:r w:rsidRPr="003B2076">
        <w:rPr>
          <w:b/>
          <w:spacing w:val="0"/>
          <w:szCs w:val="22"/>
        </w:rPr>
        <w:t>Inverter</w:t>
      </w:r>
      <w:r w:rsidRPr="003B2076">
        <w:rPr>
          <w:spacing w:val="0"/>
          <w:szCs w:val="22"/>
        </w:rPr>
        <w:t xml:space="preserve"> as appropriate.</w:t>
      </w:r>
    </w:p>
    <w:p w14:paraId="15350B5D" w14:textId="77777777" w:rsidR="00DE3170" w:rsidRPr="003B2076" w:rsidRDefault="00DE3170" w:rsidP="00DE3170">
      <w:pPr>
        <w:widowControl w:val="0"/>
        <w:autoSpaceDE w:val="0"/>
        <w:autoSpaceDN w:val="0"/>
        <w:adjustRightInd w:val="0"/>
        <w:ind w:right="52"/>
        <w:rPr>
          <w:spacing w:val="0"/>
          <w:szCs w:val="22"/>
        </w:rPr>
      </w:pPr>
    </w:p>
    <w:p w14:paraId="2F01AC4D" w14:textId="1CB38CB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also applies to any </w:t>
      </w:r>
      <w:r w:rsidR="007E53B5" w:rsidRPr="00A068B0">
        <w:rPr>
          <w:spacing w:val="0"/>
          <w:szCs w:val="22"/>
        </w:rPr>
        <w:t>s</w:t>
      </w:r>
      <w:r w:rsidRPr="00A068B0">
        <w:rPr>
          <w:spacing w:val="0"/>
          <w:szCs w:val="22"/>
        </w:rPr>
        <w:t>ynchronous</w:t>
      </w:r>
      <w:r w:rsidRPr="003B2076">
        <w:rPr>
          <w:b/>
          <w:spacing w:val="0"/>
          <w:szCs w:val="22"/>
        </w:rPr>
        <w:t xml:space="preserve"> Micro-generators</w:t>
      </w:r>
      <w:r w:rsidRPr="003B2076">
        <w:rPr>
          <w:spacing w:val="0"/>
          <w:szCs w:val="22"/>
        </w:rPr>
        <w:t xml:space="preserve"> that are powered by stored energy (</w:t>
      </w:r>
      <w:r w:rsidR="00410A30">
        <w:rPr>
          <w:spacing w:val="0"/>
          <w:szCs w:val="22"/>
        </w:rPr>
        <w:t>eg</w:t>
      </w:r>
      <w:r w:rsidRPr="003B2076">
        <w:rPr>
          <w:spacing w:val="0"/>
          <w:szCs w:val="22"/>
        </w:rPr>
        <w:t xml:space="preserve"> compressed air), but the requirement to demonstrate the </w:t>
      </w:r>
      <w:r w:rsidRPr="00A068B0">
        <w:rPr>
          <w:b/>
          <w:spacing w:val="0"/>
          <w:szCs w:val="22"/>
        </w:rPr>
        <w:t>LFSM-O</w:t>
      </w:r>
      <w:r w:rsidRPr="003B2076">
        <w:rPr>
          <w:spacing w:val="0"/>
          <w:szCs w:val="22"/>
        </w:rPr>
        <w:t xml:space="preserve"> will not be required.</w:t>
      </w:r>
    </w:p>
    <w:p w14:paraId="5371D501" w14:textId="77777777" w:rsidR="00DE3170" w:rsidRPr="00A068B0" w:rsidRDefault="00DE3170" w:rsidP="003E605B">
      <w:pPr>
        <w:widowControl w:val="0"/>
        <w:autoSpaceDE w:val="0"/>
        <w:autoSpaceDN w:val="0"/>
        <w:adjustRightInd w:val="0"/>
        <w:rPr>
          <w:spacing w:val="0"/>
        </w:rPr>
      </w:pPr>
    </w:p>
    <w:p w14:paraId="72707868" w14:textId="40009192" w:rsidR="00516465" w:rsidRPr="003B2076" w:rsidRDefault="003E605B" w:rsidP="003B7C17">
      <w:pPr>
        <w:pStyle w:val="ANNEX-heading2"/>
      </w:pPr>
      <w:r w:rsidRPr="003B2076">
        <w:lastRenderedPageBreak/>
        <w:t>Type Verification Functional Testing of the Interface Protection</w:t>
      </w:r>
    </w:p>
    <w:p w14:paraId="3D64E938" w14:textId="77777777" w:rsidR="003E605B" w:rsidRPr="00A068B0" w:rsidRDefault="003E605B" w:rsidP="003E605B">
      <w:pPr>
        <w:widowControl w:val="0"/>
        <w:autoSpaceDE w:val="0"/>
        <w:autoSpaceDN w:val="0"/>
        <w:adjustRightInd w:val="0"/>
        <w:ind w:right="53"/>
        <w:rPr>
          <w:spacing w:val="0"/>
          <w:sz w:val="20"/>
        </w:rPr>
      </w:pPr>
    </w:p>
    <w:p w14:paraId="56895D2A" w14:textId="5193C1D6" w:rsidR="003E605B" w:rsidRPr="00A068B0" w:rsidRDefault="003E605B" w:rsidP="003E605B">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p>
    <w:p w14:paraId="0B1B5C7C" w14:textId="77777777" w:rsidR="003E605B" w:rsidRPr="00A068B0" w:rsidRDefault="003E605B" w:rsidP="003E605B">
      <w:pPr>
        <w:widowControl w:val="0"/>
        <w:autoSpaceDE w:val="0"/>
        <w:autoSpaceDN w:val="0"/>
        <w:adjustRightInd w:val="0"/>
        <w:rPr>
          <w:spacing w:val="0"/>
        </w:rPr>
      </w:pPr>
    </w:p>
    <w:p w14:paraId="6EC7F211" w14:textId="6F218EE6" w:rsidR="003E605B" w:rsidRPr="00A068B0" w:rsidRDefault="003E605B" w:rsidP="003E605B">
      <w:pPr>
        <w:widowControl w:val="0"/>
        <w:autoSpaceDE w:val="0"/>
        <w:autoSpaceDN w:val="0"/>
        <w:adjustRightInd w:val="0"/>
        <w:rPr>
          <w:spacing w:val="0"/>
        </w:rPr>
      </w:pPr>
      <w:r w:rsidRPr="00A068B0">
        <w:rPr>
          <w:spacing w:val="0"/>
        </w:rPr>
        <w:t xml:space="preserve">The type testing can be done by the </w:t>
      </w:r>
      <w:r w:rsidRPr="00A068B0">
        <w:rPr>
          <w:b/>
          <w:spacing w:val="0"/>
        </w:rPr>
        <w:t>Manufacturer</w:t>
      </w:r>
      <w:r w:rsidR="00FE7F08" w:rsidRPr="00A068B0">
        <w:rPr>
          <w:spacing w:val="0"/>
        </w:rPr>
        <w:t xml:space="preserve"> of an individual component, </w:t>
      </w:r>
      <w:r w:rsidRPr="00A068B0">
        <w:rPr>
          <w:spacing w:val="0"/>
        </w:rPr>
        <w:t>by an external test house or by the supplier of the complete system, or any combination of them as appropriate.</w:t>
      </w:r>
    </w:p>
    <w:p w14:paraId="26EBACA3" w14:textId="77777777" w:rsidR="003E605B" w:rsidRPr="003B2076" w:rsidRDefault="003E605B" w:rsidP="003E605B">
      <w:pPr>
        <w:widowControl w:val="0"/>
        <w:autoSpaceDE w:val="0"/>
        <w:autoSpaceDN w:val="0"/>
        <w:adjustRightInd w:val="0"/>
        <w:rPr>
          <w:spacing w:val="0"/>
        </w:rPr>
      </w:pPr>
    </w:p>
    <w:p w14:paraId="079E6B5E" w14:textId="6AA7155E" w:rsidR="003E605B" w:rsidRPr="00A068B0" w:rsidRDefault="003E605B" w:rsidP="003E605B">
      <w:pPr>
        <w:widowControl w:val="0"/>
        <w:autoSpaceDE w:val="0"/>
        <w:autoSpaceDN w:val="0"/>
        <w:adjustRightInd w:val="0"/>
        <w:rPr>
          <w:spacing w:val="0"/>
        </w:rPr>
      </w:pPr>
      <w:r w:rsidRPr="003B2076">
        <w:rPr>
          <w:spacing w:val="0"/>
        </w:rPr>
        <w:t>The type testing</w:t>
      </w:r>
      <w:r w:rsidRPr="00A068B0">
        <w:rPr>
          <w:spacing w:val="0"/>
        </w:rPr>
        <w:t xml:space="preserve"> will verify that the operation of the </w:t>
      </w:r>
      <w:r w:rsidRPr="003B2076">
        <w:rPr>
          <w:b/>
          <w:vanish/>
          <w:spacing w:val="0"/>
        </w:rPr>
        <w:t>Micro-generator</w:t>
      </w:r>
      <w:r w:rsidRPr="00A068B0">
        <w:rPr>
          <w:spacing w:val="0"/>
        </w:rPr>
        <w:t xml:space="preserve"> </w:t>
      </w:r>
      <w:r w:rsidRPr="00A068B0">
        <w:rPr>
          <w:b/>
          <w:spacing w:val="0"/>
        </w:rPr>
        <w:t>Interface Protection</w:t>
      </w:r>
      <w:r w:rsidRPr="00A068B0">
        <w:rPr>
          <w:spacing w:val="0"/>
        </w:rPr>
        <w:t xml:space="preserve"> shall result:</w:t>
      </w:r>
    </w:p>
    <w:p w14:paraId="6389ABEB" w14:textId="26335351" w:rsidR="003E605B" w:rsidRPr="00A068B0" w:rsidRDefault="003E605B" w:rsidP="003E605B">
      <w:pPr>
        <w:pStyle w:val="ListParagraph"/>
        <w:widowControl w:val="0"/>
        <w:numPr>
          <w:ilvl w:val="0"/>
          <w:numId w:val="34"/>
        </w:numPr>
        <w:autoSpaceDE w:val="0"/>
        <w:autoSpaceDN w:val="0"/>
        <w:adjustRightInd w:val="0"/>
        <w:spacing w:before="240" w:line="240" w:lineRule="auto"/>
        <w:ind w:left="709" w:hanging="425"/>
        <w:jc w:val="both"/>
        <w:rPr>
          <w:rFonts w:ascii="Arial" w:hAnsi="Arial" w:cs="Arial"/>
        </w:rPr>
      </w:pPr>
      <w:r w:rsidRPr="00A068B0">
        <w:rPr>
          <w:rFonts w:ascii="Arial" w:hAnsi="Arial" w:cs="Arial"/>
        </w:rPr>
        <w:t xml:space="preserve">in the safe disconnection of the </w:t>
      </w:r>
      <w:r w:rsidR="00F6538A">
        <w:rPr>
          <w:rFonts w:ascii="Arial" w:hAnsi="Arial" w:cs="Arial"/>
          <w:b/>
        </w:rPr>
        <w:t>Micro-generator</w:t>
      </w:r>
      <w:r w:rsidRPr="00A068B0">
        <w:rPr>
          <w:rFonts w:ascii="Arial" w:hAnsi="Arial" w:cs="Arial"/>
        </w:rPr>
        <w:t xml:space="preserve"> from the </w:t>
      </w:r>
      <w:r w:rsidRPr="00A068B0">
        <w:rPr>
          <w:rFonts w:ascii="Arial" w:hAnsi="Arial" w:cs="Arial"/>
          <w:b/>
        </w:rPr>
        <w:t>DNO’s Distribution Network</w:t>
      </w:r>
      <w:r w:rsidRPr="00A068B0">
        <w:rPr>
          <w:rFonts w:ascii="Arial" w:hAnsi="Arial" w:cs="Arial"/>
        </w:rPr>
        <w:t xml:space="preserve"> </w:t>
      </w:r>
      <w:proofErr w:type="gramStart"/>
      <w:r w:rsidRPr="00A068B0">
        <w:rPr>
          <w:rFonts w:ascii="Arial" w:hAnsi="Arial" w:cs="Arial"/>
        </w:rPr>
        <w:t>in the event that</w:t>
      </w:r>
      <w:proofErr w:type="gramEnd"/>
      <w:r w:rsidRPr="00A068B0">
        <w:rPr>
          <w:rFonts w:ascii="Arial" w:hAnsi="Arial" w:cs="Arial"/>
        </w:rPr>
        <w:t xml:space="preserve"> the protec</w:t>
      </w:r>
      <w:r w:rsidR="001E7EC4" w:rsidRPr="00A068B0">
        <w:rPr>
          <w:rFonts w:ascii="Arial" w:hAnsi="Arial" w:cs="Arial"/>
        </w:rPr>
        <w:t>tion settings specified in T</w:t>
      </w:r>
      <w:r w:rsidRPr="00A068B0">
        <w:rPr>
          <w:rFonts w:ascii="Arial" w:hAnsi="Arial" w:cs="Arial"/>
        </w:rPr>
        <w:t>able 2 are exceeded; and</w:t>
      </w:r>
    </w:p>
    <w:p w14:paraId="33954E1C" w14:textId="77777777" w:rsidR="003E605B" w:rsidRPr="00A068B0" w:rsidRDefault="003E605B" w:rsidP="003E605B">
      <w:pPr>
        <w:pStyle w:val="ListParagraph"/>
        <w:widowControl w:val="0"/>
        <w:autoSpaceDE w:val="0"/>
        <w:autoSpaceDN w:val="0"/>
        <w:adjustRightInd w:val="0"/>
        <w:spacing w:before="240" w:line="240" w:lineRule="auto"/>
        <w:ind w:left="643"/>
        <w:jc w:val="both"/>
        <w:rPr>
          <w:rFonts w:ascii="Arial" w:hAnsi="Arial" w:cs="Arial"/>
        </w:rPr>
      </w:pPr>
    </w:p>
    <w:p w14:paraId="01E245B1" w14:textId="1A0FFF07" w:rsidR="003E605B" w:rsidRPr="00A068B0" w:rsidRDefault="003E605B" w:rsidP="003E605B">
      <w:pPr>
        <w:pStyle w:val="ListParagraph"/>
        <w:widowControl w:val="0"/>
        <w:numPr>
          <w:ilvl w:val="0"/>
          <w:numId w:val="34"/>
        </w:numPr>
        <w:autoSpaceDE w:val="0"/>
        <w:autoSpaceDN w:val="0"/>
        <w:adjustRightInd w:val="0"/>
        <w:spacing w:before="240" w:line="240" w:lineRule="auto"/>
        <w:ind w:left="643"/>
        <w:jc w:val="both"/>
        <w:rPr>
          <w:rFonts w:ascii="Arial" w:hAnsi="Arial" w:cs="Arial"/>
        </w:rPr>
      </w:pPr>
      <w:r w:rsidRPr="00A068B0">
        <w:rPr>
          <w:rFonts w:ascii="Arial" w:hAnsi="Arial" w:cs="Arial"/>
        </w:rPr>
        <w:t xml:space="preserve">in the </w:t>
      </w:r>
      <w:r w:rsidR="00F6538A">
        <w:rPr>
          <w:rFonts w:ascii="Arial" w:hAnsi="Arial" w:cs="Arial"/>
          <w:b/>
        </w:rPr>
        <w:t>Micro-generator</w:t>
      </w:r>
      <w:r w:rsidRPr="00A068B0">
        <w:rPr>
          <w:rFonts w:ascii="Arial" w:hAnsi="Arial" w:cs="Arial"/>
        </w:rPr>
        <w:t xml:space="preserve"> remaining connected to the </w:t>
      </w:r>
      <w:r w:rsidRPr="00A068B0">
        <w:rPr>
          <w:rFonts w:ascii="Arial" w:hAnsi="Arial" w:cs="Arial"/>
          <w:b/>
        </w:rPr>
        <w:t>DNO’s Distribution Network</w:t>
      </w:r>
      <w:r w:rsidRPr="00A068B0">
        <w:rPr>
          <w:rFonts w:ascii="Arial" w:hAnsi="Arial" w:cs="Arial"/>
        </w:rPr>
        <w:t xml:space="preserve"> while </w:t>
      </w:r>
      <w:r w:rsidRPr="00A068B0">
        <w:rPr>
          <w:rFonts w:ascii="Arial" w:hAnsi="Arial" w:cs="Arial"/>
          <w:b/>
          <w:lang w:val="en-US"/>
        </w:rPr>
        <w:t>Distribution</w:t>
      </w:r>
      <w:r w:rsidRPr="00A068B0">
        <w:rPr>
          <w:rFonts w:ascii="Arial" w:hAnsi="Arial" w:cs="Arial"/>
          <w:b/>
        </w:rPr>
        <w:t xml:space="preserve"> Network</w:t>
      </w:r>
      <w:r w:rsidRPr="00A068B0">
        <w:rPr>
          <w:rFonts w:ascii="Arial" w:hAnsi="Arial" w:cs="Arial"/>
        </w:rPr>
        <w:t xml:space="preserve"> conditions are:</w:t>
      </w:r>
    </w:p>
    <w:p w14:paraId="60984FA5" w14:textId="2F942D5E" w:rsidR="003E605B" w:rsidRPr="00A068B0" w:rsidRDefault="003E605B" w:rsidP="00A068B0">
      <w:pPr>
        <w:pStyle w:val="ListParagraph"/>
        <w:widowControl w:val="0"/>
        <w:numPr>
          <w:ilvl w:val="1"/>
          <w:numId w:val="43"/>
        </w:numPr>
        <w:autoSpaceDE w:val="0"/>
        <w:autoSpaceDN w:val="0"/>
        <w:adjustRightInd w:val="0"/>
        <w:spacing w:after="0" w:line="240" w:lineRule="auto"/>
        <w:jc w:val="both"/>
        <w:rPr>
          <w:rFonts w:ascii="Arial" w:hAnsi="Arial" w:cs="Arial"/>
        </w:rPr>
      </w:pPr>
      <w:r w:rsidRPr="00A068B0">
        <w:rPr>
          <w:rFonts w:ascii="Arial" w:hAnsi="Arial" w:cs="Arial"/>
        </w:rPr>
        <w:t>within the envelope specified by the settings plus and minus the tolerances specified for equi</w:t>
      </w:r>
      <w:r w:rsidR="00B24665" w:rsidRPr="00A068B0">
        <w:rPr>
          <w:rFonts w:ascii="Arial" w:hAnsi="Arial" w:cs="Arial"/>
        </w:rPr>
        <w:t>pment operation in T</w:t>
      </w:r>
      <w:r w:rsidRPr="00A068B0">
        <w:rPr>
          <w:rFonts w:ascii="Arial" w:hAnsi="Arial" w:cs="Arial"/>
        </w:rPr>
        <w:t xml:space="preserve">able 2; and </w:t>
      </w:r>
    </w:p>
    <w:p w14:paraId="4E345D8F" w14:textId="76150192" w:rsidR="003E605B" w:rsidRDefault="003E605B" w:rsidP="00A068B0">
      <w:pPr>
        <w:pStyle w:val="ListParagraph"/>
        <w:widowControl w:val="0"/>
        <w:numPr>
          <w:ilvl w:val="1"/>
          <w:numId w:val="43"/>
        </w:numPr>
        <w:autoSpaceDE w:val="0"/>
        <w:autoSpaceDN w:val="0"/>
        <w:adjustRightInd w:val="0"/>
        <w:spacing w:after="0" w:line="240" w:lineRule="auto"/>
        <w:ind w:right="53"/>
        <w:jc w:val="both"/>
        <w:rPr>
          <w:rFonts w:ascii="Arial" w:hAnsi="Arial" w:cs="Arial"/>
        </w:rPr>
      </w:pPr>
      <w:r w:rsidRPr="00A068B0">
        <w:rPr>
          <w:rFonts w:ascii="Arial" w:hAnsi="Arial" w:cs="Arial"/>
        </w:rPr>
        <w:t>within the t</w:t>
      </w:r>
      <w:r w:rsidRPr="003B2076">
        <w:rPr>
          <w:rFonts w:ascii="Arial" w:hAnsi="Arial" w:cs="Arial"/>
        </w:rPr>
        <w:t>ime</w:t>
      </w:r>
      <w:r w:rsidR="00B24665" w:rsidRPr="00A068B0">
        <w:rPr>
          <w:rFonts w:ascii="Arial" w:hAnsi="Arial" w:cs="Arial"/>
        </w:rPr>
        <w:t xml:space="preserve"> delay settings specified in T</w:t>
      </w:r>
      <w:r w:rsidRPr="00A068B0">
        <w:rPr>
          <w:rFonts w:ascii="Arial" w:hAnsi="Arial" w:cs="Arial"/>
        </w:rPr>
        <w:t>able 2.</w:t>
      </w:r>
    </w:p>
    <w:p w14:paraId="1EEA30FB" w14:textId="0581D350" w:rsidR="00A85508" w:rsidRDefault="00A85508" w:rsidP="00DE0CB0">
      <w:pPr>
        <w:widowControl w:val="0"/>
        <w:autoSpaceDE w:val="0"/>
        <w:autoSpaceDN w:val="0"/>
        <w:adjustRightInd w:val="0"/>
        <w:ind w:right="53"/>
      </w:pPr>
    </w:p>
    <w:p w14:paraId="26A07380" w14:textId="0657AE6F" w:rsidR="00C841D0" w:rsidRPr="00AE30ED" w:rsidRDefault="00C841D0" w:rsidP="00A068B0">
      <w:pPr>
        <w:pStyle w:val="ANNEX-heading3"/>
        <w:numPr>
          <w:ilvl w:val="3"/>
          <w:numId w:val="12"/>
        </w:numPr>
      </w:pPr>
      <w:r w:rsidRPr="009A1D22">
        <w:t>Disconnection times</w:t>
      </w:r>
    </w:p>
    <w:p w14:paraId="6A2EA3C2" w14:textId="35E560A7" w:rsidR="00C841D0" w:rsidRPr="00A068B0" w:rsidRDefault="00C841D0" w:rsidP="00C841D0">
      <w:pPr>
        <w:rPr>
          <w:spacing w:val="0"/>
        </w:rPr>
      </w:pPr>
      <w:bookmarkStart w:id="85" w:name="_Hlk503243890"/>
      <w:r w:rsidRPr="00A068B0">
        <w:rPr>
          <w:spacing w:val="0"/>
        </w:rPr>
        <w:t>The minimum trip time delay settings, for over / under voltage, over / under frequency and loss of mains tests below, are presented in Table 2.</w:t>
      </w:r>
    </w:p>
    <w:p w14:paraId="1A4D4B2E" w14:textId="77777777" w:rsidR="00C841D0" w:rsidRPr="00A068B0" w:rsidRDefault="00C841D0" w:rsidP="00C841D0">
      <w:pPr>
        <w:rPr>
          <w:spacing w:val="0"/>
        </w:rPr>
      </w:pPr>
    </w:p>
    <w:p w14:paraId="2249E74C" w14:textId="77777777" w:rsidR="00C841D0" w:rsidRPr="00A068B0" w:rsidRDefault="00C841D0" w:rsidP="00C841D0">
      <w:pPr>
        <w:rPr>
          <w:spacing w:val="0"/>
        </w:rPr>
      </w:pPr>
      <w:r w:rsidRPr="00A068B0">
        <w:rPr>
          <w:spacing w:val="0"/>
        </w:rPr>
        <w:t>For over / under voltage, over / under frequency and loss of mains tests, reconnection shall be checked as detailed below.</w:t>
      </w:r>
    </w:p>
    <w:p w14:paraId="083B224F" w14:textId="77777777" w:rsidR="00C841D0" w:rsidRPr="00A068B0" w:rsidRDefault="00C841D0" w:rsidP="00C841D0">
      <w:pPr>
        <w:rPr>
          <w:spacing w:val="0"/>
        </w:rPr>
      </w:pPr>
    </w:p>
    <w:p w14:paraId="1DCE5E4F" w14:textId="48CE5E85" w:rsidR="00C841D0" w:rsidRPr="009A1D22" w:rsidRDefault="00C841D0" w:rsidP="00A068B0">
      <w:r w:rsidRPr="00A068B0">
        <w:rPr>
          <w:spacing w:val="0"/>
        </w:rPr>
        <w:t xml:space="preserve">In some systems it may be safer and more convenient to test the trip delay time and the disconnection time separately. This will allow the trip delay time to be measured in a test environment (in a similar way as for a protection relay). The disconnection time can be measured in the </w:t>
      </w:r>
      <w:r w:rsidRPr="00A068B0">
        <w:rPr>
          <w:b/>
          <w:spacing w:val="0"/>
        </w:rPr>
        <w:t>Mi</w:t>
      </w:r>
      <w:r w:rsidR="004D2414">
        <w:rPr>
          <w:b/>
          <w:spacing w:val="0"/>
        </w:rPr>
        <w:t>c</w:t>
      </w:r>
      <w:r w:rsidRPr="00A068B0">
        <w:rPr>
          <w:b/>
          <w:spacing w:val="0"/>
        </w:rPr>
        <w:t>ro-generator</w:t>
      </w:r>
      <w:r w:rsidRPr="00A068B0">
        <w:rPr>
          <w:spacing w:val="0"/>
        </w:rPr>
        <w:t xml:space="preserve"> normal operation, allowing accurate measurement with correct inertia and prime mover characteristics. This is permitted providing the total disconnection time does not exceed the value specified in Table 2. When measuring the disconnection time where the </w:t>
      </w:r>
      <w:r w:rsidRPr="00A068B0">
        <w:rPr>
          <w:b/>
          <w:spacing w:val="0"/>
        </w:rPr>
        <w:t>Interface Protection</w:t>
      </w:r>
      <w:r w:rsidRPr="00A068B0">
        <w:rPr>
          <w:spacing w:val="0"/>
        </w:rPr>
        <w:t xml:space="preserve"> is included in the </w:t>
      </w:r>
      <w:r w:rsidRPr="00A068B0">
        <w:rPr>
          <w:b/>
          <w:spacing w:val="0"/>
        </w:rPr>
        <w:t>Controller</w:t>
      </w:r>
      <w:r w:rsidRPr="00A068B0">
        <w:rPr>
          <w:spacing w:val="0"/>
        </w:rPr>
        <w:t>, 5 s disconnections should be initiated, and the average time recorded.</w:t>
      </w:r>
    </w:p>
    <w:bookmarkEnd w:id="85"/>
    <w:p w14:paraId="012F30E4" w14:textId="77777777" w:rsidR="00C841D0" w:rsidRPr="00AE30ED" w:rsidRDefault="00C841D0" w:rsidP="00A068B0">
      <w:pPr>
        <w:widowControl w:val="0"/>
        <w:autoSpaceDE w:val="0"/>
        <w:autoSpaceDN w:val="0"/>
        <w:adjustRightInd w:val="0"/>
        <w:ind w:right="53"/>
      </w:pPr>
    </w:p>
    <w:p w14:paraId="0369FEF8" w14:textId="09E64DC5" w:rsidR="003E605B" w:rsidRPr="003B2076" w:rsidRDefault="00516465" w:rsidP="003B7C17">
      <w:pPr>
        <w:pStyle w:val="ANNEX-heading3"/>
      </w:pPr>
      <w:r w:rsidRPr="003B2076">
        <w:t>A.2.2.</w:t>
      </w:r>
      <w:r w:rsidR="008070FC" w:rsidRPr="003B2076">
        <w:t>2</w:t>
      </w:r>
      <w:r w:rsidRPr="003B2076">
        <w:t xml:space="preserve"> </w:t>
      </w:r>
      <w:r w:rsidRPr="003B2076">
        <w:tab/>
        <w:t>O</w:t>
      </w:r>
      <w:r w:rsidR="003E605B" w:rsidRPr="003B2076">
        <w:t>ver / Under Voltage</w:t>
      </w:r>
    </w:p>
    <w:p w14:paraId="66F8C9C2" w14:textId="77777777" w:rsidR="003E605B" w:rsidRPr="00A068B0" w:rsidRDefault="003E605B" w:rsidP="003E605B">
      <w:pPr>
        <w:rPr>
          <w:bCs/>
          <w:spacing w:val="0"/>
          <w:sz w:val="20"/>
        </w:rPr>
      </w:pPr>
      <w:bookmarkStart w:id="86" w:name="_Hlk503244791"/>
    </w:p>
    <w:p w14:paraId="14671795" w14:textId="2714E097" w:rsidR="003E605B" w:rsidRPr="00A068B0" w:rsidRDefault="003E605B" w:rsidP="003E605B">
      <w:pPr>
        <w:rPr>
          <w:bCs/>
          <w:spacing w:val="0"/>
        </w:rPr>
      </w:pPr>
      <w:r w:rsidRPr="00A068B0">
        <w:rPr>
          <w:bCs/>
          <w:spacing w:val="0"/>
        </w:rPr>
        <w:t>In addition to the EN 50438 over / under voltage tests the tests in this paragraph shall be undertaken.</w:t>
      </w:r>
    </w:p>
    <w:p w14:paraId="64DBF2E0" w14:textId="77777777" w:rsidR="003E605B" w:rsidRPr="00A068B0" w:rsidRDefault="003E605B" w:rsidP="003E605B">
      <w:pPr>
        <w:widowControl w:val="0"/>
        <w:autoSpaceDE w:val="0"/>
        <w:autoSpaceDN w:val="0"/>
        <w:adjustRightInd w:val="0"/>
        <w:rPr>
          <w:spacing w:val="0"/>
        </w:rPr>
      </w:pPr>
    </w:p>
    <w:p w14:paraId="52007E67" w14:textId="7B5A3C4F" w:rsidR="003E605B" w:rsidRPr="00A068B0" w:rsidRDefault="003E605B" w:rsidP="003E605B">
      <w:pPr>
        <w:widowControl w:val="0"/>
        <w:autoSpaceDE w:val="0"/>
        <w:autoSpaceDN w:val="0"/>
        <w:adjustRightInd w:val="0"/>
        <w:rPr>
          <w:spacing w:val="0"/>
        </w:rPr>
      </w:pPr>
      <w:r w:rsidRPr="00A068B0">
        <w:rPr>
          <w:spacing w:val="0"/>
        </w:rPr>
        <w:t xml:space="preserve">The </w:t>
      </w:r>
      <w:r w:rsidR="00C3060A" w:rsidRPr="00A068B0">
        <w:rPr>
          <w:b/>
          <w:spacing w:val="0"/>
        </w:rPr>
        <w:t>Interface Protection</w:t>
      </w:r>
      <w:r w:rsidR="00640267">
        <w:rPr>
          <w:spacing w:val="0"/>
        </w:rPr>
        <w:t xml:space="preserve"> </w:t>
      </w:r>
      <w:r w:rsidRPr="00A068B0">
        <w:rPr>
          <w:spacing w:val="0"/>
        </w:rPr>
        <w:t xml:space="preserve">shall be tested by operating the </w:t>
      </w:r>
      <w:r w:rsidRPr="00A068B0">
        <w:rPr>
          <w:b/>
          <w:spacing w:val="0"/>
        </w:rPr>
        <w:t>Controller</w:t>
      </w:r>
      <w:r w:rsidRPr="00A068B0">
        <w:rPr>
          <w:spacing w:val="0"/>
        </w:rPr>
        <w:t xml:space="preserve"> in parallel with a variable AC test supply,</w:t>
      </w:r>
      <w:r w:rsidR="008C3275">
        <w:rPr>
          <w:spacing w:val="0"/>
        </w:rPr>
        <w:t xml:space="preserve"> as an example </w:t>
      </w:r>
      <w:r w:rsidRPr="00A068B0">
        <w:rPr>
          <w:spacing w:val="0"/>
        </w:rPr>
        <w:t xml:space="preserve">see </w:t>
      </w:r>
      <w:r w:rsidR="00FE7F08" w:rsidRPr="00A068B0">
        <w:rPr>
          <w:spacing w:val="0"/>
        </w:rPr>
        <w:t>F</w:t>
      </w:r>
      <w:r w:rsidRPr="00A068B0">
        <w:rPr>
          <w:spacing w:val="0"/>
        </w:rPr>
        <w:t xml:space="preserve">igure </w:t>
      </w:r>
      <w:r w:rsidR="00B24665" w:rsidRPr="00A068B0">
        <w:rPr>
          <w:spacing w:val="0"/>
        </w:rPr>
        <w:t>A2.1</w:t>
      </w:r>
      <w:r w:rsidRPr="00A068B0">
        <w:rPr>
          <w:spacing w:val="0"/>
        </w:rPr>
        <w:t>. Correct protection and ride-through operation shall be confirmed</w:t>
      </w:r>
      <w:r w:rsidRPr="00A068B0">
        <w:rPr>
          <w:b/>
          <w:spacing w:val="0"/>
        </w:rPr>
        <w:t>.</w:t>
      </w:r>
      <w:r w:rsidRPr="00A068B0">
        <w:rPr>
          <w:spacing w:val="0"/>
        </w:rPr>
        <w:t xml:space="preserve"> The set points for over and under voltage at which the </w:t>
      </w:r>
      <w:r w:rsidR="008070FC" w:rsidRPr="00A068B0">
        <w:rPr>
          <w:b/>
          <w:spacing w:val="0"/>
        </w:rPr>
        <w:t xml:space="preserve">Interface </w:t>
      </w:r>
      <w:proofErr w:type="gramStart"/>
      <w:r w:rsidR="008070FC" w:rsidRPr="00A068B0">
        <w:rPr>
          <w:b/>
          <w:spacing w:val="0"/>
        </w:rPr>
        <w:t>Protection</w:t>
      </w:r>
      <w:r w:rsidR="0025429E">
        <w:rPr>
          <w:b/>
          <w:spacing w:val="0"/>
        </w:rPr>
        <w:t xml:space="preserve"> </w:t>
      </w:r>
      <w:r w:rsidRPr="00A068B0">
        <w:rPr>
          <w:spacing w:val="0"/>
        </w:rPr>
        <w:t xml:space="preserve"> disconnects</w:t>
      </w:r>
      <w:proofErr w:type="gramEnd"/>
      <w:r w:rsidRPr="00A068B0">
        <w:rPr>
          <w:spacing w:val="0"/>
        </w:rPr>
        <w:t xml:space="preserve"> from the supply will be established by varying the AC supply voltage.  The disconnect sequence should be in</w:t>
      </w:r>
      <w:r w:rsidR="00B24665" w:rsidRPr="00A068B0">
        <w:rPr>
          <w:spacing w:val="0"/>
        </w:rPr>
        <w:t xml:space="preserve">itiated when the </w:t>
      </w:r>
      <w:r w:rsidR="008070FC" w:rsidRPr="00A068B0">
        <w:rPr>
          <w:spacing w:val="0"/>
        </w:rPr>
        <w:t xml:space="preserve">network </w:t>
      </w:r>
      <w:r w:rsidR="00B24665" w:rsidRPr="00A068B0">
        <w:rPr>
          <w:spacing w:val="0"/>
        </w:rPr>
        <w:t>conditions of T</w:t>
      </w:r>
      <w:r w:rsidRPr="00A068B0">
        <w:rPr>
          <w:spacing w:val="0"/>
        </w:rPr>
        <w:t>able 2 are met, otherwise normal operation should continue.</w:t>
      </w:r>
    </w:p>
    <w:p w14:paraId="114F59CF" w14:textId="77777777" w:rsidR="003E605B" w:rsidRPr="00A068B0" w:rsidRDefault="003E605B" w:rsidP="003E605B">
      <w:pPr>
        <w:autoSpaceDE w:val="0"/>
        <w:autoSpaceDN w:val="0"/>
        <w:rPr>
          <w:spacing w:val="0"/>
        </w:rPr>
      </w:pPr>
    </w:p>
    <w:p w14:paraId="77FE15FF" w14:textId="655EE848" w:rsidR="003E605B" w:rsidRPr="00A068B0" w:rsidRDefault="003E605B" w:rsidP="003E605B">
      <w:pPr>
        <w:autoSpaceDE w:val="0"/>
        <w:autoSpaceDN w:val="0"/>
        <w:rPr>
          <w:spacing w:val="0"/>
        </w:rPr>
      </w:pPr>
      <w:r w:rsidRPr="00A068B0">
        <w:rPr>
          <w:spacing w:val="0"/>
        </w:rPr>
        <w:t xml:space="preserve">To establish </w:t>
      </w:r>
      <w:r w:rsidR="008070FC" w:rsidRPr="00A068B0">
        <w:rPr>
          <w:spacing w:val="0"/>
        </w:rPr>
        <w:t xml:space="preserve">the certified </w:t>
      </w:r>
      <w:r w:rsidRPr="00A068B0">
        <w:rPr>
          <w:spacing w:val="0"/>
        </w:rPr>
        <w:t xml:space="preserve">trip voltage, the test voltage should be applied in steps of ± 0.5% </w:t>
      </w:r>
      <w:r w:rsidR="008070FC" w:rsidRPr="00A068B0">
        <w:rPr>
          <w:spacing w:val="0"/>
        </w:rPr>
        <w:t>of setting</w:t>
      </w:r>
      <w:r w:rsidRPr="00A068B0">
        <w:rPr>
          <w:spacing w:val="0"/>
        </w:rPr>
        <w:t xml:space="preserve"> for a duration that is longer than the trip time delay, for example 1 s in the case of a </w:t>
      </w:r>
      <w:r w:rsidRPr="00A068B0">
        <w:rPr>
          <w:spacing w:val="0"/>
        </w:rPr>
        <w:lastRenderedPageBreak/>
        <w:t xml:space="preserve">delay setting of 0.5 s. </w:t>
      </w:r>
      <w:r w:rsidR="008070FC" w:rsidRPr="00A068B0">
        <w:rPr>
          <w:spacing w:val="0"/>
        </w:rPr>
        <w:t xml:space="preserve">It will be necessary to carry out five tests for each trip setting. </w:t>
      </w:r>
      <w:r w:rsidRPr="00A068B0">
        <w:rPr>
          <w:spacing w:val="0"/>
        </w:rPr>
        <w:t>The test voltage at which this trip occur</w:t>
      </w:r>
      <w:r w:rsidR="008C3275">
        <w:rPr>
          <w:spacing w:val="0"/>
        </w:rPr>
        <w:t xml:space="preserve">s </w:t>
      </w:r>
      <w:r w:rsidRPr="00A068B0">
        <w:rPr>
          <w:spacing w:val="0"/>
        </w:rPr>
        <w:t>is to be recorded</w:t>
      </w:r>
      <w:r w:rsidR="008070FC" w:rsidRPr="00A068B0">
        <w:rPr>
          <w:spacing w:val="0"/>
        </w:rPr>
        <w:t xml:space="preserve"> as the certified trip voltage</w:t>
      </w:r>
      <w:r w:rsidRPr="00A068B0">
        <w:rPr>
          <w:spacing w:val="0"/>
        </w:rPr>
        <w:t xml:space="preserve">.  </w:t>
      </w:r>
    </w:p>
    <w:p w14:paraId="5C77E462" w14:textId="77777777" w:rsidR="003E605B" w:rsidRPr="00A068B0" w:rsidRDefault="003E605B" w:rsidP="003E605B">
      <w:pPr>
        <w:autoSpaceDE w:val="0"/>
        <w:autoSpaceDN w:val="0"/>
        <w:rPr>
          <w:spacing w:val="0"/>
        </w:rPr>
      </w:pPr>
    </w:p>
    <w:p w14:paraId="28EA82EF" w14:textId="4EB55B4A" w:rsidR="008070FC" w:rsidRPr="003B2076" w:rsidRDefault="003E605B" w:rsidP="003E605B">
      <w:pPr>
        <w:autoSpaceDE w:val="0"/>
        <w:autoSpaceDN w:val="0"/>
        <w:rPr>
          <w:spacing w:val="0"/>
        </w:rPr>
      </w:pPr>
      <w:r w:rsidRPr="00A068B0">
        <w:rPr>
          <w:spacing w:val="0"/>
        </w:rPr>
        <w:t>To establish the</w:t>
      </w:r>
      <w:r w:rsidR="008070FC" w:rsidRPr="00A068B0">
        <w:rPr>
          <w:spacing w:val="0"/>
        </w:rPr>
        <w:t xml:space="preserve"> certified</w:t>
      </w:r>
      <w:r w:rsidRPr="00A068B0">
        <w:rPr>
          <w:spacing w:val="0"/>
        </w:rPr>
        <w:t xml:space="preserve"> trip time, the test voltage should be applied starting from </w:t>
      </w:r>
      <w:r w:rsidR="008070FC" w:rsidRPr="00A068B0">
        <w:rPr>
          <w:spacing w:val="0"/>
        </w:rPr>
        <w:t>± 1.8%</w:t>
      </w:r>
      <w:r w:rsidRPr="00A068B0">
        <w:rPr>
          <w:spacing w:val="0"/>
        </w:rPr>
        <w:t xml:space="preserve"> below</w:t>
      </w:r>
      <w:r w:rsidR="008070FC" w:rsidRPr="00A068B0">
        <w:rPr>
          <w:spacing w:val="0"/>
        </w:rPr>
        <w:t xml:space="preserve"> </w:t>
      </w:r>
      <w:r w:rsidRPr="00A068B0">
        <w:rPr>
          <w:spacing w:val="0"/>
        </w:rPr>
        <w:t xml:space="preserve">the </w:t>
      </w:r>
      <w:r w:rsidR="008070FC" w:rsidRPr="00A068B0">
        <w:rPr>
          <w:spacing w:val="0"/>
        </w:rPr>
        <w:t>certified</w:t>
      </w:r>
      <w:r w:rsidRPr="00A068B0">
        <w:rPr>
          <w:spacing w:val="0"/>
        </w:rPr>
        <w:t xml:space="preserve"> trip voltage </w:t>
      </w:r>
      <w:r w:rsidR="008070FC" w:rsidRPr="00A068B0">
        <w:rPr>
          <w:spacing w:val="0"/>
        </w:rPr>
        <w:t xml:space="preserve">in a step of at least ± 0.5% of setting for a duration that is longer than the trip time delay, for example 1 s in the case of a delay setting of 0.5 s. Where the </w:t>
      </w:r>
      <w:r w:rsidR="008070FC" w:rsidRPr="00A068B0">
        <w:rPr>
          <w:b/>
          <w:spacing w:val="0"/>
        </w:rPr>
        <w:t>Interface Protection</w:t>
      </w:r>
      <w:r w:rsidR="008070FC" w:rsidRPr="003B2076">
        <w:rPr>
          <w:b/>
          <w:spacing w:val="0"/>
        </w:rPr>
        <w:t xml:space="preserve"> </w:t>
      </w:r>
      <w:r w:rsidR="008070FC" w:rsidRPr="003B2076">
        <w:rPr>
          <w:spacing w:val="0"/>
        </w:rPr>
        <w:t xml:space="preserve">functionality is implemented in the </w:t>
      </w:r>
      <w:r w:rsidR="008070FC" w:rsidRPr="00A068B0">
        <w:rPr>
          <w:b/>
          <w:spacing w:val="0"/>
        </w:rPr>
        <w:t>Controller</w:t>
      </w:r>
      <w:r w:rsidR="008070FC" w:rsidRPr="003B2076">
        <w:rPr>
          <w:spacing w:val="0"/>
        </w:rPr>
        <w:t>, it will be necessary</w:t>
      </w:r>
      <w:r w:rsidR="00153C87" w:rsidRPr="003B2076">
        <w:rPr>
          <w:spacing w:val="0"/>
        </w:rPr>
        <w:t xml:space="preserve"> to carry out five tests for each trip setting. The longest trip time is to be recorded as the certified trip time.</w:t>
      </w:r>
    </w:p>
    <w:p w14:paraId="0EDBEEC9" w14:textId="7C39CF5F" w:rsidR="00153C87" w:rsidRPr="003B2076" w:rsidRDefault="00153C87" w:rsidP="003E605B">
      <w:pPr>
        <w:autoSpaceDE w:val="0"/>
        <w:autoSpaceDN w:val="0"/>
        <w:rPr>
          <w:spacing w:val="0"/>
        </w:rPr>
      </w:pPr>
    </w:p>
    <w:p w14:paraId="28799B9B" w14:textId="7403137D" w:rsidR="00153C87" w:rsidRPr="003B2076" w:rsidRDefault="00153C87" w:rsidP="00153C87">
      <w:pPr>
        <w:widowControl w:val="0"/>
        <w:autoSpaceDE w:val="0"/>
        <w:autoSpaceDN w:val="0"/>
        <w:adjustRightInd w:val="0"/>
        <w:rPr>
          <w:spacing w:val="0"/>
          <w:szCs w:val="22"/>
        </w:rPr>
      </w:pPr>
      <w:r w:rsidRPr="003B2076">
        <w:rPr>
          <w:spacing w:val="0"/>
          <w:szCs w:val="22"/>
        </w:rPr>
        <w:t xml:space="preserve">For example, to test overvoltage setting stage 1 which is required to be set at </w:t>
      </w:r>
      <w:r w:rsidRPr="003B2076">
        <w:rPr>
          <w:bCs/>
          <w:spacing w:val="0"/>
          <w:szCs w:val="22"/>
        </w:rPr>
        <w:t>nominally</w:t>
      </w:r>
      <w:r w:rsidRPr="003B2076">
        <w:rPr>
          <w:spacing w:val="0"/>
          <w:szCs w:val="22"/>
        </w:rPr>
        <w:t xml:space="preserve"> 262.2 </w:t>
      </w:r>
      <w:r w:rsidRPr="003B2076">
        <w:rPr>
          <w:bCs/>
          <w:spacing w:val="0"/>
          <w:szCs w:val="22"/>
        </w:rPr>
        <w:t>V</w:t>
      </w:r>
      <w:r w:rsidRPr="003B2076">
        <w:rPr>
          <w:spacing w:val="0"/>
          <w:szCs w:val="22"/>
        </w:rPr>
        <w:t xml:space="preserve"> the circuit can be set up as shown below and the voltage adjusted to 254.2 V. In integrated designs where there is no separate way of establishing that the </w:t>
      </w:r>
      <w:r w:rsidRPr="003B2076">
        <w:rPr>
          <w:b/>
          <w:spacing w:val="0"/>
          <w:szCs w:val="22"/>
        </w:rPr>
        <w:t>Micro-generator</w:t>
      </w:r>
      <w:r w:rsidRPr="003B2076">
        <w:rPr>
          <w:spacing w:val="0"/>
          <w:szCs w:val="22"/>
        </w:rPr>
        <w:t xml:space="preserve"> is disconnected, the </w:t>
      </w:r>
      <w:r w:rsidRPr="003B2076">
        <w:rPr>
          <w:b/>
          <w:spacing w:val="0"/>
          <w:szCs w:val="22"/>
        </w:rPr>
        <w:t>Micro-generator</w:t>
      </w:r>
      <w:r w:rsidRPr="003B2076">
        <w:rPr>
          <w:spacing w:val="0"/>
          <w:szCs w:val="22"/>
        </w:rPr>
        <w:t xml:space="preserve"> should be powered up to export a measurable amount of energy so that it can be confirmed that the</w:t>
      </w:r>
      <w:r w:rsidRPr="003B2076">
        <w:rPr>
          <w:b/>
          <w:spacing w:val="0"/>
          <w:szCs w:val="22"/>
        </w:rPr>
        <w:t xml:space="preserve"> Micro-generator</w:t>
      </w:r>
      <w:r w:rsidRPr="003B2076">
        <w:rPr>
          <w:spacing w:val="0"/>
          <w:szCs w:val="22"/>
        </w:rPr>
        <w:t xml:space="preserve"> has ceased to output energy.  The variable voltage supply is then increased in steps of no more than 0.5% of nominal voltage (1.15 V) maintaining the voltage for at least 1.5 s (trip time plus 0.5 s) at each voltage level. At each voltage level confirmation that the </w:t>
      </w:r>
      <w:r w:rsidRPr="003B2076">
        <w:rPr>
          <w:b/>
          <w:spacing w:val="0"/>
          <w:szCs w:val="22"/>
        </w:rPr>
        <w:t>Micro-generator</w:t>
      </w:r>
      <w:r w:rsidRPr="003B2076">
        <w:rPr>
          <w:spacing w:val="0"/>
          <w:szCs w:val="22"/>
        </w:rPr>
        <w:t xml:space="preserve"> has not tripped after the 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3B2076">
        <w:rPr>
          <w:bCs/>
          <w:spacing w:val="0"/>
          <w:szCs w:val="22"/>
        </w:rPr>
        <w:t>being</w:t>
      </w:r>
      <w:r w:rsidRPr="003B2076">
        <w:rPr>
          <w:spacing w:val="0"/>
          <w:szCs w:val="22"/>
        </w:rPr>
        <w:t xml:space="preserve"> </w:t>
      </w:r>
      <w:r w:rsidRPr="003B2076">
        <w:rPr>
          <w:bCs/>
          <w:spacing w:val="0"/>
          <w:szCs w:val="22"/>
        </w:rPr>
        <w:t>261 V</w:t>
      </w:r>
      <w:r w:rsidRPr="003B2076">
        <w:rPr>
          <w:spacing w:val="0"/>
          <w:szCs w:val="22"/>
        </w:rPr>
        <w:t xml:space="preserve">. The variable voltage supply should be set to </w:t>
      </w:r>
      <w:r w:rsidRPr="003B2076">
        <w:rPr>
          <w:bCs/>
          <w:spacing w:val="0"/>
          <w:szCs w:val="22"/>
        </w:rPr>
        <w:t>257 V</w:t>
      </w:r>
      <w:r w:rsidR="00EF4095">
        <w:rPr>
          <w:bCs/>
          <w:spacing w:val="0"/>
          <w:szCs w:val="22"/>
        </w:rPr>
        <w:t>,</w:t>
      </w:r>
      <w:r w:rsidRPr="003B2076">
        <w:rPr>
          <w:spacing w:val="0"/>
          <w:szCs w:val="22"/>
        </w:rPr>
        <w:t xml:space="preserve"> the </w:t>
      </w:r>
      <w:r w:rsidRPr="003B2076">
        <w:rPr>
          <w:b/>
          <w:spacing w:val="0"/>
          <w:szCs w:val="22"/>
        </w:rPr>
        <w:t>Micro-generator</w:t>
      </w:r>
      <w:r w:rsidRPr="003B2076">
        <w:rPr>
          <w:b/>
          <w:bCs/>
          <w:spacing w:val="0"/>
          <w:szCs w:val="22"/>
        </w:rPr>
        <w:t xml:space="preserve"> </w:t>
      </w:r>
      <w:r w:rsidRPr="003B2076">
        <w:rPr>
          <w:spacing w:val="0"/>
          <w:szCs w:val="22"/>
        </w:rPr>
        <w:t xml:space="preserve">set to produce a measurable output (if necessary) and then the voltage raised to </w:t>
      </w:r>
      <w:r w:rsidRPr="003B2076">
        <w:rPr>
          <w:bCs/>
          <w:spacing w:val="0"/>
          <w:szCs w:val="22"/>
        </w:rPr>
        <w:t>265 V</w:t>
      </w:r>
      <w:r w:rsidRPr="003B2076">
        <w:rPr>
          <w:spacing w:val="0"/>
          <w:szCs w:val="22"/>
        </w:rPr>
        <w:t xml:space="preserve"> in a single step. The time from the step change to the disconnection of the </w:t>
      </w:r>
      <w:r w:rsidRPr="003B2076">
        <w:rPr>
          <w:b/>
          <w:spacing w:val="0"/>
          <w:szCs w:val="22"/>
        </w:rPr>
        <w:t>Micro-generator</w:t>
      </w:r>
      <w:r w:rsidRPr="003B2076">
        <w:rPr>
          <w:spacing w:val="0"/>
          <w:szCs w:val="22"/>
        </w:rPr>
        <w:t xml:space="preserve">, the output of the </w:t>
      </w:r>
      <w:r w:rsidRPr="003B2076">
        <w:rPr>
          <w:b/>
          <w:spacing w:val="0"/>
          <w:szCs w:val="22"/>
        </w:rPr>
        <w:t>Micro-generator</w:t>
      </w:r>
      <w:r w:rsidRPr="003B2076">
        <w:rPr>
          <w:b/>
          <w:bCs/>
          <w:spacing w:val="0"/>
          <w:szCs w:val="22"/>
        </w:rPr>
        <w:t xml:space="preserve"> </w:t>
      </w:r>
      <w:r w:rsidRPr="003B2076">
        <w:rPr>
          <w:spacing w:val="0"/>
          <w:szCs w:val="22"/>
        </w:rPr>
        <w:t>falling to zero</w:t>
      </w:r>
      <w:r w:rsidR="00EF4095">
        <w:rPr>
          <w:spacing w:val="0"/>
          <w:szCs w:val="22"/>
        </w:rPr>
        <w:t>,</w:t>
      </w:r>
      <w:r w:rsidRPr="003B2076">
        <w:rPr>
          <w:spacing w:val="0"/>
          <w:szCs w:val="22"/>
        </w:rPr>
        <w:t xml:space="preserve"> should be recorded as the trip time.</w:t>
      </w:r>
    </w:p>
    <w:p w14:paraId="5C534EFE" w14:textId="77777777" w:rsidR="00153C87" w:rsidRPr="003B2076" w:rsidRDefault="00153C87" w:rsidP="00153C87">
      <w:pPr>
        <w:widowControl w:val="0"/>
        <w:autoSpaceDE w:val="0"/>
        <w:autoSpaceDN w:val="0"/>
        <w:adjustRightInd w:val="0"/>
        <w:ind w:left="709" w:right="51"/>
        <w:rPr>
          <w:spacing w:val="0"/>
          <w:szCs w:val="22"/>
        </w:rPr>
      </w:pPr>
    </w:p>
    <w:p w14:paraId="030A3D45" w14:textId="75767815" w:rsidR="00153C87" w:rsidRPr="003B2076" w:rsidRDefault="00153C87" w:rsidP="00153C87">
      <w:pPr>
        <w:widowControl w:val="0"/>
        <w:autoSpaceDE w:val="0"/>
        <w:autoSpaceDN w:val="0"/>
        <w:adjustRightInd w:val="0"/>
        <w:rPr>
          <w:spacing w:val="0"/>
          <w:szCs w:val="22"/>
        </w:rPr>
      </w:pPr>
      <w:r w:rsidRPr="003B2076">
        <w:rPr>
          <w:spacing w:val="0"/>
          <w:szCs w:val="22"/>
        </w:rPr>
        <w:t xml:space="preserve">To confirm that the protection does not trip before the required time, the test voltage should be applied at each setting </w:t>
      </w:r>
      <w:r w:rsidRPr="003B2076">
        <w:rPr>
          <w:spacing w:val="0"/>
          <w:szCs w:val="22"/>
          <w:lang w:eastAsia="en-GB"/>
        </w:rPr>
        <w:t>±</w:t>
      </w:r>
      <w:r w:rsidRPr="003B2076">
        <w:rPr>
          <w:spacing w:val="0"/>
          <w:szCs w:val="22"/>
        </w:rPr>
        <w:t xml:space="preserve"> 4V and for the relevant times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w:t>
      </w:r>
    </w:p>
    <w:p w14:paraId="3ADD2F1F" w14:textId="77777777" w:rsidR="00153C87" w:rsidRPr="003B2076" w:rsidRDefault="00153C87" w:rsidP="00153C87">
      <w:pPr>
        <w:widowControl w:val="0"/>
        <w:autoSpaceDE w:val="0"/>
        <w:autoSpaceDN w:val="0"/>
        <w:adjustRightInd w:val="0"/>
        <w:ind w:left="720" w:right="51"/>
        <w:rPr>
          <w:spacing w:val="0"/>
          <w:szCs w:val="22"/>
        </w:rPr>
      </w:pPr>
    </w:p>
    <w:p w14:paraId="526594CD" w14:textId="1349DE32" w:rsidR="00153C87" w:rsidRPr="003B2076" w:rsidRDefault="00153C87" w:rsidP="00153C87">
      <w:pPr>
        <w:widowControl w:val="0"/>
        <w:autoSpaceDE w:val="0"/>
        <w:autoSpaceDN w:val="0"/>
        <w:adjustRightInd w:val="0"/>
        <w:ind w:right="51"/>
        <w:rPr>
          <w:spacing w:val="0"/>
          <w:szCs w:val="22"/>
        </w:rPr>
      </w:pPr>
      <w:r w:rsidRPr="003B2076">
        <w:rPr>
          <w:spacing w:val="0"/>
          <w:szCs w:val="22"/>
        </w:rPr>
        <w:t xml:space="preserve">Test results should be recorded on the Test Sheet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 xml:space="preserve">. </w:t>
      </w:r>
    </w:p>
    <w:bookmarkEnd w:id="86"/>
    <w:p w14:paraId="1455B963" w14:textId="112A0467" w:rsidR="001E7EC4" w:rsidRPr="003B2076" w:rsidRDefault="001E7EC4">
      <w:pPr>
        <w:jc w:val="left"/>
        <w:rPr>
          <w:rFonts w:cs="Times New Roman"/>
          <w:b/>
          <w:bCs/>
          <w:spacing w:val="0"/>
        </w:rPr>
      </w:pPr>
    </w:p>
    <w:p w14:paraId="09F6C05F" w14:textId="02FF39B6" w:rsidR="003E605B" w:rsidRPr="003B2076" w:rsidRDefault="003E605B" w:rsidP="003B7C17">
      <w:pPr>
        <w:pStyle w:val="FIGURE-title"/>
        <w:rPr>
          <w:b w:val="0"/>
          <w:bCs w:val="0"/>
        </w:rPr>
      </w:pPr>
      <w:r w:rsidRPr="003B2076">
        <w:t xml:space="preserve">Figure </w:t>
      </w:r>
      <w:r w:rsidR="00B24665" w:rsidRPr="003B2076">
        <w:t>A2.1</w:t>
      </w:r>
      <w:r w:rsidR="00F8260E" w:rsidRPr="003B2076">
        <w:t xml:space="preserve">. </w:t>
      </w:r>
      <w:r w:rsidRPr="003B2076">
        <w:t>Micro-generator Test set up – Over / Under Voltage</w:t>
      </w:r>
    </w:p>
    <w:p w14:paraId="5A3EA499" w14:textId="77777777" w:rsidR="003E605B" w:rsidRPr="00A068B0" w:rsidRDefault="003E605B" w:rsidP="003E605B">
      <w:pPr>
        <w:widowControl w:val="0"/>
        <w:tabs>
          <w:tab w:val="left" w:pos="3200"/>
        </w:tabs>
        <w:autoSpaceDE w:val="0"/>
        <w:autoSpaceDN w:val="0"/>
        <w:adjustRightInd w:val="0"/>
        <w:spacing w:before="31"/>
        <w:ind w:right="-20"/>
        <w:rPr>
          <w:b/>
          <w:bCs/>
          <w:spacing w:val="0"/>
        </w:rPr>
      </w:pPr>
    </w:p>
    <w:p w14:paraId="303D623E" w14:textId="3F98D7F5" w:rsidR="003E605B" w:rsidRPr="00A068B0" w:rsidRDefault="003E605B" w:rsidP="003B7C17">
      <w:pPr>
        <w:widowControl w:val="0"/>
        <w:autoSpaceDE w:val="0"/>
        <w:autoSpaceDN w:val="0"/>
        <w:adjustRightInd w:val="0"/>
        <w:ind w:right="850"/>
        <w:jc w:val="center"/>
        <w:rPr>
          <w:b/>
          <w:bCs/>
          <w:spacing w:val="0"/>
        </w:rPr>
      </w:pPr>
      <w:r w:rsidRPr="00A068B0">
        <w:rPr>
          <w:noProof/>
          <w:spacing w:val="0"/>
          <w:sz w:val="20"/>
          <w:lang w:eastAsia="en-GB"/>
        </w:rPr>
        <mc:AlternateContent>
          <mc:Choice Requires="wpg">
            <w:drawing>
              <wp:anchor distT="0" distB="0" distL="114300" distR="114300" simplePos="0" relativeHeight="251678208" behindDoc="0" locked="0" layoutInCell="1" allowOverlap="1" wp14:anchorId="65C40A89" wp14:editId="2CD516F1">
                <wp:simplePos x="0" y="0"/>
                <wp:positionH relativeFrom="column">
                  <wp:posOffset>65659</wp:posOffset>
                </wp:positionH>
                <wp:positionV relativeFrom="paragraph">
                  <wp:posOffset>33452</wp:posOffset>
                </wp:positionV>
                <wp:extent cx="3369982" cy="2019031"/>
                <wp:effectExtent l="0" t="0" r="20955" b="19685"/>
                <wp:wrapNone/>
                <wp:docPr id="14486"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9982" cy="2019031"/>
                          <a:chOff x="1460" y="11920"/>
                          <a:chExt cx="5151" cy="2460"/>
                        </a:xfrm>
                      </wpg:grpSpPr>
                      <wps:wsp>
                        <wps:cNvPr id="14487" name="Rectangle 152"/>
                        <wps:cNvSpPr>
                          <a:spLocks noChangeArrowheads="1"/>
                        </wps:cNvSpPr>
                        <wps:spPr bwMode="auto">
                          <a:xfrm>
                            <a:off x="1460" y="11920"/>
                            <a:ext cx="2431" cy="2460"/>
                          </a:xfrm>
                          <a:prstGeom prst="rect">
                            <a:avLst/>
                          </a:prstGeom>
                          <a:solidFill>
                            <a:srgbClr val="FFFFFF"/>
                          </a:solidFill>
                          <a:ln w="9525">
                            <a:solidFill>
                              <a:srgbClr val="000000"/>
                            </a:solidFill>
                            <a:prstDash val="dash"/>
                            <a:miter lim="800000"/>
                            <a:headEnd/>
                            <a:tailEnd/>
                          </a:ln>
                        </wps:spPr>
                        <wps:txbx>
                          <w:txbxContent>
                            <w:p w14:paraId="102CBF33" w14:textId="77777777" w:rsidR="00FC1924" w:rsidRPr="00A068B0" w:rsidRDefault="00FC1924" w:rsidP="003E605B">
                              <w:pPr>
                                <w:rPr>
                                  <w:rFonts w:ascii="Arial Bold" w:hAnsi="Arial Bold"/>
                                  <w:b/>
                                  <w:spacing w:val="0"/>
                                </w:rPr>
                              </w:pPr>
                              <w:r w:rsidRPr="00A068B0">
                                <w:rPr>
                                  <w:rFonts w:ascii="Arial Bold" w:hAnsi="Arial Bold"/>
                                  <w:b/>
                                  <w:spacing w:val="0"/>
                                </w:rPr>
                                <w:t>Micro - generator</w:t>
                              </w:r>
                            </w:p>
                          </w:txbxContent>
                        </wps:txbx>
                        <wps:bodyPr rot="0" vert="horz" wrap="square" lIns="91440" tIns="45720" rIns="91440" bIns="45720" anchor="t" anchorCtr="0" upright="1">
                          <a:noAutofit/>
                        </wps:bodyPr>
                      </wps:wsp>
                      <wps:wsp>
                        <wps:cNvPr id="14488" name="Rectangle 153"/>
                        <wps:cNvSpPr>
                          <a:spLocks noChangeArrowheads="1"/>
                        </wps:cNvSpPr>
                        <wps:spPr bwMode="auto">
                          <a:xfrm>
                            <a:off x="1692" y="12458"/>
                            <a:ext cx="1585" cy="690"/>
                          </a:xfrm>
                          <a:prstGeom prst="rect">
                            <a:avLst/>
                          </a:prstGeom>
                          <a:solidFill>
                            <a:srgbClr val="FFFFFF"/>
                          </a:solidFill>
                          <a:ln w="9525">
                            <a:solidFill>
                              <a:srgbClr val="000000"/>
                            </a:solidFill>
                            <a:miter lim="800000"/>
                            <a:headEnd/>
                            <a:tailEnd/>
                          </a:ln>
                        </wps:spPr>
                        <wps:txbx>
                          <w:txbxContent>
                            <w:p w14:paraId="32CB70DD" w14:textId="77777777" w:rsidR="00FC1924" w:rsidRPr="00E60401" w:rsidRDefault="00FC1924" w:rsidP="003E605B">
                              <w:pPr>
                                <w:rPr>
                                  <w:b/>
                                </w:rPr>
                              </w:pPr>
                              <w:r w:rsidRPr="00E60401">
                                <w:rPr>
                                  <w:b/>
                                </w:rPr>
                                <w:t>Generating Unit</w:t>
                              </w:r>
                            </w:p>
                          </w:txbxContent>
                        </wps:txbx>
                        <wps:bodyPr rot="0" vert="horz" wrap="square" lIns="91440" tIns="45720" rIns="91440" bIns="45720" anchor="t" anchorCtr="0" upright="1">
                          <a:noAutofit/>
                        </wps:bodyPr>
                      </wps:wsp>
                      <wps:wsp>
                        <wps:cNvPr id="14489" name="Rectangle 154"/>
                        <wps:cNvSpPr>
                          <a:spLocks noChangeArrowheads="1"/>
                        </wps:cNvSpPr>
                        <wps:spPr bwMode="auto">
                          <a:xfrm>
                            <a:off x="1692" y="13500"/>
                            <a:ext cx="1585" cy="690"/>
                          </a:xfrm>
                          <a:prstGeom prst="rect">
                            <a:avLst/>
                          </a:prstGeom>
                          <a:solidFill>
                            <a:srgbClr val="FFFFFF"/>
                          </a:solidFill>
                          <a:ln w="9525">
                            <a:solidFill>
                              <a:srgbClr val="000000"/>
                            </a:solidFill>
                            <a:miter lim="800000"/>
                            <a:headEnd/>
                            <a:tailEnd/>
                          </a:ln>
                        </wps:spPr>
                        <wps:txbx>
                          <w:txbxContent>
                            <w:p w14:paraId="71DFDB35" w14:textId="77777777" w:rsidR="00FC1924" w:rsidRPr="00E60401" w:rsidRDefault="00FC1924" w:rsidP="003E605B">
                              <w:pPr>
                                <w:rPr>
                                  <w:rFonts w:ascii="Arial Bold" w:hAnsi="Arial Bold"/>
                                  <w:b/>
                                </w:rPr>
                              </w:pPr>
                              <w:r w:rsidRPr="00E60401">
                                <w:rPr>
                                  <w:rFonts w:ascii="Arial Bold" w:hAnsi="Arial Bold"/>
                                  <w:b/>
                                </w:rPr>
                                <w:t>Controller</w:t>
                              </w:r>
                            </w:p>
                          </w:txbxContent>
                        </wps:txbx>
                        <wps:bodyPr rot="0" vert="horz" wrap="square" lIns="91440" tIns="45720" rIns="91440" bIns="45720" anchor="t" anchorCtr="0" upright="1">
                          <a:noAutofit/>
                        </wps:bodyPr>
                      </wps:wsp>
                      <wps:wsp>
                        <wps:cNvPr id="14490" name="Rectangle 155"/>
                        <wps:cNvSpPr>
                          <a:spLocks noChangeArrowheads="1"/>
                        </wps:cNvSpPr>
                        <wps:spPr bwMode="auto">
                          <a:xfrm>
                            <a:off x="5026" y="12323"/>
                            <a:ext cx="1585" cy="928"/>
                          </a:xfrm>
                          <a:prstGeom prst="rect">
                            <a:avLst/>
                          </a:prstGeom>
                          <a:solidFill>
                            <a:srgbClr val="FFFFFF"/>
                          </a:solidFill>
                          <a:ln w="9525">
                            <a:solidFill>
                              <a:srgbClr val="000000"/>
                            </a:solidFill>
                            <a:miter lim="800000"/>
                            <a:headEnd/>
                            <a:tailEnd/>
                          </a:ln>
                        </wps:spPr>
                        <wps:txbx>
                          <w:txbxContent>
                            <w:p w14:paraId="1DB2F41E" w14:textId="77777777" w:rsidR="00FC1924" w:rsidRPr="00E60401" w:rsidRDefault="00FC1924" w:rsidP="003E605B">
                              <w:pPr>
                                <w:jc w:val="center"/>
                              </w:pPr>
                              <w:r w:rsidRPr="00E60401">
                                <w:t>Variable AC Voltage Test Supply</w:t>
                              </w:r>
                            </w:p>
                          </w:txbxContent>
                        </wps:txbx>
                        <wps:bodyPr rot="0" vert="horz" wrap="square" lIns="91440" tIns="45720" rIns="91440" bIns="45720" anchor="t" anchorCtr="0" upright="1">
                          <a:noAutofit/>
                        </wps:bodyPr>
                      </wps:wsp>
                      <wps:wsp>
                        <wps:cNvPr id="14491" name="AutoShape 156"/>
                        <wps:cNvCnPr>
                          <a:endCxn id="14489" idx="0"/>
                        </wps:cNvCnPr>
                        <wps:spPr bwMode="auto">
                          <a:xfrm>
                            <a:off x="2484" y="13170"/>
                            <a:ext cx="0" cy="330"/>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2" name="AutoShape 157"/>
                        <wps:cNvCnPr/>
                        <wps:spPr bwMode="auto">
                          <a:xfrm flipV="1">
                            <a:off x="3277" y="12787"/>
                            <a:ext cx="174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C40A89" id="Group 151" o:spid="_x0000_s1053" style="position:absolute;left:0;text-align:left;margin-left:5.15pt;margin-top:2.65pt;width:265.35pt;height:159pt;z-index:251678208;mso-position-horizontal-relative:text;mso-position-vertical-relative:text" coordorigin="1460,11920" coordsize="515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">
                <v:rect id="Rectangle 152" o:spid="_x0000_s1054" style="position:absolute;left:1460;top:11920;width:2431;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">
                  <v:stroke dashstyle="dash"/>
                  <v:textbox>
                    <w:txbxContent>
                      <w:p w14:paraId="102CBF33" w14:textId="77777777" w:rsidR="00FC1924" w:rsidRPr="00A068B0" w:rsidRDefault="00FC1924" w:rsidP="003E605B">
                        <w:pPr>
                          <w:rPr>
                            <w:rFonts w:ascii="Arial Bold" w:hAnsi="Arial Bold"/>
                            <w:b/>
                            <w:spacing w:val="0"/>
                          </w:rPr>
                        </w:pPr>
                        <w:r w:rsidRPr="00A068B0">
                          <w:rPr>
                            <w:rFonts w:ascii="Arial Bold" w:hAnsi="Arial Bold"/>
                            <w:b/>
                            <w:spacing w:val="0"/>
                          </w:rPr>
                          <w:t>Micro - generator</w:t>
                        </w:r>
                      </w:p>
                    </w:txbxContent>
                  </v:textbox>
                </v:rect>
                <v:rect id="Rectangle 153" o:spid="_x0000_s1055" style="position:absolute;left:1692;top:1245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">
                  <v:textbox>
                    <w:txbxContent>
                      <w:p w14:paraId="32CB70DD" w14:textId="77777777" w:rsidR="00FC1924" w:rsidRPr="00E60401" w:rsidRDefault="00FC1924" w:rsidP="003E605B">
                        <w:pPr>
                          <w:rPr>
                            <w:b/>
                          </w:rPr>
                        </w:pPr>
                        <w:r w:rsidRPr="00E60401">
                          <w:rPr>
                            <w:b/>
                          </w:rPr>
                          <w:t>Generating Unit</w:t>
                        </w:r>
                      </w:p>
                    </w:txbxContent>
                  </v:textbox>
                </v:rect>
                <v:rect id="Rectangle 154" o:spid="_x0000_s1056" style="position:absolute;left:1692;top:1350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">
                  <v:textbox>
                    <w:txbxContent>
                      <w:p w14:paraId="71DFDB35" w14:textId="77777777" w:rsidR="00FC1924" w:rsidRPr="00E60401" w:rsidRDefault="00FC1924" w:rsidP="003E605B">
                        <w:pPr>
                          <w:rPr>
                            <w:rFonts w:ascii="Arial Bold" w:hAnsi="Arial Bold"/>
                            <w:b/>
                          </w:rPr>
                        </w:pPr>
                        <w:r w:rsidRPr="00E60401">
                          <w:rPr>
                            <w:rFonts w:ascii="Arial Bold" w:hAnsi="Arial Bold"/>
                            <w:b/>
                          </w:rPr>
                          <w:t>Controller</w:t>
                        </w:r>
                      </w:p>
                    </w:txbxContent>
                  </v:textbox>
                </v:rect>
                <v:rect id="Rectangle 155" o:spid="_x0000_s1057" style="position:absolute;left:5026;top:12323;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">
                  <v:textbox>
                    <w:txbxContent>
                      <w:p w14:paraId="1DB2F41E" w14:textId="77777777" w:rsidR="00FC1924" w:rsidRPr="00E60401" w:rsidRDefault="00FC1924" w:rsidP="003E605B">
                        <w:pPr>
                          <w:jc w:val="center"/>
                        </w:pPr>
                        <w:r w:rsidRPr="00E60401">
                          <w:t>Variable AC Voltage Test Supply</w:t>
                        </w:r>
                      </w:p>
                    </w:txbxContent>
                  </v:textbox>
                </v:rect>
                <v:shape id="AutoShape 156" o:spid="_x0000_s1058" type="#_x0000_t32" style="position:absolute;left:2484;top:13170;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">
                  <v:stroke startarrow="block" endarrow="block"/>
                </v:shape>
                <v:shape id="AutoShape 157" o:spid="_x0000_s1059" type="#_x0000_t32" style="position:absolute;left:3277;top:12787;width:174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">
                  <v:stroke endarrow="block"/>
                </v:shape>
              </v:group>
            </w:pict>
          </mc:Fallback>
        </mc:AlternateContent>
      </w:r>
    </w:p>
    <w:p w14:paraId="3DEEA423" w14:textId="77777777" w:rsidR="003E605B" w:rsidRPr="00A068B0" w:rsidRDefault="003E605B" w:rsidP="003E605B">
      <w:pPr>
        <w:widowControl w:val="0"/>
        <w:autoSpaceDE w:val="0"/>
        <w:autoSpaceDN w:val="0"/>
        <w:adjustRightInd w:val="0"/>
        <w:ind w:right="850"/>
        <w:rPr>
          <w:b/>
          <w:bCs/>
          <w:spacing w:val="0"/>
        </w:rPr>
      </w:pPr>
    </w:p>
    <w:p w14:paraId="071BB4BA" w14:textId="77777777" w:rsidR="003E605B" w:rsidRPr="00A068B0" w:rsidRDefault="003E605B" w:rsidP="003E605B">
      <w:pPr>
        <w:widowControl w:val="0"/>
        <w:autoSpaceDE w:val="0"/>
        <w:autoSpaceDN w:val="0"/>
        <w:adjustRightInd w:val="0"/>
        <w:ind w:right="850"/>
        <w:rPr>
          <w:b/>
          <w:bCs/>
          <w:spacing w:val="0"/>
        </w:rPr>
      </w:pPr>
    </w:p>
    <w:p w14:paraId="4CF0E729" w14:textId="77777777" w:rsidR="003E605B" w:rsidRPr="00A068B0" w:rsidRDefault="003E605B" w:rsidP="003E605B">
      <w:pPr>
        <w:widowControl w:val="0"/>
        <w:autoSpaceDE w:val="0"/>
        <w:autoSpaceDN w:val="0"/>
        <w:adjustRightInd w:val="0"/>
        <w:ind w:right="850"/>
        <w:rPr>
          <w:b/>
          <w:bCs/>
          <w:spacing w:val="0"/>
        </w:rPr>
      </w:pPr>
    </w:p>
    <w:p w14:paraId="50E0F473" w14:textId="77777777" w:rsidR="003E605B" w:rsidRPr="00A068B0" w:rsidRDefault="003E605B" w:rsidP="003E605B">
      <w:pPr>
        <w:widowControl w:val="0"/>
        <w:autoSpaceDE w:val="0"/>
        <w:autoSpaceDN w:val="0"/>
        <w:adjustRightInd w:val="0"/>
        <w:ind w:right="850"/>
        <w:rPr>
          <w:b/>
          <w:bCs/>
          <w:spacing w:val="0"/>
        </w:rPr>
      </w:pPr>
    </w:p>
    <w:p w14:paraId="610EB079" w14:textId="77777777" w:rsidR="003E605B" w:rsidRPr="00A068B0" w:rsidRDefault="003E605B" w:rsidP="003E605B">
      <w:pPr>
        <w:widowControl w:val="0"/>
        <w:autoSpaceDE w:val="0"/>
        <w:autoSpaceDN w:val="0"/>
        <w:adjustRightInd w:val="0"/>
        <w:ind w:right="850"/>
        <w:rPr>
          <w:b/>
          <w:bCs/>
          <w:spacing w:val="0"/>
        </w:rPr>
      </w:pPr>
    </w:p>
    <w:p w14:paraId="0B9503DA" w14:textId="77777777" w:rsidR="003E605B" w:rsidRPr="00A068B0" w:rsidRDefault="003E605B" w:rsidP="003E605B">
      <w:pPr>
        <w:widowControl w:val="0"/>
        <w:autoSpaceDE w:val="0"/>
        <w:autoSpaceDN w:val="0"/>
        <w:adjustRightInd w:val="0"/>
        <w:ind w:right="850"/>
        <w:rPr>
          <w:b/>
          <w:bCs/>
          <w:spacing w:val="0"/>
        </w:rPr>
      </w:pPr>
    </w:p>
    <w:p w14:paraId="6EC17944" w14:textId="77777777" w:rsidR="003E605B" w:rsidRPr="00A068B0" w:rsidRDefault="003E605B" w:rsidP="003E605B">
      <w:pPr>
        <w:widowControl w:val="0"/>
        <w:autoSpaceDE w:val="0"/>
        <w:autoSpaceDN w:val="0"/>
        <w:adjustRightInd w:val="0"/>
        <w:ind w:right="850"/>
        <w:rPr>
          <w:b/>
          <w:bCs/>
          <w:spacing w:val="0"/>
        </w:rPr>
      </w:pPr>
    </w:p>
    <w:p w14:paraId="61285F3E" w14:textId="77777777" w:rsidR="003E605B" w:rsidRPr="00A068B0" w:rsidRDefault="003E605B" w:rsidP="003E605B">
      <w:pPr>
        <w:widowControl w:val="0"/>
        <w:autoSpaceDE w:val="0"/>
        <w:autoSpaceDN w:val="0"/>
        <w:adjustRightInd w:val="0"/>
        <w:ind w:right="850"/>
        <w:rPr>
          <w:b/>
          <w:bCs/>
          <w:spacing w:val="0"/>
        </w:rPr>
      </w:pPr>
    </w:p>
    <w:p w14:paraId="291A4395" w14:textId="77777777" w:rsidR="003E605B" w:rsidRPr="00A068B0" w:rsidRDefault="003E605B" w:rsidP="003E605B">
      <w:pPr>
        <w:widowControl w:val="0"/>
        <w:autoSpaceDE w:val="0"/>
        <w:autoSpaceDN w:val="0"/>
        <w:adjustRightInd w:val="0"/>
        <w:ind w:right="850"/>
        <w:rPr>
          <w:b/>
          <w:bCs/>
          <w:spacing w:val="0"/>
        </w:rPr>
      </w:pPr>
    </w:p>
    <w:p w14:paraId="04437147" w14:textId="77777777" w:rsidR="003E605B" w:rsidRPr="00A068B0" w:rsidRDefault="003E605B" w:rsidP="003E605B">
      <w:pPr>
        <w:widowControl w:val="0"/>
        <w:autoSpaceDE w:val="0"/>
        <w:autoSpaceDN w:val="0"/>
        <w:adjustRightInd w:val="0"/>
        <w:ind w:right="850"/>
        <w:rPr>
          <w:b/>
          <w:bCs/>
          <w:spacing w:val="0"/>
        </w:rPr>
      </w:pPr>
    </w:p>
    <w:p w14:paraId="79FB4F72" w14:textId="77777777" w:rsidR="003E605B" w:rsidRPr="00A068B0" w:rsidRDefault="003E605B" w:rsidP="003E605B">
      <w:pPr>
        <w:widowControl w:val="0"/>
        <w:autoSpaceDE w:val="0"/>
        <w:autoSpaceDN w:val="0"/>
        <w:adjustRightInd w:val="0"/>
        <w:ind w:right="850"/>
        <w:rPr>
          <w:b/>
          <w:bCs/>
          <w:spacing w:val="0"/>
        </w:rPr>
      </w:pPr>
    </w:p>
    <w:p w14:paraId="6FF52535" w14:textId="77777777" w:rsidR="003E605B" w:rsidRPr="00A068B0" w:rsidRDefault="003E605B" w:rsidP="003E605B">
      <w:pPr>
        <w:widowControl w:val="0"/>
        <w:autoSpaceDE w:val="0"/>
        <w:autoSpaceDN w:val="0"/>
        <w:adjustRightInd w:val="0"/>
        <w:ind w:right="850"/>
        <w:rPr>
          <w:b/>
          <w:bCs/>
          <w:spacing w:val="0"/>
        </w:rPr>
      </w:pPr>
    </w:p>
    <w:p w14:paraId="680D4B6B" w14:textId="77777777" w:rsidR="003E605B" w:rsidRPr="00A068B0" w:rsidRDefault="003E605B" w:rsidP="003E605B">
      <w:pPr>
        <w:widowControl w:val="0"/>
        <w:autoSpaceDE w:val="0"/>
        <w:autoSpaceDN w:val="0"/>
        <w:adjustRightInd w:val="0"/>
        <w:ind w:right="850"/>
        <w:rPr>
          <w:b/>
          <w:bCs/>
          <w:spacing w:val="0"/>
        </w:rPr>
      </w:pPr>
    </w:p>
    <w:p w14:paraId="0F5612F4" w14:textId="13F78D61" w:rsidR="003E605B" w:rsidRPr="003B2076" w:rsidRDefault="00516465" w:rsidP="003B7C17">
      <w:pPr>
        <w:pStyle w:val="ANNEX-heading3"/>
      </w:pPr>
      <w:r w:rsidRPr="003B2076">
        <w:lastRenderedPageBreak/>
        <w:t>A.2.2.</w:t>
      </w:r>
      <w:r w:rsidR="008070FC" w:rsidRPr="003B2076">
        <w:t>3</w:t>
      </w:r>
      <w:r w:rsidRPr="003B2076">
        <w:tab/>
      </w:r>
      <w:r w:rsidR="003E605B" w:rsidRPr="003B2076">
        <w:t>Over / Under Frequency</w:t>
      </w:r>
    </w:p>
    <w:p w14:paraId="7FA5E331" w14:textId="77777777" w:rsidR="003E605B" w:rsidRPr="00A068B0" w:rsidRDefault="003E605B" w:rsidP="003E605B">
      <w:pPr>
        <w:rPr>
          <w:bCs/>
          <w:spacing w:val="0"/>
          <w:sz w:val="20"/>
        </w:rPr>
      </w:pPr>
    </w:p>
    <w:p w14:paraId="7421C7D2" w14:textId="268D8F90" w:rsidR="003E605B" w:rsidRPr="00A068B0" w:rsidRDefault="003E605B" w:rsidP="003E605B">
      <w:pPr>
        <w:rPr>
          <w:bCs/>
          <w:spacing w:val="0"/>
        </w:rPr>
      </w:pPr>
      <w:bookmarkStart w:id="87" w:name="_Hlk503245658"/>
      <w:r w:rsidRPr="00A068B0">
        <w:rPr>
          <w:bCs/>
          <w:spacing w:val="0"/>
        </w:rPr>
        <w:t xml:space="preserve">In addition to the EN 50438 over / under frequency tests the tests in this paragraph shall be </w:t>
      </w:r>
      <w:proofErr w:type="gramStart"/>
      <w:r w:rsidRPr="00A068B0">
        <w:rPr>
          <w:bCs/>
          <w:spacing w:val="0"/>
        </w:rPr>
        <w:t>taken into account</w:t>
      </w:r>
      <w:proofErr w:type="gramEnd"/>
      <w:r w:rsidRPr="00A068B0">
        <w:rPr>
          <w:bCs/>
          <w:spacing w:val="0"/>
        </w:rPr>
        <w:t>.</w:t>
      </w:r>
    </w:p>
    <w:p w14:paraId="2C6FC06F" w14:textId="77777777" w:rsidR="003E605B" w:rsidRPr="00A068B0" w:rsidRDefault="003E605B" w:rsidP="003E605B">
      <w:pPr>
        <w:autoSpaceDE w:val="0"/>
        <w:autoSpaceDN w:val="0"/>
        <w:rPr>
          <w:spacing w:val="0"/>
        </w:rPr>
      </w:pPr>
    </w:p>
    <w:p w14:paraId="4EFBB16F" w14:textId="26B45DE6" w:rsidR="003E605B" w:rsidRPr="00A068B0" w:rsidRDefault="003E605B" w:rsidP="003E605B">
      <w:pPr>
        <w:autoSpaceDE w:val="0"/>
        <w:autoSpaceDN w:val="0"/>
        <w:rPr>
          <w:spacing w:val="0"/>
        </w:rPr>
      </w:pPr>
      <w:r w:rsidRPr="00A068B0">
        <w:rPr>
          <w:spacing w:val="0"/>
        </w:rPr>
        <w:t>The</w:t>
      </w:r>
      <w:r w:rsidR="00C22463" w:rsidRPr="00A068B0">
        <w:rPr>
          <w:b/>
          <w:spacing w:val="0"/>
        </w:rPr>
        <w:t xml:space="preserve"> Interface </w:t>
      </w:r>
      <w:proofErr w:type="gramStart"/>
      <w:r w:rsidR="00C22463" w:rsidRPr="00A068B0">
        <w:rPr>
          <w:b/>
          <w:spacing w:val="0"/>
        </w:rPr>
        <w:t>Protection</w:t>
      </w:r>
      <w:r w:rsidR="00FE7F08" w:rsidRPr="00A068B0">
        <w:rPr>
          <w:spacing w:val="0"/>
        </w:rPr>
        <w:t xml:space="preserve"> </w:t>
      </w:r>
      <w:r w:rsidRPr="003B2076">
        <w:rPr>
          <w:b/>
          <w:vanish/>
          <w:spacing w:val="0"/>
        </w:rPr>
        <w:t xml:space="preserve"> </w:t>
      </w:r>
      <w:r w:rsidRPr="00A068B0">
        <w:rPr>
          <w:spacing w:val="0"/>
        </w:rPr>
        <w:t>shall</w:t>
      </w:r>
      <w:proofErr w:type="gramEnd"/>
      <w:r w:rsidRPr="00A068B0">
        <w:rPr>
          <w:spacing w:val="0"/>
        </w:rPr>
        <w:t xml:space="preserve"> be tested by operating the </w:t>
      </w:r>
      <w:r w:rsidRPr="00A068B0">
        <w:rPr>
          <w:b/>
          <w:spacing w:val="0"/>
        </w:rPr>
        <w:t>Controller</w:t>
      </w:r>
      <w:r w:rsidRPr="00A068B0" w:rsidDel="00896477">
        <w:rPr>
          <w:b/>
          <w:spacing w:val="0"/>
        </w:rPr>
        <w:t xml:space="preserve"> </w:t>
      </w:r>
      <w:r w:rsidRPr="00A068B0">
        <w:rPr>
          <w:spacing w:val="0"/>
        </w:rPr>
        <w:t>in parallel with a low impedance, variable fre</w:t>
      </w:r>
      <w:r w:rsidR="00B24665" w:rsidRPr="00A068B0">
        <w:rPr>
          <w:spacing w:val="0"/>
        </w:rPr>
        <w:t xml:space="preserve">quency test supply system, </w:t>
      </w:r>
      <w:r w:rsidR="00EF4095">
        <w:rPr>
          <w:spacing w:val="0"/>
        </w:rPr>
        <w:t xml:space="preserve">as an example </w:t>
      </w:r>
      <w:r w:rsidR="00B24665" w:rsidRPr="00A068B0">
        <w:rPr>
          <w:spacing w:val="0"/>
        </w:rPr>
        <w:t>see F</w:t>
      </w:r>
      <w:r w:rsidRPr="00A068B0">
        <w:rPr>
          <w:spacing w:val="0"/>
        </w:rPr>
        <w:t xml:space="preserve">igure </w:t>
      </w:r>
      <w:r w:rsidR="00B24665" w:rsidRPr="00A068B0">
        <w:rPr>
          <w:spacing w:val="0"/>
        </w:rPr>
        <w:t>A2.</w:t>
      </w:r>
      <w:r w:rsidRPr="00A068B0">
        <w:rPr>
          <w:spacing w:val="0"/>
        </w:rPr>
        <w:t xml:space="preserve">2. Correct protection and ride-through operation should be confirmed during </w:t>
      </w:r>
      <w:r w:rsidR="00153C87" w:rsidRPr="00A068B0">
        <w:rPr>
          <w:spacing w:val="0"/>
        </w:rPr>
        <w:t>the test</w:t>
      </w:r>
      <w:r w:rsidRPr="00A068B0">
        <w:rPr>
          <w:spacing w:val="0"/>
        </w:rPr>
        <w:t xml:space="preserve">. The set points for over and under frequency at which the </w:t>
      </w:r>
      <w:r w:rsidR="00153C87" w:rsidRPr="00A068B0">
        <w:rPr>
          <w:b/>
          <w:spacing w:val="0"/>
        </w:rPr>
        <w:t>Interface Protection</w:t>
      </w:r>
      <w:r w:rsidRPr="00A068B0">
        <w:rPr>
          <w:spacing w:val="0"/>
        </w:rPr>
        <w:t xml:space="preserve"> disconnects from the supply will be established by varying the test supply frequency.</w:t>
      </w:r>
    </w:p>
    <w:p w14:paraId="6B1E4306" w14:textId="77777777" w:rsidR="003E605B" w:rsidRPr="00A068B0" w:rsidRDefault="003E605B" w:rsidP="003E605B">
      <w:pPr>
        <w:autoSpaceDE w:val="0"/>
        <w:autoSpaceDN w:val="0"/>
        <w:rPr>
          <w:spacing w:val="0"/>
        </w:rPr>
      </w:pPr>
    </w:p>
    <w:p w14:paraId="28D2C9C4" w14:textId="70830676" w:rsidR="003E605B" w:rsidRPr="00A068B0" w:rsidRDefault="003E605B" w:rsidP="003E605B">
      <w:pPr>
        <w:autoSpaceDE w:val="0"/>
        <w:autoSpaceDN w:val="0"/>
        <w:rPr>
          <w:spacing w:val="0"/>
        </w:rPr>
      </w:pPr>
      <w:r w:rsidRPr="00A068B0">
        <w:rPr>
          <w:spacing w:val="0"/>
        </w:rPr>
        <w:t>To establish a trip frequency, the test frequency should be applied in a slow ramp rate of less than 0.1</w:t>
      </w:r>
      <w:r w:rsidR="001E7EC4"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1E7EC4" w:rsidRPr="00A068B0">
        <w:rPr>
          <w:spacing w:val="0"/>
        </w:rPr>
        <w:t xml:space="preserve"> </w:t>
      </w:r>
      <w:r w:rsidRPr="00A068B0">
        <w:rPr>
          <w:spacing w:val="0"/>
        </w:rPr>
        <w:t xml:space="preserve">Hz for a duration that is longer than the trip time delay, for example 1 s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6FE717C2" w14:textId="77777777" w:rsidR="003E605B" w:rsidRPr="00A068B0" w:rsidRDefault="003E605B" w:rsidP="003E605B">
      <w:pPr>
        <w:autoSpaceDE w:val="0"/>
        <w:autoSpaceDN w:val="0"/>
        <w:rPr>
          <w:spacing w:val="0"/>
        </w:rPr>
      </w:pPr>
    </w:p>
    <w:p w14:paraId="739A2ECA" w14:textId="77777777" w:rsidR="0004155A" w:rsidRPr="003B2076" w:rsidRDefault="003E605B" w:rsidP="003E605B">
      <w:pPr>
        <w:autoSpaceDE w:val="0"/>
        <w:autoSpaceDN w:val="0"/>
        <w:rPr>
          <w:spacing w:val="0"/>
        </w:rPr>
      </w:pPr>
      <w:r w:rsidRPr="00A068B0">
        <w:rPr>
          <w:spacing w:val="0"/>
        </w:rPr>
        <w:t>To establish the trip time, the test frequency should be applied starting from 0.3</w:t>
      </w:r>
      <w:r w:rsidR="001E7EC4" w:rsidRPr="00A068B0">
        <w:rPr>
          <w:spacing w:val="0"/>
        </w:rPr>
        <w:t xml:space="preserve"> </w:t>
      </w:r>
      <w:r w:rsidRPr="00A068B0">
        <w:rPr>
          <w:spacing w:val="0"/>
        </w:rPr>
        <w:t>Hz below or above the recorded trip frequency and should be changed to 0.3</w:t>
      </w:r>
      <w:r w:rsidR="001E7EC4"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FE7F08" w:rsidRPr="00A068B0">
        <w:rPr>
          <w:b/>
          <w:spacing w:val="0"/>
        </w:rPr>
        <w:t>Type Test Verification Report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w:t>
      </w:r>
      <w:r w:rsidR="00C22E09" w:rsidRPr="00A068B0">
        <w:rPr>
          <w:spacing w:val="0"/>
        </w:rPr>
        <w:t xml:space="preserve"> and if possible </w:t>
      </w:r>
      <w:r w:rsidR="0004155A" w:rsidRPr="003B2076">
        <w:rPr>
          <w:spacing w:val="0"/>
        </w:rPr>
        <w:t xml:space="preserve">the loss of mains protection should be turned off </w:t>
      </w:r>
      <w:proofErr w:type="gramStart"/>
      <w:r w:rsidR="0004155A" w:rsidRPr="003B2076">
        <w:rPr>
          <w:spacing w:val="0"/>
        </w:rPr>
        <w:t>in order to</w:t>
      </w:r>
      <w:proofErr w:type="gramEnd"/>
      <w:r w:rsidR="0004155A" w:rsidRPr="003B2076">
        <w:rPr>
          <w:spacing w:val="0"/>
        </w:rPr>
        <w:t xml:space="preserve"> carry out this test. Otherwise a much smaller step change should be used to initiate the trip and establish a trip time, which may require the test to be repeated several times to establish that the time delay is correct.</w:t>
      </w:r>
    </w:p>
    <w:p w14:paraId="34F44478" w14:textId="77777777" w:rsidR="0004155A" w:rsidRPr="00A068B0" w:rsidRDefault="0004155A" w:rsidP="003E605B">
      <w:pPr>
        <w:autoSpaceDE w:val="0"/>
        <w:autoSpaceDN w:val="0"/>
        <w:rPr>
          <w:spacing w:val="0"/>
        </w:rPr>
      </w:pPr>
    </w:p>
    <w:p w14:paraId="7E9F3A00" w14:textId="77777777" w:rsidR="0004155A" w:rsidRPr="003B2076" w:rsidRDefault="0004155A" w:rsidP="003E605B">
      <w:pPr>
        <w:autoSpaceDE w:val="0"/>
        <w:autoSpaceDN w:val="0"/>
        <w:rPr>
          <w:spacing w:val="0"/>
        </w:rPr>
      </w:pPr>
      <w:r w:rsidRPr="00A068B0">
        <w:rPr>
          <w:spacing w:val="0"/>
        </w:rPr>
        <w:t xml:space="preserve">To confirm that the protection does not trip before the required time the test frequency should be applied at each setting ± 0.2 Hz and for the relevant times shown in the table in the </w:t>
      </w:r>
      <w:r w:rsidRPr="00A068B0">
        <w:rPr>
          <w:b/>
          <w:spacing w:val="0"/>
        </w:rPr>
        <w:t>Type Test Verification Report</w:t>
      </w:r>
      <w:r w:rsidRPr="00A068B0">
        <w:rPr>
          <w:spacing w:val="0"/>
        </w:rPr>
        <w:t>, Appendix 3 Form C.</w:t>
      </w:r>
    </w:p>
    <w:bookmarkEnd w:id="87"/>
    <w:p w14:paraId="03C6477B" w14:textId="42728BEF" w:rsidR="001E7EC4" w:rsidRPr="003B2076" w:rsidRDefault="001E7EC4">
      <w:pPr>
        <w:jc w:val="left"/>
        <w:rPr>
          <w:rFonts w:cs="Times New Roman"/>
          <w:b/>
          <w:bCs/>
          <w:spacing w:val="0"/>
        </w:rPr>
      </w:pPr>
    </w:p>
    <w:p w14:paraId="2F747B0B" w14:textId="528CEF54" w:rsidR="003E605B" w:rsidRPr="003B2076" w:rsidRDefault="003E605B" w:rsidP="003B7C17">
      <w:pPr>
        <w:pStyle w:val="FIGURE-title"/>
      </w:pPr>
      <w:r w:rsidRPr="003B2076">
        <w:t xml:space="preserve">Figure </w:t>
      </w:r>
      <w:r w:rsidR="00B24665" w:rsidRPr="003B2076">
        <w:t>A2.</w:t>
      </w:r>
      <w:proofErr w:type="gramStart"/>
      <w:r w:rsidRPr="003B2076">
        <w:t>2</w:t>
      </w:r>
      <w:r w:rsidR="00F8260E" w:rsidRPr="003B2076">
        <w:t>.</w:t>
      </w:r>
      <w:r w:rsidRPr="003B2076">
        <w:rPr>
          <w:vanish/>
        </w:rPr>
        <w:t>Micro</w:t>
      </w:r>
      <w:proofErr w:type="gramEnd"/>
      <w:r w:rsidRPr="003B2076">
        <w:rPr>
          <w:vanish/>
        </w:rPr>
        <w:t>-generator</w:t>
      </w:r>
      <w:r w:rsidRPr="003B2076">
        <w:t xml:space="preserve"> Test set up – Over / Under Frequency</w:t>
      </w:r>
    </w:p>
    <w:p w14:paraId="56481CB0" w14:textId="77777777" w:rsidR="003E605B" w:rsidRPr="00A068B0" w:rsidRDefault="003E605B" w:rsidP="003E605B">
      <w:pPr>
        <w:widowControl w:val="0"/>
        <w:tabs>
          <w:tab w:val="left" w:pos="3040"/>
        </w:tabs>
        <w:autoSpaceDE w:val="0"/>
        <w:autoSpaceDN w:val="0"/>
        <w:adjustRightInd w:val="0"/>
        <w:spacing w:before="31"/>
        <w:ind w:right="-20"/>
        <w:jc w:val="center"/>
        <w:rPr>
          <w:b/>
          <w:bCs/>
          <w:spacing w:val="0"/>
          <w:sz w:val="20"/>
        </w:rPr>
      </w:pPr>
    </w:p>
    <w:p w14:paraId="22A12AF1" w14:textId="7526CEAF" w:rsidR="003E605B" w:rsidRPr="00A068B0" w:rsidRDefault="003E605B" w:rsidP="003E605B">
      <w:pPr>
        <w:widowControl w:val="0"/>
        <w:autoSpaceDE w:val="0"/>
        <w:autoSpaceDN w:val="0"/>
        <w:adjustRightInd w:val="0"/>
        <w:spacing w:before="12" w:line="240" w:lineRule="exact"/>
        <w:rPr>
          <w:b/>
          <w:bCs/>
          <w:spacing w:val="0"/>
        </w:rPr>
      </w:pPr>
      <w:r w:rsidRPr="00A068B0">
        <w:rPr>
          <w:noProof/>
          <w:spacing w:val="0"/>
          <w:sz w:val="20"/>
          <w:lang w:eastAsia="en-GB"/>
        </w:rPr>
        <mc:AlternateContent>
          <mc:Choice Requires="wpg">
            <w:drawing>
              <wp:anchor distT="0" distB="0" distL="114300" distR="114300" simplePos="0" relativeHeight="251679232" behindDoc="0" locked="0" layoutInCell="1" allowOverlap="1" wp14:anchorId="05DDE7FB" wp14:editId="2D194627">
                <wp:simplePos x="0" y="0"/>
                <wp:positionH relativeFrom="column">
                  <wp:posOffset>0</wp:posOffset>
                </wp:positionH>
                <wp:positionV relativeFrom="paragraph">
                  <wp:posOffset>0</wp:posOffset>
                </wp:positionV>
                <wp:extent cx="3068868" cy="1971675"/>
                <wp:effectExtent l="0" t="0" r="17780" b="28575"/>
                <wp:wrapNone/>
                <wp:docPr id="14493"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8868" cy="1971675"/>
                          <a:chOff x="1289" y="12105"/>
                          <a:chExt cx="4593" cy="3105"/>
                        </a:xfrm>
                      </wpg:grpSpPr>
                      <wps:wsp>
                        <wps:cNvPr id="14494" name="Rectangle 166"/>
                        <wps:cNvSpPr>
                          <a:spLocks noChangeArrowheads="1"/>
                        </wps:cNvSpPr>
                        <wps:spPr bwMode="auto">
                          <a:xfrm>
                            <a:off x="1289" y="12105"/>
                            <a:ext cx="2495" cy="3105"/>
                          </a:xfrm>
                          <a:prstGeom prst="rect">
                            <a:avLst/>
                          </a:prstGeom>
                          <a:solidFill>
                            <a:srgbClr val="FFFFFF"/>
                          </a:solidFill>
                          <a:ln w="9525">
                            <a:solidFill>
                              <a:srgbClr val="000000"/>
                            </a:solidFill>
                            <a:prstDash val="dash"/>
                            <a:miter lim="800000"/>
                            <a:headEnd/>
                            <a:tailEnd/>
                          </a:ln>
                        </wps:spPr>
                        <wps:txbx>
                          <w:txbxContent>
                            <w:p w14:paraId="7D2EE738" w14:textId="77777777" w:rsidR="00FC1924" w:rsidRPr="00AF2C0F" w:rsidRDefault="00FC1924" w:rsidP="003E605B">
                              <w:pPr>
                                <w:rPr>
                                  <w:b/>
                                </w:rPr>
                              </w:pPr>
                              <w:r>
                                <w:rPr>
                                  <w:b/>
                                  <w:sz w:val="20"/>
                                </w:rPr>
                                <w:t>Micro-generator</w:t>
                              </w:r>
                              <w:r w:rsidRPr="003A6569" w:rsidDel="009E6230">
                                <w:rPr>
                                  <w:b/>
                                </w:rPr>
                                <w:t xml:space="preserve"> </w:t>
                              </w:r>
                            </w:p>
                          </w:txbxContent>
                        </wps:txbx>
                        <wps:bodyPr rot="0" vert="horz" wrap="square" lIns="91440" tIns="45720" rIns="91440" bIns="45720" anchor="t" anchorCtr="0" upright="1">
                          <a:noAutofit/>
                        </wps:bodyPr>
                      </wps:wsp>
                      <wps:wsp>
                        <wps:cNvPr id="14495" name="Rectangle 167"/>
                        <wps:cNvSpPr>
                          <a:spLocks noChangeArrowheads="1"/>
                        </wps:cNvSpPr>
                        <wps:spPr bwMode="auto">
                          <a:xfrm>
                            <a:off x="1692" y="12750"/>
                            <a:ext cx="1585" cy="690"/>
                          </a:xfrm>
                          <a:prstGeom prst="rect">
                            <a:avLst/>
                          </a:prstGeom>
                          <a:solidFill>
                            <a:srgbClr val="FFFFFF"/>
                          </a:solidFill>
                          <a:ln w="9525">
                            <a:solidFill>
                              <a:srgbClr val="000000"/>
                            </a:solidFill>
                            <a:miter lim="800000"/>
                            <a:headEnd/>
                            <a:tailEnd/>
                          </a:ln>
                        </wps:spPr>
                        <wps:txbx>
                          <w:txbxContent>
                            <w:p w14:paraId="62233F59" w14:textId="77777777" w:rsidR="00FC1924" w:rsidRPr="00E60401" w:rsidRDefault="00FC1924" w:rsidP="003E605B">
                              <w:pPr>
                                <w:rPr>
                                  <w:rFonts w:ascii="Arial Bold" w:hAnsi="Arial Bold"/>
                                  <w:b/>
                                </w:rPr>
                              </w:pPr>
                              <w:r w:rsidRPr="00E60401">
                                <w:rPr>
                                  <w:rFonts w:ascii="Arial Bold" w:hAnsi="Arial Bold"/>
                                  <w:b/>
                                </w:rPr>
                                <w:t>Generating Unit</w:t>
                              </w:r>
                            </w:p>
                          </w:txbxContent>
                        </wps:txbx>
                        <wps:bodyPr rot="0" vert="horz" wrap="square" lIns="91440" tIns="45720" rIns="91440" bIns="45720" anchor="t" anchorCtr="0" upright="1">
                          <a:noAutofit/>
                        </wps:bodyPr>
                      </wps:wsp>
                      <wps:wsp>
                        <wps:cNvPr id="14496" name="Rectangle 168"/>
                        <wps:cNvSpPr>
                          <a:spLocks noChangeArrowheads="1"/>
                        </wps:cNvSpPr>
                        <wps:spPr bwMode="auto">
                          <a:xfrm>
                            <a:off x="1692" y="14205"/>
                            <a:ext cx="1585" cy="690"/>
                          </a:xfrm>
                          <a:prstGeom prst="rect">
                            <a:avLst/>
                          </a:prstGeom>
                          <a:solidFill>
                            <a:srgbClr val="FFFFFF"/>
                          </a:solidFill>
                          <a:ln w="9525">
                            <a:solidFill>
                              <a:srgbClr val="000000"/>
                            </a:solidFill>
                            <a:miter lim="800000"/>
                            <a:headEnd/>
                            <a:tailEnd/>
                          </a:ln>
                        </wps:spPr>
                        <wps:txbx>
                          <w:txbxContent>
                            <w:p w14:paraId="6AA433A1" w14:textId="77777777" w:rsidR="00FC1924" w:rsidRPr="00E60401" w:rsidRDefault="00FC1924" w:rsidP="003E605B">
                              <w:pPr>
                                <w:rPr>
                                  <w:rFonts w:ascii="Arial Bold" w:hAnsi="Arial Bold"/>
                                  <w:b/>
                                </w:rPr>
                              </w:pPr>
                              <w:r w:rsidRPr="00E60401">
                                <w:rPr>
                                  <w:rFonts w:ascii="Arial Bold" w:hAnsi="Arial Bold"/>
                                  <w:b/>
                                </w:rPr>
                                <w:t>Controller</w:t>
                              </w:r>
                            </w:p>
                          </w:txbxContent>
                        </wps:txbx>
                        <wps:bodyPr rot="0" vert="horz" wrap="square" lIns="91440" tIns="45720" rIns="91440" bIns="45720" anchor="t" anchorCtr="0" upright="1">
                          <a:noAutofit/>
                        </wps:bodyPr>
                      </wps:wsp>
                      <wps:wsp>
                        <wps:cNvPr id="14497" name="Rectangle 169"/>
                        <wps:cNvSpPr>
                          <a:spLocks noChangeArrowheads="1"/>
                        </wps:cNvSpPr>
                        <wps:spPr bwMode="auto">
                          <a:xfrm>
                            <a:off x="4297" y="12632"/>
                            <a:ext cx="1585" cy="928"/>
                          </a:xfrm>
                          <a:prstGeom prst="rect">
                            <a:avLst/>
                          </a:prstGeom>
                          <a:solidFill>
                            <a:srgbClr val="FFFFFF"/>
                          </a:solidFill>
                          <a:ln w="9525">
                            <a:solidFill>
                              <a:srgbClr val="000000"/>
                            </a:solidFill>
                            <a:miter lim="800000"/>
                            <a:headEnd/>
                            <a:tailEnd/>
                          </a:ln>
                        </wps:spPr>
                        <wps:txbx>
                          <w:txbxContent>
                            <w:p w14:paraId="78DDA6AA" w14:textId="77777777" w:rsidR="00FC1924" w:rsidRPr="00E60401" w:rsidRDefault="00FC1924" w:rsidP="003E605B">
                              <w:pPr>
                                <w:jc w:val="center"/>
                              </w:pPr>
                              <w:r w:rsidRPr="00E60401">
                                <w:t>Variable Frequency Test Supply</w:t>
                              </w:r>
                            </w:p>
                          </w:txbxContent>
                        </wps:txbx>
                        <wps:bodyPr rot="0" vert="horz" wrap="square" lIns="91440" tIns="45720" rIns="91440" bIns="45720" anchor="t" anchorCtr="0" upright="1">
                          <a:noAutofit/>
                        </wps:bodyPr>
                      </wps:wsp>
                      <wps:wsp>
                        <wps:cNvPr id="14498" name="AutoShape 170"/>
                        <wps:cNvCnPr>
                          <a:endCxn id="14496" idx="0"/>
                        </wps:cNvCnPr>
                        <wps:spPr bwMode="auto">
                          <a:xfrm flipH="1">
                            <a:off x="2485" y="13440"/>
                            <a:ext cx="0" cy="765"/>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9" name="AutoShape 171"/>
                        <wps:cNvCnPr/>
                        <wps:spPr bwMode="auto">
                          <a:xfrm>
                            <a:off x="3277" y="13110"/>
                            <a:ext cx="1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DDE7FB" id="Group 165" o:spid="_x0000_s1060" style="position:absolute;left:0;text-align:left;margin-left:0;margin-top:0;width:241.65pt;height:155.25pt;z-index:251679232;mso-position-horizontal-relative:text;mso-position-vertical-relative:text" coordorigin="1289,12105" coordsize="4593,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">
                <v:rect id="Rectangle 166" o:spid="_x0000_s1061" style="position:absolute;left:1289;top:12105;width:2495;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">
                  <v:stroke dashstyle="dash"/>
                  <v:textbox>
                    <w:txbxContent>
                      <w:p w14:paraId="7D2EE738" w14:textId="77777777" w:rsidR="00FC1924" w:rsidRPr="00AF2C0F" w:rsidRDefault="00FC1924" w:rsidP="003E605B">
                        <w:pPr>
                          <w:rPr>
                            <w:b/>
                          </w:rPr>
                        </w:pPr>
                        <w:r>
                          <w:rPr>
                            <w:b/>
                            <w:sz w:val="20"/>
                          </w:rPr>
                          <w:t>Micro-generator</w:t>
                        </w:r>
                        <w:r w:rsidRPr="003A6569" w:rsidDel="009E6230">
                          <w:rPr>
                            <w:b/>
                          </w:rPr>
                          <w:t xml:space="preserve"> </w:t>
                        </w:r>
                      </w:p>
                    </w:txbxContent>
                  </v:textbox>
                </v:rect>
                <v:rect id="Rectangle 167" o:spid="_x0000_s1062" style="position:absolute;left:1692;top:1275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">
                  <v:textbox>
                    <w:txbxContent>
                      <w:p w14:paraId="62233F59" w14:textId="77777777" w:rsidR="00FC1924" w:rsidRPr="00E60401" w:rsidRDefault="00FC1924" w:rsidP="003E605B">
                        <w:pPr>
                          <w:rPr>
                            <w:rFonts w:ascii="Arial Bold" w:hAnsi="Arial Bold"/>
                            <w:b/>
                          </w:rPr>
                        </w:pPr>
                        <w:r w:rsidRPr="00E60401">
                          <w:rPr>
                            <w:rFonts w:ascii="Arial Bold" w:hAnsi="Arial Bold"/>
                            <w:b/>
                          </w:rPr>
                          <w:t>Generating Unit</w:t>
                        </w:r>
                      </w:p>
                    </w:txbxContent>
                  </v:textbox>
                </v:rect>
                <v:rect id="Rectangle 168" o:spid="_x0000_s1063" style="position:absolute;left:1692;top:14205;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">
                  <v:textbox>
                    <w:txbxContent>
                      <w:p w14:paraId="6AA433A1" w14:textId="77777777" w:rsidR="00FC1924" w:rsidRPr="00E60401" w:rsidRDefault="00FC1924" w:rsidP="003E605B">
                        <w:pPr>
                          <w:rPr>
                            <w:rFonts w:ascii="Arial Bold" w:hAnsi="Arial Bold"/>
                            <w:b/>
                          </w:rPr>
                        </w:pPr>
                        <w:r w:rsidRPr="00E60401">
                          <w:rPr>
                            <w:rFonts w:ascii="Arial Bold" w:hAnsi="Arial Bold"/>
                            <w:b/>
                          </w:rPr>
                          <w:t>Controller</w:t>
                        </w:r>
                      </w:p>
                    </w:txbxContent>
                  </v:textbox>
                </v:rect>
                <v:rect id="Rectangle 169" o:spid="_x0000_s1064" style="position:absolute;left:4297;top:12632;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">
                  <v:textbox>
                    <w:txbxContent>
                      <w:p w14:paraId="78DDA6AA" w14:textId="77777777" w:rsidR="00FC1924" w:rsidRPr="00E60401" w:rsidRDefault="00FC1924" w:rsidP="003E605B">
                        <w:pPr>
                          <w:jc w:val="center"/>
                        </w:pPr>
                        <w:r w:rsidRPr="00E60401">
                          <w:t>Variable Frequency Test Supply</w:t>
                        </w:r>
                      </w:p>
                    </w:txbxContent>
                  </v:textbox>
                </v:rect>
                <v:shape id="AutoShape 170" o:spid="_x0000_s1065" type="#_x0000_t32" style="position:absolute;left:2485;top:13440;width:0;height:7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">
                  <v:stroke startarrow="block" endarrow="block"/>
                </v:shape>
                <v:shape id="AutoShape 171" o:spid="_x0000_s1066" type="#_x0000_t32" style="position:absolute;left:3277;top:13110;width:1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">
                  <v:stroke endarrow="block"/>
                </v:shape>
              </v:group>
            </w:pict>
          </mc:Fallback>
        </mc:AlternateContent>
      </w:r>
    </w:p>
    <w:p w14:paraId="1BF92024" w14:textId="77777777" w:rsidR="003E605B" w:rsidRPr="00A068B0" w:rsidRDefault="003E605B" w:rsidP="003E605B">
      <w:pPr>
        <w:widowControl w:val="0"/>
        <w:autoSpaceDE w:val="0"/>
        <w:autoSpaceDN w:val="0"/>
        <w:adjustRightInd w:val="0"/>
        <w:spacing w:before="12" w:line="240" w:lineRule="exact"/>
        <w:rPr>
          <w:b/>
          <w:bCs/>
          <w:spacing w:val="0"/>
        </w:rPr>
      </w:pPr>
    </w:p>
    <w:p w14:paraId="3F52CE95" w14:textId="77777777" w:rsidR="003E605B" w:rsidRPr="00A068B0" w:rsidRDefault="003E605B" w:rsidP="003E605B">
      <w:pPr>
        <w:widowControl w:val="0"/>
        <w:autoSpaceDE w:val="0"/>
        <w:autoSpaceDN w:val="0"/>
        <w:adjustRightInd w:val="0"/>
        <w:spacing w:before="12" w:line="240" w:lineRule="exact"/>
        <w:rPr>
          <w:b/>
          <w:bCs/>
          <w:spacing w:val="0"/>
        </w:rPr>
      </w:pPr>
    </w:p>
    <w:p w14:paraId="66CC0B3C" w14:textId="77777777" w:rsidR="003E605B" w:rsidRPr="00A068B0" w:rsidRDefault="003E605B" w:rsidP="003E605B">
      <w:pPr>
        <w:widowControl w:val="0"/>
        <w:autoSpaceDE w:val="0"/>
        <w:autoSpaceDN w:val="0"/>
        <w:adjustRightInd w:val="0"/>
        <w:spacing w:before="12" w:line="240" w:lineRule="exact"/>
        <w:rPr>
          <w:b/>
          <w:bCs/>
          <w:spacing w:val="0"/>
        </w:rPr>
      </w:pPr>
    </w:p>
    <w:p w14:paraId="3CD7E639" w14:textId="77777777" w:rsidR="003E605B" w:rsidRPr="00A068B0" w:rsidRDefault="003E605B" w:rsidP="003E605B">
      <w:pPr>
        <w:widowControl w:val="0"/>
        <w:autoSpaceDE w:val="0"/>
        <w:autoSpaceDN w:val="0"/>
        <w:adjustRightInd w:val="0"/>
        <w:spacing w:before="12" w:line="240" w:lineRule="exact"/>
        <w:rPr>
          <w:b/>
          <w:bCs/>
          <w:spacing w:val="0"/>
        </w:rPr>
      </w:pPr>
    </w:p>
    <w:p w14:paraId="41A7E1FD" w14:textId="77777777" w:rsidR="003E605B" w:rsidRPr="00A068B0" w:rsidRDefault="003E605B" w:rsidP="003E605B">
      <w:pPr>
        <w:widowControl w:val="0"/>
        <w:autoSpaceDE w:val="0"/>
        <w:autoSpaceDN w:val="0"/>
        <w:adjustRightInd w:val="0"/>
        <w:spacing w:before="12" w:line="240" w:lineRule="exact"/>
        <w:rPr>
          <w:b/>
          <w:bCs/>
          <w:spacing w:val="0"/>
        </w:rPr>
      </w:pPr>
    </w:p>
    <w:p w14:paraId="24108DD4" w14:textId="77777777" w:rsidR="003E605B" w:rsidRPr="00A068B0" w:rsidRDefault="003E605B" w:rsidP="003E605B">
      <w:pPr>
        <w:widowControl w:val="0"/>
        <w:autoSpaceDE w:val="0"/>
        <w:autoSpaceDN w:val="0"/>
        <w:adjustRightInd w:val="0"/>
        <w:spacing w:before="12" w:line="240" w:lineRule="exact"/>
        <w:rPr>
          <w:b/>
          <w:bCs/>
          <w:spacing w:val="0"/>
        </w:rPr>
      </w:pPr>
    </w:p>
    <w:p w14:paraId="63235015" w14:textId="77777777" w:rsidR="003E605B" w:rsidRPr="00A068B0" w:rsidRDefault="003E605B" w:rsidP="003E605B">
      <w:pPr>
        <w:widowControl w:val="0"/>
        <w:autoSpaceDE w:val="0"/>
        <w:autoSpaceDN w:val="0"/>
        <w:adjustRightInd w:val="0"/>
        <w:spacing w:before="12" w:line="240" w:lineRule="exact"/>
        <w:rPr>
          <w:b/>
          <w:bCs/>
          <w:spacing w:val="0"/>
        </w:rPr>
      </w:pPr>
    </w:p>
    <w:p w14:paraId="225071D7" w14:textId="77777777" w:rsidR="003E605B" w:rsidRPr="00A068B0" w:rsidRDefault="003E605B" w:rsidP="003E605B">
      <w:pPr>
        <w:widowControl w:val="0"/>
        <w:autoSpaceDE w:val="0"/>
        <w:autoSpaceDN w:val="0"/>
        <w:adjustRightInd w:val="0"/>
        <w:spacing w:before="12" w:line="240" w:lineRule="exact"/>
        <w:rPr>
          <w:b/>
          <w:bCs/>
          <w:spacing w:val="0"/>
        </w:rPr>
      </w:pPr>
    </w:p>
    <w:p w14:paraId="0AC31385" w14:textId="77777777" w:rsidR="003E605B" w:rsidRPr="00A068B0" w:rsidRDefault="003E605B" w:rsidP="003E605B">
      <w:pPr>
        <w:widowControl w:val="0"/>
        <w:autoSpaceDE w:val="0"/>
        <w:autoSpaceDN w:val="0"/>
        <w:adjustRightInd w:val="0"/>
        <w:spacing w:before="12" w:line="240" w:lineRule="exact"/>
        <w:rPr>
          <w:b/>
          <w:bCs/>
          <w:spacing w:val="0"/>
        </w:rPr>
      </w:pPr>
    </w:p>
    <w:p w14:paraId="31EA049C" w14:textId="77777777" w:rsidR="003E605B" w:rsidRPr="00A068B0" w:rsidRDefault="003E605B" w:rsidP="003E605B">
      <w:pPr>
        <w:widowControl w:val="0"/>
        <w:autoSpaceDE w:val="0"/>
        <w:autoSpaceDN w:val="0"/>
        <w:adjustRightInd w:val="0"/>
        <w:spacing w:before="12" w:line="240" w:lineRule="exact"/>
        <w:rPr>
          <w:b/>
          <w:bCs/>
          <w:spacing w:val="0"/>
        </w:rPr>
      </w:pPr>
    </w:p>
    <w:p w14:paraId="501E1386" w14:textId="77777777" w:rsidR="003E605B" w:rsidRPr="00A068B0" w:rsidRDefault="003E605B" w:rsidP="003E605B">
      <w:pPr>
        <w:widowControl w:val="0"/>
        <w:autoSpaceDE w:val="0"/>
        <w:autoSpaceDN w:val="0"/>
        <w:adjustRightInd w:val="0"/>
        <w:spacing w:before="12" w:line="240" w:lineRule="exact"/>
        <w:rPr>
          <w:b/>
          <w:bCs/>
          <w:spacing w:val="0"/>
        </w:rPr>
      </w:pPr>
    </w:p>
    <w:p w14:paraId="35152BEF" w14:textId="77777777" w:rsidR="003E605B" w:rsidRPr="00A068B0" w:rsidRDefault="003E605B" w:rsidP="003E605B">
      <w:pPr>
        <w:widowControl w:val="0"/>
        <w:autoSpaceDE w:val="0"/>
        <w:autoSpaceDN w:val="0"/>
        <w:adjustRightInd w:val="0"/>
        <w:spacing w:before="12" w:line="240" w:lineRule="exact"/>
        <w:rPr>
          <w:b/>
          <w:bCs/>
          <w:spacing w:val="0"/>
        </w:rPr>
      </w:pPr>
    </w:p>
    <w:p w14:paraId="6095731C" w14:textId="3F6F2697" w:rsidR="003E605B" w:rsidRPr="003B2076" w:rsidRDefault="00516465" w:rsidP="003B7C17">
      <w:pPr>
        <w:pStyle w:val="ANNEX-heading3"/>
      </w:pPr>
      <w:r w:rsidRPr="003B2076">
        <w:t>A.2.2.</w:t>
      </w:r>
      <w:r w:rsidR="008070FC" w:rsidRPr="003B2076">
        <w:t>4</w:t>
      </w:r>
      <w:r w:rsidRPr="003B2076">
        <w:tab/>
      </w:r>
      <w:r w:rsidR="003E605B" w:rsidRPr="003B2076">
        <w:t>Loss of Mains Protection</w:t>
      </w:r>
    </w:p>
    <w:p w14:paraId="0FC443EB" w14:textId="77777777" w:rsidR="003E605B" w:rsidRPr="00A068B0" w:rsidRDefault="003E605B" w:rsidP="003E605B">
      <w:pPr>
        <w:widowControl w:val="0"/>
        <w:autoSpaceDE w:val="0"/>
        <w:autoSpaceDN w:val="0"/>
        <w:adjustRightInd w:val="0"/>
        <w:rPr>
          <w:spacing w:val="0"/>
          <w:sz w:val="20"/>
        </w:rPr>
      </w:pPr>
    </w:p>
    <w:p w14:paraId="606DEEF5" w14:textId="73EB8B48" w:rsidR="003E605B" w:rsidRPr="00A068B0" w:rsidRDefault="003E605B" w:rsidP="003E605B">
      <w:pPr>
        <w:widowControl w:val="0"/>
        <w:autoSpaceDE w:val="0"/>
        <w:autoSpaceDN w:val="0"/>
        <w:adjustRightInd w:val="0"/>
        <w:rPr>
          <w:spacing w:val="0"/>
        </w:rPr>
      </w:pPr>
      <w:r w:rsidRPr="00A068B0">
        <w:rPr>
          <w:spacing w:val="0"/>
        </w:rPr>
        <w:t xml:space="preserve">The </w:t>
      </w:r>
      <w:r w:rsidRPr="003B2076">
        <w:rPr>
          <w:spacing w:val="0"/>
        </w:rPr>
        <w:t xml:space="preserve">test described in EN 50438 should be completed at 10%, 55%, and 100% of the </w:t>
      </w:r>
      <w:r w:rsidRPr="003B2076">
        <w:rPr>
          <w:b/>
          <w:spacing w:val="0"/>
          <w:lang w:eastAsia="en-GB"/>
        </w:rPr>
        <w:t>Registered Capacity</w:t>
      </w:r>
      <w:r w:rsidRPr="003B2076">
        <w:rPr>
          <w:spacing w:val="0"/>
        </w:rPr>
        <w:t>. In both cases</w:t>
      </w:r>
      <w:r w:rsidRPr="00A068B0">
        <w:rPr>
          <w:spacing w:val="0"/>
        </w:rPr>
        <w:t xml:space="preserve"> a subset of results should be recorded as indicated in </w:t>
      </w:r>
      <w:r w:rsidRPr="00A068B0">
        <w:rPr>
          <w:spacing w:val="0"/>
        </w:rPr>
        <w:lastRenderedPageBreak/>
        <w:t>the Protection – Loss of Mains test section of</w:t>
      </w:r>
      <w:r w:rsidR="00A72BF0" w:rsidRPr="00A068B0">
        <w:rPr>
          <w:spacing w:val="0"/>
        </w:rPr>
        <w:t xml:space="preserve"> the </w:t>
      </w:r>
      <w:r w:rsidR="00A72BF0" w:rsidRPr="00A068B0">
        <w:rPr>
          <w:b/>
          <w:spacing w:val="0"/>
        </w:rPr>
        <w:t>Type Test Verification Report</w:t>
      </w:r>
      <w:r w:rsidR="00A72BF0" w:rsidRPr="00A068B0">
        <w:rPr>
          <w:spacing w:val="0"/>
        </w:rPr>
        <w:t xml:space="preserve">, </w:t>
      </w:r>
      <w:r w:rsidRPr="003B2076">
        <w:rPr>
          <w:spacing w:val="0"/>
        </w:rPr>
        <w:t>Appe</w:t>
      </w:r>
      <w:r w:rsidR="00B24665" w:rsidRPr="003B2076">
        <w:rPr>
          <w:spacing w:val="0"/>
        </w:rPr>
        <w:t>ndix 3</w:t>
      </w:r>
      <w:r w:rsidRPr="003B2076">
        <w:rPr>
          <w:spacing w:val="0"/>
        </w:rPr>
        <w:t xml:space="preserve"> Form C</w:t>
      </w:r>
      <w:r w:rsidRPr="00A068B0">
        <w:rPr>
          <w:spacing w:val="0"/>
        </w:rPr>
        <w:t>.</w:t>
      </w:r>
    </w:p>
    <w:p w14:paraId="1C1B2802" w14:textId="77777777" w:rsidR="003E605B" w:rsidRPr="00A068B0" w:rsidRDefault="003E605B" w:rsidP="003E605B">
      <w:pPr>
        <w:widowControl w:val="0"/>
        <w:autoSpaceDE w:val="0"/>
        <w:autoSpaceDN w:val="0"/>
        <w:adjustRightInd w:val="0"/>
        <w:spacing w:before="11" w:line="240" w:lineRule="exact"/>
        <w:rPr>
          <w:b/>
          <w:bCs/>
          <w:spacing w:val="0"/>
        </w:rPr>
      </w:pPr>
    </w:p>
    <w:p w14:paraId="74751B85" w14:textId="262855BC" w:rsidR="003E605B" w:rsidRPr="003B2076" w:rsidRDefault="00516465" w:rsidP="003B7C17">
      <w:pPr>
        <w:pStyle w:val="ANNEX-heading3"/>
        <w:rPr>
          <w:rFonts w:eastAsia="Batang"/>
        </w:rPr>
      </w:pPr>
      <w:r w:rsidRPr="003B2076">
        <w:t>A.2.2.</w:t>
      </w:r>
      <w:r w:rsidR="008070FC" w:rsidRPr="003B2076">
        <w:t>5</w:t>
      </w:r>
      <w:r w:rsidRPr="003B2076">
        <w:tab/>
      </w:r>
      <w:r w:rsidR="003E605B" w:rsidRPr="003B2076">
        <w:t>Reconnection</w:t>
      </w:r>
    </w:p>
    <w:p w14:paraId="3C3B2B00" w14:textId="77777777" w:rsidR="003E605B" w:rsidRPr="00A068B0" w:rsidRDefault="003E605B" w:rsidP="003E605B">
      <w:pPr>
        <w:widowControl w:val="0"/>
        <w:autoSpaceDE w:val="0"/>
        <w:autoSpaceDN w:val="0"/>
        <w:adjustRightInd w:val="0"/>
        <w:ind w:right="-46"/>
        <w:rPr>
          <w:rFonts w:eastAsia="Batang"/>
          <w:spacing w:val="0"/>
          <w:sz w:val="20"/>
        </w:rPr>
      </w:pPr>
    </w:p>
    <w:p w14:paraId="4BADBA72" w14:textId="30D161C0" w:rsidR="003E605B" w:rsidRPr="00A068B0" w:rsidRDefault="003E605B" w:rsidP="003E605B">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 xml:space="preserve">within the stage 1 settings specified in </w:t>
      </w:r>
      <w:r w:rsidR="0004155A" w:rsidRPr="00A068B0">
        <w:rPr>
          <w:rFonts w:eastAsia="Batang"/>
          <w:bCs/>
          <w:spacing w:val="0"/>
        </w:rPr>
        <w:t>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Pr="00A068B0">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Pr="00A068B0">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0ECD7FDE" w14:textId="77777777" w:rsidR="003E605B" w:rsidRPr="00A068B0" w:rsidRDefault="003E605B" w:rsidP="003E605B">
      <w:pPr>
        <w:widowControl w:val="0"/>
        <w:autoSpaceDE w:val="0"/>
        <w:autoSpaceDN w:val="0"/>
        <w:adjustRightInd w:val="0"/>
        <w:spacing w:before="31"/>
        <w:ind w:right="-20"/>
        <w:rPr>
          <w:rFonts w:eastAsia="Batang"/>
          <w:b/>
          <w:spacing w:val="0"/>
        </w:rPr>
      </w:pPr>
    </w:p>
    <w:p w14:paraId="62D68E70" w14:textId="68B3ACB4" w:rsidR="003E605B" w:rsidRPr="003B2076" w:rsidRDefault="00516465" w:rsidP="003B7C17">
      <w:pPr>
        <w:pStyle w:val="ANNEX-heading3"/>
        <w:rPr>
          <w:rFonts w:eastAsia="Batang"/>
        </w:rPr>
      </w:pPr>
      <w:r w:rsidRPr="003B2076">
        <w:rPr>
          <w:rFonts w:eastAsia="Batang"/>
        </w:rPr>
        <w:t>A.2.2.</w:t>
      </w:r>
      <w:r w:rsidR="008070FC" w:rsidRPr="003B2076">
        <w:rPr>
          <w:rFonts w:eastAsia="Batang"/>
        </w:rPr>
        <w:t>6</w:t>
      </w:r>
      <w:r w:rsidRPr="003B2076">
        <w:rPr>
          <w:rFonts w:eastAsia="Batang"/>
        </w:rPr>
        <w:tab/>
      </w:r>
      <w:r w:rsidR="003E605B" w:rsidRPr="003B2076">
        <w:rPr>
          <w:rFonts w:eastAsia="Batang"/>
        </w:rPr>
        <w:t>Frequency Drift and Step Change Stability test</w:t>
      </w:r>
    </w:p>
    <w:p w14:paraId="5C235586" w14:textId="4FF571FF"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The tests will be carried out using the same circuit as specified in </w:t>
      </w:r>
      <w:r w:rsidR="00B24665" w:rsidRPr="003B2076">
        <w:rPr>
          <w:spacing w:val="0"/>
        </w:rPr>
        <w:t>A.2.2.</w:t>
      </w:r>
      <w:r w:rsidR="00171C6B" w:rsidRPr="003B2076">
        <w:rPr>
          <w:spacing w:val="0"/>
        </w:rPr>
        <w:t>3</w:t>
      </w:r>
      <w:r w:rsidRPr="003B2076">
        <w:rPr>
          <w:spacing w:val="0"/>
        </w:rPr>
        <w:t xml:space="preserve"> </w:t>
      </w:r>
      <w:r w:rsidRPr="00A068B0">
        <w:rPr>
          <w:spacing w:val="0"/>
        </w:rPr>
        <w:t xml:space="preserve">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B8BFD4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5294D2AA" w14:textId="4563735A"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Four tests are required to be carried out with all protection functions en</w:t>
      </w:r>
      <w:r w:rsidR="00FE7F08" w:rsidRPr="00A068B0">
        <w:rPr>
          <w:spacing w:val="0"/>
        </w:rPr>
        <w:t>abled including loss of mains.</w:t>
      </w:r>
      <w:r w:rsidRPr="00A068B0">
        <w:rPr>
          <w:spacing w:val="0"/>
        </w:rPr>
        <w:t xml:space="preserve">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5F32760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3262AD8F" w14:textId="4754FE05"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36B5D9D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0EA90CB6" w14:textId="6C0FBEDB"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8E5D45">
        <w:rPr>
          <w:spacing w:val="0"/>
        </w:rPr>
        <w:t>9</w:t>
      </w:r>
      <w:r w:rsidR="00D564F9">
        <w:rPr>
          <w:spacing w:val="0"/>
        </w:rPr>
        <w:t>5</w:t>
      </w:r>
      <w:r w:rsidR="008E5D45" w:rsidRPr="00A068B0">
        <w:rPr>
          <w:spacing w:val="0"/>
        </w:rPr>
        <w:t>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w:t>
      </w:r>
      <w:r w:rsidR="001E7EC4" w:rsidRPr="00A068B0">
        <w:rPr>
          <w:spacing w:val="0"/>
        </w:rPr>
        <w:t>d for a period of at least 10 s</w:t>
      </w:r>
      <w:r w:rsidRPr="00A068B0">
        <w:rPr>
          <w:spacing w:val="0"/>
        </w:rPr>
        <w:t xml:space="preserve">.  The </w:t>
      </w:r>
      <w:r w:rsidRPr="003B2076">
        <w:rPr>
          <w:b/>
          <w:bCs/>
          <w:spacing w:val="0"/>
        </w:rPr>
        <w:t>Micro-generator</w:t>
      </w:r>
      <w:r w:rsidRPr="003B2076">
        <w:rPr>
          <w:spacing w:val="0"/>
        </w:rPr>
        <w:t xml:space="preserve"> </w:t>
      </w:r>
      <w:r w:rsidRPr="00A068B0">
        <w:rPr>
          <w:spacing w:val="0"/>
        </w:rPr>
        <w:t>should not trip during this test.</w:t>
      </w:r>
    </w:p>
    <w:p w14:paraId="7BF4C4D9" w14:textId="77777777" w:rsidR="003E605B" w:rsidRPr="003B2076" w:rsidRDefault="003E605B" w:rsidP="003E605B">
      <w:pPr>
        <w:widowControl w:val="0"/>
        <w:tabs>
          <w:tab w:val="left" w:pos="1418"/>
          <w:tab w:val="left" w:pos="9026"/>
        </w:tabs>
        <w:autoSpaceDE w:val="0"/>
        <w:autoSpaceDN w:val="0"/>
        <w:adjustRightInd w:val="0"/>
        <w:ind w:right="-46"/>
        <w:rPr>
          <w:b/>
          <w:bCs/>
          <w:spacing w:val="0"/>
        </w:rPr>
      </w:pPr>
    </w:p>
    <w:p w14:paraId="065959B8" w14:textId="5C933E77" w:rsidR="003E605B" w:rsidRPr="003B2076" w:rsidRDefault="00516465" w:rsidP="003B7C17">
      <w:pPr>
        <w:pStyle w:val="ANNEX-heading3"/>
      </w:pPr>
      <w:r w:rsidRPr="003B2076">
        <w:t>A.2.2.</w:t>
      </w:r>
      <w:r w:rsidR="008070FC" w:rsidRPr="003B2076">
        <w:t>7</w:t>
      </w:r>
      <w:r w:rsidRPr="003B2076">
        <w:tab/>
      </w:r>
      <w:r w:rsidR="003E605B" w:rsidRPr="003B2076">
        <w:t>Active power feed-in at under-frequency</w:t>
      </w:r>
    </w:p>
    <w:p w14:paraId="5D3356A7"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2CD392C7" w14:textId="473BD3A6" w:rsidR="003E605B" w:rsidRPr="003B2076" w:rsidRDefault="003E605B" w:rsidP="003E605B">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active </w:t>
      </w:r>
      <w:r w:rsidRPr="003B2076">
        <w:rPr>
          <w:spacing w:val="0"/>
        </w:rPr>
        <w:t>power</w:t>
      </w:r>
      <w:r w:rsidRPr="003B2076">
        <w:rPr>
          <w:b/>
          <w:spacing w:val="0"/>
        </w:rPr>
        <w:t xml:space="preserve"> </w:t>
      </w:r>
      <w:r w:rsidRPr="003B2076">
        <w:rPr>
          <w:bCs/>
          <w:spacing w:val="0"/>
        </w:rPr>
        <w:t>feed-in at under-frequency.</w:t>
      </w:r>
    </w:p>
    <w:p w14:paraId="1F12172D" w14:textId="77777777" w:rsidR="003E605B" w:rsidRPr="003B2076" w:rsidRDefault="003E605B" w:rsidP="003E605B">
      <w:pPr>
        <w:widowControl w:val="0"/>
        <w:tabs>
          <w:tab w:val="left" w:pos="1418"/>
          <w:tab w:val="left" w:pos="9026"/>
        </w:tabs>
        <w:autoSpaceDE w:val="0"/>
        <w:autoSpaceDN w:val="0"/>
        <w:adjustRightInd w:val="0"/>
        <w:ind w:right="-46"/>
        <w:rPr>
          <w:b/>
          <w:bCs/>
          <w:spacing w:val="0"/>
        </w:rPr>
      </w:pPr>
    </w:p>
    <w:p w14:paraId="4BB2B934" w14:textId="17D03DD7" w:rsidR="003E605B" w:rsidRPr="003B2076" w:rsidRDefault="00516465" w:rsidP="003B7C17">
      <w:pPr>
        <w:pStyle w:val="ANNEX-heading3"/>
      </w:pPr>
      <w:r w:rsidRPr="003B2076">
        <w:t>A.2.2.</w:t>
      </w:r>
      <w:r w:rsidR="008070FC" w:rsidRPr="003B2076">
        <w:t>8</w:t>
      </w:r>
      <w:r w:rsidR="003E605B" w:rsidRPr="003B2076">
        <w:tab/>
        <w:t>Power response to over-frequency</w:t>
      </w:r>
    </w:p>
    <w:p w14:paraId="25057FED"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2277E2B9" w14:textId="2AE11615" w:rsidR="003E605B" w:rsidRPr="003B2076" w:rsidRDefault="003E605B" w:rsidP="003E605B">
      <w:pPr>
        <w:widowControl w:val="0"/>
        <w:tabs>
          <w:tab w:val="left" w:pos="1418"/>
          <w:tab w:val="left" w:pos="9026"/>
        </w:tabs>
        <w:autoSpaceDE w:val="0"/>
        <w:autoSpaceDN w:val="0"/>
        <w:adjustRightInd w:val="0"/>
        <w:ind w:right="-46"/>
        <w:rPr>
          <w:bCs/>
          <w:spacing w:val="0"/>
        </w:rPr>
      </w:pPr>
      <w:r w:rsidRPr="003B2076">
        <w:rPr>
          <w:bCs/>
          <w:spacing w:val="0"/>
        </w:rPr>
        <w:t xml:space="preserve">EN 50438 shall be complied with in respect of </w:t>
      </w:r>
      <w:r w:rsidR="006379CC" w:rsidRPr="003B2076">
        <w:rPr>
          <w:bCs/>
          <w:spacing w:val="0"/>
        </w:rPr>
        <w:t xml:space="preserve">power </w:t>
      </w:r>
      <w:r w:rsidRPr="003B2076">
        <w:rPr>
          <w:bCs/>
          <w:spacing w:val="0"/>
        </w:rPr>
        <w:t xml:space="preserve">response to over-frequency using a specific standard frequency threshold of 50.4 Hz and a </w:t>
      </w:r>
      <w:r w:rsidRPr="003B2076">
        <w:rPr>
          <w:b/>
          <w:bCs/>
          <w:spacing w:val="0"/>
        </w:rPr>
        <w:t>Droop</w:t>
      </w:r>
      <w:r w:rsidRPr="003B2076">
        <w:rPr>
          <w:bCs/>
          <w:spacing w:val="0"/>
        </w:rPr>
        <w:t xml:space="preserve"> setting of 10%.</w:t>
      </w:r>
    </w:p>
    <w:p w14:paraId="7A3FF4EF" w14:textId="1EEEC1BF" w:rsidR="00516465" w:rsidRPr="003B2076" w:rsidRDefault="00516465" w:rsidP="003E605B">
      <w:pPr>
        <w:widowControl w:val="0"/>
        <w:tabs>
          <w:tab w:val="left" w:pos="1418"/>
          <w:tab w:val="left" w:pos="9026"/>
        </w:tabs>
        <w:autoSpaceDE w:val="0"/>
        <w:autoSpaceDN w:val="0"/>
        <w:adjustRightInd w:val="0"/>
        <w:ind w:right="-46"/>
        <w:rPr>
          <w:bCs/>
          <w:spacing w:val="0"/>
        </w:rPr>
      </w:pPr>
    </w:p>
    <w:p w14:paraId="39A50730" w14:textId="77777777" w:rsidR="00D22790" w:rsidRDefault="00D22790">
      <w:pPr>
        <w:jc w:val="left"/>
        <w:rPr>
          <w:rFonts w:cs="Times New Roman"/>
          <w:b/>
          <w:spacing w:val="0"/>
          <w:highlight w:val="lightGray"/>
        </w:rPr>
      </w:pPr>
      <w:r>
        <w:rPr>
          <w:bCs/>
          <w:highlight w:val="lightGray"/>
        </w:rPr>
        <w:br w:type="page"/>
      </w:r>
    </w:p>
    <w:p w14:paraId="488B896A" w14:textId="4D75C21F" w:rsidR="00516465" w:rsidRPr="003B2076" w:rsidRDefault="00516465" w:rsidP="00D22790">
      <w:pPr>
        <w:pStyle w:val="ANNEX-heading2"/>
        <w:numPr>
          <w:ilvl w:val="0"/>
          <w:numId w:val="0"/>
        </w:numPr>
        <w:rPr>
          <w:bCs w:val="0"/>
        </w:rPr>
      </w:pPr>
      <w:r w:rsidRPr="003B2076">
        <w:lastRenderedPageBreak/>
        <w:t>POWER QUALITY</w:t>
      </w:r>
    </w:p>
    <w:p w14:paraId="2C343294" w14:textId="656C6FB1" w:rsidR="003E605B" w:rsidRPr="00A068B0" w:rsidRDefault="00516465" w:rsidP="003B7C17">
      <w:pPr>
        <w:pStyle w:val="ANNEX-heading3"/>
        <w:rPr>
          <w:rFonts w:eastAsia="Batang"/>
        </w:rPr>
      </w:pPr>
      <w:r w:rsidRPr="003B2076">
        <w:rPr>
          <w:rFonts w:eastAsia="Batang"/>
        </w:rPr>
        <w:t xml:space="preserve">A.2.3.1 </w:t>
      </w:r>
      <w:r w:rsidRPr="003B2076">
        <w:rPr>
          <w:rFonts w:eastAsia="Batang"/>
        </w:rPr>
        <w:tab/>
      </w:r>
      <w:r w:rsidRPr="00A068B0">
        <w:rPr>
          <w:rFonts w:eastAsia="Batang"/>
        </w:rPr>
        <w:t>H</w:t>
      </w:r>
      <w:r w:rsidR="003E605B" w:rsidRPr="00A068B0">
        <w:rPr>
          <w:rFonts w:eastAsia="Batang"/>
          <w:bCs w:val="0"/>
        </w:rPr>
        <w:t>armonics</w:t>
      </w:r>
    </w:p>
    <w:p w14:paraId="69852CA8" w14:textId="77777777" w:rsidR="003E605B" w:rsidRPr="00A068B0" w:rsidRDefault="003E605B" w:rsidP="003E605B">
      <w:pPr>
        <w:widowControl w:val="0"/>
        <w:autoSpaceDE w:val="0"/>
        <w:autoSpaceDN w:val="0"/>
        <w:adjustRightInd w:val="0"/>
        <w:spacing w:before="4"/>
        <w:ind w:right="58"/>
        <w:rPr>
          <w:rFonts w:eastAsia="Batang"/>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55A4FCA4" w14:textId="77777777" w:rsidR="003E605B" w:rsidRPr="00A068B0" w:rsidRDefault="003E605B" w:rsidP="003E605B">
      <w:pPr>
        <w:widowControl w:val="0"/>
        <w:autoSpaceDE w:val="0"/>
        <w:autoSpaceDN w:val="0"/>
        <w:adjustRightInd w:val="0"/>
        <w:spacing w:before="37"/>
        <w:rPr>
          <w:spacing w:val="0"/>
        </w:rPr>
      </w:pPr>
    </w:p>
    <w:p w14:paraId="350F2184" w14:textId="27CAEC71" w:rsidR="003E605B" w:rsidRPr="00A068B0" w:rsidRDefault="003E605B" w:rsidP="003E605B">
      <w:pPr>
        <w:widowControl w:val="0"/>
        <w:autoSpaceDE w:val="0"/>
        <w:autoSpaceDN w:val="0"/>
        <w:adjustRightInd w:val="0"/>
        <w:spacing w:before="37"/>
        <w:rPr>
          <w:spacing w:val="0"/>
        </w:rPr>
      </w:pPr>
      <w:r w:rsidRPr="00A068B0">
        <w:rPr>
          <w:spacing w:val="0"/>
        </w:rPr>
        <w:t>The test must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3DDE9DD4" w14:textId="65A9875D" w:rsidR="00640267" w:rsidRDefault="00640267">
      <w:pPr>
        <w:jc w:val="left"/>
        <w:rPr>
          <w:rFonts w:eastAsia="Batang" w:cs="Times New Roman"/>
          <w:b/>
          <w:bCs/>
          <w:spacing w:val="0"/>
        </w:rPr>
      </w:pPr>
    </w:p>
    <w:p w14:paraId="2085A1CB" w14:textId="434B6140" w:rsidR="003E605B" w:rsidRPr="003B2076" w:rsidRDefault="00516465" w:rsidP="003B7C17">
      <w:pPr>
        <w:pStyle w:val="ANNEX-heading3"/>
        <w:rPr>
          <w:rFonts w:eastAsia="Batang"/>
        </w:rPr>
      </w:pPr>
      <w:r w:rsidRPr="003B2076">
        <w:rPr>
          <w:rFonts w:eastAsia="Batang"/>
        </w:rPr>
        <w:t>A.2.3.2</w:t>
      </w:r>
      <w:r w:rsidRPr="003B2076">
        <w:rPr>
          <w:rFonts w:eastAsia="Batang"/>
        </w:rPr>
        <w:tab/>
      </w:r>
      <w:r w:rsidR="003E605B" w:rsidRPr="003B2076">
        <w:rPr>
          <w:rFonts w:eastAsia="Batang"/>
        </w:rPr>
        <w:t>Power Factor</w:t>
      </w:r>
    </w:p>
    <w:p w14:paraId="7A5C80DD" w14:textId="77777777" w:rsidR="003E605B" w:rsidRPr="003B2076" w:rsidRDefault="003E605B" w:rsidP="003E605B">
      <w:pPr>
        <w:widowControl w:val="0"/>
        <w:autoSpaceDE w:val="0"/>
        <w:autoSpaceDN w:val="0"/>
        <w:adjustRightInd w:val="0"/>
        <w:ind w:right="26"/>
        <w:rPr>
          <w:rFonts w:eastAsia="Batang"/>
          <w:spacing w:val="0"/>
          <w:sz w:val="20"/>
        </w:rPr>
      </w:pPr>
    </w:p>
    <w:p w14:paraId="419C9E3F" w14:textId="2AD5D366" w:rsidR="003E605B" w:rsidRPr="00A068B0" w:rsidRDefault="003E605B" w:rsidP="003E605B">
      <w:pPr>
        <w:widowControl w:val="0"/>
        <w:autoSpaceDE w:val="0"/>
        <w:autoSpaceDN w:val="0"/>
        <w:adjustRightInd w:val="0"/>
        <w:ind w:right="26"/>
        <w:rPr>
          <w:rFonts w:eastAsia="Batang"/>
          <w:b/>
          <w:spacing w:val="0"/>
        </w:rPr>
      </w:pPr>
      <w:r w:rsidRPr="003B2076">
        <w:rPr>
          <w:rFonts w:eastAsia="Batang"/>
          <w:spacing w:val="0"/>
        </w:rPr>
        <w:t xml:space="preserve">The </w:t>
      </w:r>
      <w:r w:rsidRPr="003B2076">
        <w:rPr>
          <w:spacing w:val="0"/>
        </w:rPr>
        <w:t xml:space="preserve">test should be undertaken as laid out in EN 50438 with the following three test voltages </w:t>
      </w:r>
      <w:r w:rsidRPr="00A068B0">
        <w:rPr>
          <w:rFonts w:eastAsia="Batang"/>
          <w:spacing w:val="0"/>
        </w:rPr>
        <w:t>230 V –6%, 230</w:t>
      </w:r>
      <w:r w:rsidR="001E7EC4" w:rsidRPr="00A068B0">
        <w:rPr>
          <w:rFonts w:eastAsia="Batang"/>
          <w:spacing w:val="0"/>
        </w:rPr>
        <w:t> </w:t>
      </w:r>
      <w:r w:rsidRPr="00A068B0">
        <w:rPr>
          <w:rFonts w:eastAsia="Batang"/>
          <w:spacing w:val="0"/>
        </w:rPr>
        <w:t>V and 230 V +</w:t>
      </w:r>
      <w:r w:rsidRPr="00A068B0">
        <w:rPr>
          <w:rFonts w:eastAsia="Batang"/>
          <w:spacing w:val="0"/>
          <w:position w:val="-1"/>
        </w:rPr>
        <w:t>10%.</w:t>
      </w:r>
    </w:p>
    <w:p w14:paraId="337595E0" w14:textId="77777777" w:rsidR="003E605B" w:rsidRPr="00A068B0" w:rsidRDefault="003E605B" w:rsidP="003E605B">
      <w:pPr>
        <w:widowControl w:val="0"/>
        <w:autoSpaceDE w:val="0"/>
        <w:autoSpaceDN w:val="0"/>
        <w:adjustRightInd w:val="0"/>
        <w:ind w:right="26"/>
        <w:rPr>
          <w:rFonts w:eastAsia="Batang"/>
          <w:b/>
          <w:bCs/>
          <w:spacing w:val="0"/>
        </w:rPr>
      </w:pPr>
    </w:p>
    <w:p w14:paraId="306FA4E3" w14:textId="1BA851C3" w:rsidR="003E605B" w:rsidRPr="003B2076" w:rsidRDefault="00516465" w:rsidP="003B7C17">
      <w:pPr>
        <w:pStyle w:val="ANNEX-heading3"/>
        <w:rPr>
          <w:rFonts w:eastAsia="Batang"/>
        </w:rPr>
      </w:pPr>
      <w:r w:rsidRPr="003B2076">
        <w:rPr>
          <w:rFonts w:eastAsia="Batang"/>
        </w:rPr>
        <w:t>A.2.3.3</w:t>
      </w:r>
      <w:r w:rsidRPr="003B2076">
        <w:rPr>
          <w:rFonts w:eastAsia="Batang"/>
        </w:rPr>
        <w:tab/>
      </w:r>
      <w:r w:rsidR="003E605B" w:rsidRPr="003B2076">
        <w:rPr>
          <w:rFonts w:eastAsia="Batang"/>
        </w:rPr>
        <w:t>Voltage Flicker</w:t>
      </w:r>
    </w:p>
    <w:p w14:paraId="7B8E3A6C" w14:textId="77777777" w:rsidR="003E605B" w:rsidRPr="00A068B0" w:rsidRDefault="003E605B" w:rsidP="003E605B">
      <w:pPr>
        <w:widowControl w:val="0"/>
        <w:autoSpaceDE w:val="0"/>
        <w:autoSpaceDN w:val="0"/>
        <w:adjustRightInd w:val="0"/>
        <w:spacing w:before="37"/>
        <w:rPr>
          <w:spacing w:val="0"/>
          <w:sz w:val="20"/>
        </w:rPr>
      </w:pPr>
    </w:p>
    <w:p w14:paraId="461575AD" w14:textId="7553A980" w:rsidR="003E605B" w:rsidRPr="00A068B0" w:rsidRDefault="003E605B" w:rsidP="003E605B">
      <w:pPr>
        <w:widowControl w:val="0"/>
        <w:autoSpaceDE w:val="0"/>
        <w:autoSpaceDN w:val="0"/>
        <w:adjustRightInd w:val="0"/>
        <w:spacing w:before="37"/>
        <w:rPr>
          <w:spacing w:val="0"/>
        </w:rPr>
      </w:pPr>
      <w:r w:rsidRPr="00A068B0">
        <w:rPr>
          <w:spacing w:val="0"/>
        </w:rPr>
        <w:t>The test must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5B101711" w14:textId="77777777" w:rsidR="003E605B" w:rsidRPr="00A068B0" w:rsidRDefault="003E605B" w:rsidP="003E605B">
      <w:pPr>
        <w:widowControl w:val="0"/>
        <w:autoSpaceDE w:val="0"/>
        <w:autoSpaceDN w:val="0"/>
        <w:adjustRightInd w:val="0"/>
        <w:spacing w:before="37"/>
        <w:rPr>
          <w:spacing w:val="0"/>
        </w:rPr>
      </w:pPr>
    </w:p>
    <w:p w14:paraId="40504630" w14:textId="75F88B97" w:rsidR="003E605B" w:rsidRPr="00A068B0" w:rsidRDefault="003E605B" w:rsidP="003E605B">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proofErr w:type="spellStart"/>
      <w:r w:rsidRPr="00A068B0">
        <w:rPr>
          <w:spacing w:val="0"/>
        </w:rPr>
        <w:t>d</w:t>
      </w:r>
      <w:r w:rsidRPr="00A068B0">
        <w:rPr>
          <w:spacing w:val="0"/>
          <w:vertAlign w:val="subscript"/>
        </w:rPr>
        <w:t>max</w:t>
      </w:r>
      <w:proofErr w:type="spellEnd"/>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requirements of BS EN 61000-3-3 with a scaling factor applied as follows for each voltage change component.</w:t>
      </w:r>
    </w:p>
    <w:p w14:paraId="62A17F32" w14:textId="77777777" w:rsidR="003E605B" w:rsidRPr="00A068B0" w:rsidRDefault="003E605B" w:rsidP="003B7C17">
      <w:pPr>
        <w:widowControl w:val="0"/>
        <w:autoSpaceDE w:val="0"/>
        <w:autoSpaceDN w:val="0"/>
        <w:adjustRightInd w:val="0"/>
        <w:spacing w:before="37"/>
        <w:ind w:left="720" w:right="265"/>
        <w:rPr>
          <w:spacing w:val="0"/>
        </w:rPr>
      </w:pPr>
      <w:proofErr w:type="spellStart"/>
      <w:r w:rsidRPr="00A068B0">
        <w:rPr>
          <w:spacing w:val="0"/>
        </w:rPr>
        <w:t>d</w:t>
      </w:r>
      <w:r w:rsidRPr="00A068B0">
        <w:rPr>
          <w:spacing w:val="0"/>
          <w:vertAlign w:val="subscript"/>
        </w:rPr>
        <w:t>max</w:t>
      </w:r>
      <w:proofErr w:type="spellEnd"/>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w:t>
      </w:r>
      <w:proofErr w:type="spellStart"/>
      <w:r w:rsidRPr="00A068B0">
        <w:rPr>
          <w:spacing w:val="0"/>
        </w:rPr>
        <w:t>P</w:t>
      </w:r>
      <w:r w:rsidRPr="00A068B0">
        <w:rPr>
          <w:spacing w:val="0"/>
          <w:vertAlign w:val="subscript"/>
        </w:rPr>
        <w:t>st</w:t>
      </w:r>
      <w:proofErr w:type="spellEnd"/>
      <w:r w:rsidRPr="00A068B0">
        <w:rPr>
          <w:spacing w:val="0"/>
        </w:rPr>
        <w:t xml:space="preserve">, </w:t>
      </w:r>
      <w:proofErr w:type="spellStart"/>
      <w:r w:rsidRPr="00A068B0">
        <w:rPr>
          <w:spacing w:val="0"/>
        </w:rPr>
        <w:t>P</w:t>
      </w:r>
      <w:r w:rsidRPr="00A068B0">
        <w:rPr>
          <w:spacing w:val="0"/>
          <w:vertAlign w:val="subscript"/>
        </w:rPr>
        <w:t>lt</w:t>
      </w:r>
      <w:proofErr w:type="spellEnd"/>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3AE14515" w14:textId="77777777" w:rsidR="003E605B" w:rsidRPr="00A068B0" w:rsidRDefault="003E605B" w:rsidP="003E605B">
      <w:pPr>
        <w:rPr>
          <w:spacing w:val="0"/>
        </w:rPr>
      </w:pPr>
    </w:p>
    <w:p w14:paraId="6899803F" w14:textId="10285A40" w:rsidR="003E605B" w:rsidRPr="00A068B0" w:rsidRDefault="003E605B" w:rsidP="003E605B">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36DE19F" w14:textId="77777777" w:rsidR="003E605B" w:rsidRPr="00A068B0" w:rsidRDefault="003E605B" w:rsidP="003E605B">
      <w:pPr>
        <w:rPr>
          <w:spacing w:val="0"/>
        </w:rPr>
      </w:pPr>
    </w:p>
    <w:p w14:paraId="63D9DDFB" w14:textId="58FD95EF" w:rsidR="003E605B" w:rsidRPr="00A068B0" w:rsidRDefault="003E605B" w:rsidP="003E605B">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7890F601" w14:textId="77777777" w:rsidR="003E605B" w:rsidRPr="00A068B0" w:rsidRDefault="003E605B" w:rsidP="003E605B">
      <w:pPr>
        <w:rPr>
          <w:spacing w:val="0"/>
        </w:rPr>
      </w:pPr>
    </w:p>
    <w:p w14:paraId="3825D202" w14:textId="74263375" w:rsidR="003E605B" w:rsidRPr="00A068B0" w:rsidRDefault="003E605B" w:rsidP="003E605B">
      <w:pPr>
        <w:rPr>
          <w:spacing w:val="0"/>
        </w:rPr>
      </w:pPr>
      <w:r w:rsidRPr="00A068B0">
        <w:rPr>
          <w:spacing w:val="0"/>
        </w:rPr>
        <w:t>And for units which are tested as a group.</w:t>
      </w:r>
    </w:p>
    <w:p w14:paraId="69D0CF0F" w14:textId="77777777" w:rsidR="003E605B" w:rsidRPr="00A068B0" w:rsidRDefault="003E605B" w:rsidP="003E605B">
      <w:pPr>
        <w:rPr>
          <w:spacing w:val="0"/>
        </w:rPr>
      </w:pPr>
    </w:p>
    <w:p w14:paraId="1DF658D1" w14:textId="6463F592" w:rsidR="003E605B" w:rsidRPr="00A068B0" w:rsidRDefault="003E605B" w:rsidP="003E605B">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01D85F85" w14:textId="77777777" w:rsidR="003E605B" w:rsidRPr="00A068B0" w:rsidRDefault="003E605B" w:rsidP="003E605B">
      <w:pPr>
        <w:rPr>
          <w:spacing w:val="0"/>
        </w:rPr>
      </w:pPr>
    </w:p>
    <w:p w14:paraId="0EBA0559" w14:textId="157055E7" w:rsidR="003E605B" w:rsidRPr="00A068B0" w:rsidRDefault="003E605B" w:rsidP="003E605B">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75978835" w14:textId="77777777" w:rsidR="003E605B" w:rsidRPr="00A068B0" w:rsidRDefault="003E605B" w:rsidP="003E605B">
      <w:pPr>
        <w:rPr>
          <w:spacing w:val="0"/>
        </w:rPr>
      </w:pPr>
    </w:p>
    <w:p w14:paraId="116BDC62" w14:textId="25D29F7F" w:rsidR="003E605B" w:rsidRPr="00A068B0" w:rsidRDefault="003E605B" w:rsidP="003E605B">
      <w:pPr>
        <w:rPr>
          <w:spacing w:val="0"/>
        </w:rPr>
      </w:pPr>
      <w:r w:rsidRPr="00A068B0">
        <w:rPr>
          <w:spacing w:val="0"/>
        </w:rPr>
        <w:t xml:space="preserve">Two phase units in a </w:t>
      </w:r>
      <w:proofErr w:type="gramStart"/>
      <w:r w:rsidRPr="00A068B0">
        <w:rPr>
          <w:spacing w:val="0"/>
        </w:rPr>
        <w:t>three phase</w:t>
      </w:r>
      <w:proofErr w:type="gramEnd"/>
      <w:r w:rsidRPr="00A068B0">
        <w:rPr>
          <w:spacing w:val="0"/>
        </w:rPr>
        <w:t xml:space="preserve"> system reference source resistance is 0.4 </w:t>
      </w:r>
      <w:r w:rsidR="001E7EC4" w:rsidRPr="00A068B0">
        <w:rPr>
          <w:spacing w:val="0"/>
        </w:rPr>
        <w:t>Ω</w:t>
      </w:r>
      <w:r w:rsidRPr="00A068B0">
        <w:rPr>
          <w:spacing w:val="0"/>
        </w:rPr>
        <w:t>.</w:t>
      </w:r>
    </w:p>
    <w:p w14:paraId="6039B32B" w14:textId="77777777" w:rsidR="003E605B" w:rsidRPr="00A068B0" w:rsidRDefault="003E605B" w:rsidP="003E605B">
      <w:pPr>
        <w:rPr>
          <w:spacing w:val="0"/>
        </w:rPr>
      </w:pPr>
    </w:p>
    <w:p w14:paraId="71F26627" w14:textId="381E347E" w:rsidR="003E605B" w:rsidRPr="00A068B0" w:rsidRDefault="003E605B" w:rsidP="003E605B">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5FF15CDF" w14:textId="77777777" w:rsidR="003E605B" w:rsidRPr="00A068B0" w:rsidRDefault="003E605B" w:rsidP="003E605B">
      <w:pPr>
        <w:rPr>
          <w:spacing w:val="0"/>
        </w:rPr>
      </w:pPr>
    </w:p>
    <w:p w14:paraId="7B45DC1A" w14:textId="17E62BFF" w:rsidR="003E605B" w:rsidRPr="00A068B0" w:rsidRDefault="003E605B" w:rsidP="003E605B">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B80735" w14:textId="77777777" w:rsidR="003E605B" w:rsidRPr="00A068B0" w:rsidRDefault="003E605B" w:rsidP="003E605B">
      <w:pPr>
        <w:rPr>
          <w:spacing w:val="0"/>
        </w:rPr>
      </w:pPr>
    </w:p>
    <w:p w14:paraId="4219CE0D" w14:textId="43929AFF" w:rsidR="003E605B" w:rsidRPr="00A068B0" w:rsidRDefault="003E605B" w:rsidP="003E605B">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070EF8AF" w14:textId="77777777" w:rsidR="003E605B" w:rsidRPr="00A068B0" w:rsidRDefault="003E605B" w:rsidP="003E605B">
      <w:pPr>
        <w:widowControl w:val="0"/>
        <w:autoSpaceDE w:val="0"/>
        <w:autoSpaceDN w:val="0"/>
        <w:adjustRightInd w:val="0"/>
        <w:spacing w:before="37"/>
        <w:ind w:right="265"/>
        <w:rPr>
          <w:spacing w:val="0"/>
        </w:rPr>
      </w:pPr>
    </w:p>
    <w:p w14:paraId="7302A542" w14:textId="4E8F48A8" w:rsidR="003E605B" w:rsidRPr="00A068B0" w:rsidRDefault="003E605B" w:rsidP="003E605B">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Pr="003B2076">
        <w:rPr>
          <w:spacing w:val="0"/>
        </w:rPr>
        <w:t>3 Form C</w:t>
      </w:r>
      <w:r w:rsidRPr="00A068B0">
        <w:rPr>
          <w:spacing w:val="0"/>
        </w:rPr>
        <w:t>.</w:t>
      </w:r>
    </w:p>
    <w:p w14:paraId="7CB85822" w14:textId="77777777" w:rsidR="00B24665" w:rsidRPr="00A068B0" w:rsidRDefault="00B24665" w:rsidP="003E605B">
      <w:pPr>
        <w:widowControl w:val="0"/>
        <w:autoSpaceDE w:val="0"/>
        <w:autoSpaceDN w:val="0"/>
        <w:adjustRightInd w:val="0"/>
        <w:spacing w:before="37"/>
        <w:ind w:right="265"/>
        <w:rPr>
          <w:spacing w:val="0"/>
        </w:rPr>
      </w:pPr>
    </w:p>
    <w:p w14:paraId="478ABB54" w14:textId="50C80CD1" w:rsidR="003E605B" w:rsidRPr="00A068B0" w:rsidRDefault="003E605B" w:rsidP="003E605B">
      <w:pPr>
        <w:rPr>
          <w:spacing w:val="0"/>
        </w:rPr>
      </w:pPr>
      <w:r w:rsidRPr="00A068B0">
        <w:rPr>
          <w:b/>
          <w:spacing w:val="0"/>
        </w:rPr>
        <w:t xml:space="preserve">Hydro </w:t>
      </w:r>
      <w:r w:rsidRPr="003B2076">
        <w:rPr>
          <w:b/>
          <w:spacing w:val="0"/>
        </w:rPr>
        <w:t>Micro-generators</w:t>
      </w:r>
      <w:r w:rsidRPr="00A068B0">
        <w:rPr>
          <w:spacing w:val="0"/>
        </w:rPr>
        <w:t xml:space="preserve"> with manually fixed output or where the output is fixed by controlling the water flow through the turbine to a steady rate, need to </w:t>
      </w:r>
      <w:r w:rsidR="00C52A0F" w:rsidRPr="003B2076">
        <w:rPr>
          <w:spacing w:val="0"/>
        </w:rPr>
        <w:t>conform to</w:t>
      </w:r>
      <w:r w:rsidRPr="00A068B0">
        <w:rPr>
          <w:spacing w:val="0"/>
        </w:rPr>
        <w:t xml:space="preserve"> the maximum voltage change requirements of BS EN 61000-3-2 but do not need to be tested for </w:t>
      </w:r>
      <w:proofErr w:type="spellStart"/>
      <w:r w:rsidRPr="00A068B0">
        <w:rPr>
          <w:spacing w:val="0"/>
        </w:rPr>
        <w:t>P</w:t>
      </w:r>
      <w:r w:rsidRPr="00A068B0">
        <w:rPr>
          <w:spacing w:val="0"/>
          <w:vertAlign w:val="subscript"/>
        </w:rPr>
        <w:t>st</w:t>
      </w:r>
      <w:proofErr w:type="spellEnd"/>
      <w:r w:rsidRPr="00A068B0">
        <w:rPr>
          <w:spacing w:val="0"/>
        </w:rPr>
        <w:t xml:space="preserve"> or </w:t>
      </w:r>
      <w:proofErr w:type="spellStart"/>
      <w:r w:rsidRPr="00A068B0">
        <w:rPr>
          <w:spacing w:val="0"/>
        </w:rPr>
        <w:t>P</w:t>
      </w:r>
      <w:r w:rsidRPr="00A068B0">
        <w:rPr>
          <w:spacing w:val="0"/>
          <w:vertAlign w:val="subscript"/>
        </w:rPr>
        <w:t>lt</w:t>
      </w:r>
      <w:proofErr w:type="spellEnd"/>
      <w:r w:rsidRPr="00A068B0">
        <w:rPr>
          <w:spacing w:val="0"/>
        </w:rPr>
        <w:t>.</w:t>
      </w:r>
    </w:p>
    <w:p w14:paraId="255DA08E" w14:textId="77777777" w:rsidR="003E605B" w:rsidRPr="00A068B0" w:rsidRDefault="003E605B" w:rsidP="003E605B">
      <w:pPr>
        <w:rPr>
          <w:b/>
          <w:bCs/>
          <w:spacing w:val="0"/>
        </w:rPr>
      </w:pPr>
    </w:p>
    <w:p w14:paraId="7A0E1353" w14:textId="478F1DE3" w:rsidR="003E605B" w:rsidRPr="003B2076" w:rsidRDefault="00516465" w:rsidP="003B7C17">
      <w:pPr>
        <w:pStyle w:val="ANNEX-heading3"/>
      </w:pPr>
      <w:r w:rsidRPr="003B2076">
        <w:t>A.2.3.</w:t>
      </w:r>
      <w:r w:rsidR="00E93444" w:rsidRPr="003B2076">
        <w:t>4</w:t>
      </w:r>
      <w:r w:rsidRPr="003B2076">
        <w:tab/>
      </w:r>
      <w:r w:rsidR="003E605B" w:rsidRPr="003B2076">
        <w:t>Short Circuit Current Contribution for Directly Coupled technology</w:t>
      </w:r>
    </w:p>
    <w:p w14:paraId="34520580" w14:textId="77777777" w:rsidR="003E605B" w:rsidRPr="00A068B0" w:rsidRDefault="003E605B" w:rsidP="003E605B">
      <w:pPr>
        <w:rPr>
          <w:b/>
          <w:spacing w:val="0"/>
          <w:sz w:val="20"/>
        </w:rPr>
      </w:pPr>
    </w:p>
    <w:p w14:paraId="09083D5C" w14:textId="587A5B17" w:rsidR="003E605B" w:rsidRPr="00A068B0" w:rsidRDefault="003E605B" w:rsidP="003E605B">
      <w:pPr>
        <w:rPr>
          <w:spacing w:val="0"/>
        </w:rPr>
      </w:pPr>
      <w:r w:rsidRPr="00A068B0">
        <w:rPr>
          <w:b/>
          <w:spacing w:val="0"/>
        </w:rPr>
        <w:t>DNOs</w:t>
      </w:r>
      <w:r w:rsidRPr="00A068B0">
        <w:rPr>
          <w:spacing w:val="0"/>
        </w:rPr>
        <w:t xml:space="preserve"> need to understand the contribution a </w:t>
      </w:r>
      <w:r w:rsidR="00EF4095" w:rsidRPr="00A068B0">
        <w:rPr>
          <w:b/>
          <w:spacing w:val="0"/>
        </w:rPr>
        <w:t>Micro-generator</w:t>
      </w:r>
      <w:r w:rsidRPr="00A068B0">
        <w:rPr>
          <w:spacing w:val="0"/>
        </w:rPr>
        <w:t xml:space="preserve"> makes to system fault levels </w:t>
      </w:r>
      <w:proofErr w:type="gramStart"/>
      <w:r w:rsidRPr="00A068B0">
        <w:rPr>
          <w:spacing w:val="0"/>
        </w:rPr>
        <w:t>in order to</w:t>
      </w:r>
      <w:proofErr w:type="gramEnd"/>
      <w:r w:rsidRPr="00A068B0">
        <w:rPr>
          <w:spacing w:val="0"/>
        </w:rPr>
        <w:t xml:space="preserve"> determine that they can continue to safely operate without exceeding design fault levels for switchgear and other circuit components.</w:t>
      </w:r>
    </w:p>
    <w:p w14:paraId="00836A9A" w14:textId="77777777" w:rsidR="003E605B" w:rsidRPr="003B2076" w:rsidRDefault="003E605B" w:rsidP="003E605B">
      <w:pPr>
        <w:rPr>
          <w:bCs/>
          <w:spacing w:val="0"/>
          <w:sz w:val="20"/>
        </w:rPr>
      </w:pPr>
    </w:p>
    <w:p w14:paraId="1C269C9C" w14:textId="69056216" w:rsidR="003E605B" w:rsidRPr="003B2076" w:rsidRDefault="00967FCB" w:rsidP="003E605B">
      <w:pPr>
        <w:rPr>
          <w:spacing w:val="0"/>
        </w:rPr>
      </w:pPr>
      <w:r w:rsidRPr="003B2076">
        <w:rPr>
          <w:bCs/>
          <w:spacing w:val="0"/>
        </w:rPr>
        <w:t>T</w:t>
      </w:r>
      <w:r w:rsidR="003E605B" w:rsidRPr="003B2076">
        <w:rPr>
          <w:bCs/>
          <w:spacing w:val="0"/>
        </w:rPr>
        <w:t xml:space="preserve">he tests in EN 50438 shall </w:t>
      </w:r>
      <w:r w:rsidR="00EF4095">
        <w:rPr>
          <w:bCs/>
          <w:spacing w:val="0"/>
        </w:rPr>
        <w:t>apply</w:t>
      </w:r>
      <w:r w:rsidR="003E605B" w:rsidRPr="003B2076">
        <w:rPr>
          <w:bCs/>
          <w:spacing w:val="0"/>
        </w:rPr>
        <w:t>.</w:t>
      </w:r>
    </w:p>
    <w:p w14:paraId="71F63C9D" w14:textId="77777777" w:rsidR="003E605B" w:rsidRPr="00A068B0" w:rsidRDefault="003E605B" w:rsidP="003E605B">
      <w:pPr>
        <w:rPr>
          <w:spacing w:val="0"/>
        </w:rPr>
      </w:pPr>
    </w:p>
    <w:p w14:paraId="1052CA44" w14:textId="0A946E95" w:rsidR="003E605B" w:rsidRPr="00A068B0" w:rsidRDefault="003E605B" w:rsidP="003E605B">
      <w:pPr>
        <w:rPr>
          <w:spacing w:val="0"/>
        </w:rPr>
      </w:pPr>
      <w:r w:rsidRPr="00A068B0">
        <w:rPr>
          <w:spacing w:val="0"/>
        </w:rPr>
        <w:t xml:space="preserve">For rotating machines and linear piston machines the test should produce a 0 – 2 s plot of the short circuit current as seen at the </w:t>
      </w:r>
      <w:r w:rsidRPr="003B2076">
        <w:rPr>
          <w:b/>
          <w:bCs/>
          <w:spacing w:val="0"/>
        </w:rPr>
        <w:t>Micro-generator</w:t>
      </w:r>
      <w:r w:rsidRPr="003B2076">
        <w:rPr>
          <w:spacing w:val="0"/>
        </w:rPr>
        <w:t xml:space="preserve"> </w:t>
      </w:r>
      <w:r w:rsidRPr="00A068B0">
        <w:rPr>
          <w:spacing w:val="0"/>
        </w:rPr>
        <w:t>terminals.</w:t>
      </w:r>
    </w:p>
    <w:p w14:paraId="19C94364" w14:textId="77777777" w:rsidR="003E605B" w:rsidRPr="00A068B0" w:rsidRDefault="003E605B" w:rsidP="003E605B">
      <w:pPr>
        <w:widowControl w:val="0"/>
        <w:tabs>
          <w:tab w:val="left" w:pos="1418"/>
          <w:tab w:val="left" w:pos="9026"/>
        </w:tabs>
        <w:autoSpaceDE w:val="0"/>
        <w:autoSpaceDN w:val="0"/>
        <w:adjustRightInd w:val="0"/>
        <w:ind w:right="-46"/>
        <w:rPr>
          <w:rFonts w:eastAsia="Batang"/>
          <w:b/>
          <w:bCs/>
          <w:spacing w:val="0"/>
        </w:rPr>
      </w:pPr>
    </w:p>
    <w:p w14:paraId="53265204" w14:textId="0E90D2F1" w:rsidR="003E605B" w:rsidRPr="003B2076" w:rsidRDefault="00516465" w:rsidP="003B7C17">
      <w:pPr>
        <w:pStyle w:val="ANNEX-heading3"/>
        <w:rPr>
          <w:rFonts w:eastAsia="Batang"/>
        </w:rPr>
      </w:pPr>
      <w:r w:rsidRPr="003B2076">
        <w:rPr>
          <w:rFonts w:eastAsia="Batang"/>
        </w:rPr>
        <w:t>A.2.3.</w:t>
      </w:r>
      <w:r w:rsidR="00E93444" w:rsidRPr="003B2076">
        <w:rPr>
          <w:rFonts w:eastAsia="Batang"/>
        </w:rPr>
        <w:t xml:space="preserve">5 </w:t>
      </w:r>
      <w:r w:rsidRPr="003B2076">
        <w:rPr>
          <w:rFonts w:eastAsia="Batang"/>
        </w:rPr>
        <w:tab/>
      </w:r>
      <w:r w:rsidR="003E605B" w:rsidRPr="003B2076">
        <w:rPr>
          <w:rFonts w:eastAsia="Batang"/>
        </w:rPr>
        <w:t>Electromagnetic Compatibility (EMC)</w:t>
      </w:r>
    </w:p>
    <w:p w14:paraId="00254FF4" w14:textId="3319D1C5" w:rsidR="003E605B" w:rsidRPr="00A068B0" w:rsidRDefault="003E605B" w:rsidP="003E605B">
      <w:pPr>
        <w:widowControl w:val="0"/>
        <w:autoSpaceDE w:val="0"/>
        <w:autoSpaceDN w:val="0"/>
        <w:adjustRightInd w:val="0"/>
        <w:ind w:right="-46"/>
        <w:rPr>
          <w:rFonts w:eastAsia="Batang"/>
          <w:spacing w:val="0"/>
        </w:rPr>
      </w:pPr>
      <w:r w:rsidRPr="00A068B0">
        <w:rPr>
          <w:rFonts w:eastAsia="Batang"/>
          <w:spacing w:val="0"/>
        </w:rPr>
        <w:t xml:space="preserve">All equipment shall </w:t>
      </w:r>
      <w:r w:rsidR="00C52A0F" w:rsidRPr="003B2076">
        <w:rPr>
          <w:rFonts w:eastAsia="Batang"/>
          <w:spacing w:val="0"/>
        </w:rPr>
        <w:t>conform to</w:t>
      </w:r>
      <w:r w:rsidRPr="00A068B0">
        <w:rPr>
          <w:rFonts w:eastAsia="Batang"/>
          <w:spacing w:val="0"/>
        </w:rPr>
        <w:t xml:space="preserve"> the generic EMC standards: BS EN61000-6-3:</w:t>
      </w:r>
      <w:r w:rsidRPr="00A068B0">
        <w:rPr>
          <w:spacing w:val="0"/>
        </w:rPr>
        <w:t xml:space="preserve"> </w:t>
      </w:r>
      <w:r w:rsidRPr="00A068B0">
        <w:rPr>
          <w:rFonts w:eastAsia="Batang"/>
          <w:spacing w:val="0"/>
        </w:rPr>
        <w:t>Electromagnetic Compatibility, Generic Emission Standard; and BS EN61000-6-1:</w:t>
      </w:r>
      <w:r w:rsidRPr="00A068B0">
        <w:rPr>
          <w:spacing w:val="0"/>
        </w:rPr>
        <w:t xml:space="preserve"> </w:t>
      </w:r>
      <w:r w:rsidRPr="00A068B0">
        <w:rPr>
          <w:rFonts w:eastAsia="Batang"/>
          <w:spacing w:val="0"/>
        </w:rPr>
        <w:t>Electromagnetic Compatibility, Generic Immunity Standard.</w:t>
      </w:r>
    </w:p>
    <w:sectPr w:rsidR="003E605B" w:rsidRPr="00A068B0" w:rsidSect="00F1693D">
      <w:footerReference w:type="default" r:id="rId31"/>
      <w:headerReference w:type="first" r:id="rId3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95CB3" w14:textId="77777777" w:rsidR="000A51B6" w:rsidRDefault="000A51B6">
      <w:r>
        <w:separator/>
      </w:r>
    </w:p>
  </w:endnote>
  <w:endnote w:type="continuationSeparator" w:id="0">
    <w:p w14:paraId="094B2B8D" w14:textId="77777777" w:rsidR="000A51B6" w:rsidRDefault="000A5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GOUYKP+Tahoma">
    <w:altName w:val="Tahoma"/>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594C2" w14:textId="77777777" w:rsidR="00FC1924" w:rsidRDefault="00FC1924" w:rsidP="00393F8B">
    <w:pPr>
      <w:pStyle w:val="PARAGRAPH"/>
      <w:jc w:val="center"/>
    </w:pPr>
    <w:r>
      <w:t>This page is deliberately blank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CD690" w14:textId="77777777" w:rsidR="00FC1924" w:rsidRPr="00664FDB" w:rsidRDefault="00FC1924" w:rsidP="002335B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5DBEC" w14:textId="77777777" w:rsidR="00FC1924" w:rsidRDefault="00FC1924" w:rsidP="001C2330">
    <w:pPr>
      <w:pStyle w:val="Footer"/>
      <w:jc w:val="right"/>
    </w:pPr>
    <w:r w:rsidRPr="0055296A">
      <w:rPr>
        <w:rStyle w:val="Strong"/>
        <w:rFonts w:eastAsia="Calibri"/>
        <w:sz w:val="24"/>
        <w:szCs w:val="24"/>
      </w:rPr>
      <w:t>www.energynetworks.org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6B2D" w14:textId="77777777" w:rsidR="00FC1924" w:rsidRPr="00000BFF" w:rsidRDefault="00FC1924" w:rsidP="002335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B3C59" w14:textId="44255A98" w:rsidR="00FC1924" w:rsidRDefault="00FC1924">
    <w:pPr>
      <w:pStyle w:val="Footer"/>
      <w:jc w:val="center"/>
    </w:pPr>
    <w:r>
      <w:fldChar w:fldCharType="begin"/>
    </w:r>
    <w:r>
      <w:instrText xml:space="preserve"> PAGE   \* MERGEFORMAT </w:instrText>
    </w:r>
    <w:r>
      <w:fldChar w:fldCharType="separate"/>
    </w:r>
    <w:r>
      <w:rPr>
        <w:noProof/>
      </w:rPr>
      <w:t>9</w:t>
    </w:r>
    <w:r>
      <w:rPr>
        <w:noProof/>
      </w:rPr>
      <w:fldChar w:fldCharType="end"/>
    </w:r>
  </w:p>
  <w:p w14:paraId="4876FA73" w14:textId="77777777" w:rsidR="00FC1924" w:rsidRDefault="00FC192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D83F0" w14:textId="6A7A0967" w:rsidR="00FC1924" w:rsidRDefault="00FC1924">
    <w:pPr>
      <w:pStyle w:val="Footer"/>
      <w:jc w:val="right"/>
    </w:pPr>
    <w:r>
      <w:fldChar w:fldCharType="begin"/>
    </w:r>
    <w:r>
      <w:instrText xml:space="preserve"> PAGE   \* MERGEFORMAT </w:instrText>
    </w:r>
    <w:r>
      <w:fldChar w:fldCharType="separate"/>
    </w:r>
    <w:r>
      <w:rPr>
        <w:noProof/>
      </w:rPr>
      <w:t>69</w:t>
    </w:r>
    <w:r>
      <w:rPr>
        <w:noProof/>
      </w:rPr>
      <w:fldChar w:fldCharType="end"/>
    </w:r>
  </w:p>
  <w:p w14:paraId="51EB53CC" w14:textId="77777777" w:rsidR="00FC1924" w:rsidRDefault="00FC1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253E0" w14:textId="77777777" w:rsidR="000A51B6" w:rsidRDefault="000A51B6">
      <w:pPr>
        <w:pStyle w:val="NOTE"/>
        <w:spacing w:after="0"/>
      </w:pPr>
      <w:r>
        <w:t>—————————</w:t>
      </w:r>
    </w:p>
  </w:footnote>
  <w:footnote w:type="continuationSeparator" w:id="0">
    <w:p w14:paraId="1CF06857" w14:textId="77777777" w:rsidR="000A51B6" w:rsidRDefault="000A51B6">
      <w:r>
        <w:continuationSeparator/>
      </w:r>
    </w:p>
  </w:footnote>
  <w:footnote w:type="continuationNotice" w:id="1">
    <w:p w14:paraId="176AF57A" w14:textId="77777777" w:rsidR="000A51B6" w:rsidRDefault="000A51B6"/>
  </w:footnote>
  <w:footnote w:id="2">
    <w:p w14:paraId="46DF31FB" w14:textId="60281BBB" w:rsidR="00FC1924" w:rsidRDefault="00FC1924">
      <w:pPr>
        <w:pStyle w:val="FootnoteText"/>
      </w:pPr>
      <w:r>
        <w:rPr>
          <w:rStyle w:val="FootnoteReference"/>
        </w:rPr>
        <w:footnoteRef/>
      </w:r>
      <w:r>
        <w:t xml:space="preserve"> </w:t>
      </w:r>
      <w:r w:rsidRPr="001B408F">
        <w:t>This docume</w:t>
      </w:r>
      <w:r>
        <w:t>nt is a culmination of EREC G83</w:t>
      </w:r>
      <w:r w:rsidRPr="001B408F">
        <w:t xml:space="preserve"> and the European Network Code Requirements for Generators. </w:t>
      </w:r>
      <w:r>
        <w:t xml:space="preserve"> </w:t>
      </w:r>
      <w:r w:rsidRPr="001B408F">
        <w:t xml:space="preserve">The Requirements for Generators </w:t>
      </w:r>
      <w:r>
        <w:t xml:space="preserve">Network Code </w:t>
      </w:r>
      <w:r w:rsidRPr="001B408F">
        <w:t xml:space="preserve">has </w:t>
      </w:r>
      <w:proofErr w:type="gramStart"/>
      <w:r w:rsidRPr="001B408F">
        <w:t>a number of</w:t>
      </w:r>
      <w:proofErr w:type="gramEnd"/>
      <w:r w:rsidRPr="001B408F">
        <w:t xml:space="preserve"> exclusions, one of which is </w:t>
      </w:r>
      <w:r w:rsidRPr="00183741">
        <w:rPr>
          <w:b/>
        </w:rPr>
        <w:t>Electricity Storage</w:t>
      </w:r>
      <w:r w:rsidRPr="001B408F">
        <w:t>.</w:t>
      </w:r>
      <w:r>
        <w:t xml:space="preserve"> </w:t>
      </w:r>
      <w:proofErr w:type="gramStart"/>
      <w:r>
        <w:t>A number of</w:t>
      </w:r>
      <w:proofErr w:type="gramEnd"/>
      <w:r>
        <w:t xml:space="preserve"> requirements in this document, which originated from the Requirements for Generators Network Code, do not apply to </w:t>
      </w:r>
      <w:r w:rsidRPr="00183741">
        <w:rPr>
          <w:b/>
        </w:rPr>
        <w:t>Electricity Storage</w:t>
      </w:r>
      <w:r>
        <w:t xml:space="preserve">.  Refer to Appendix 1 for full details.  All other requirements in this document apply to </w:t>
      </w:r>
      <w:r w:rsidRPr="00183741">
        <w:rPr>
          <w:b/>
        </w:rPr>
        <w:t>Electricity Storage</w:t>
      </w:r>
      <w:r>
        <w:t>.</w:t>
      </w:r>
      <w:r w:rsidRPr="001B408F">
        <w:t xml:space="preserve">  </w:t>
      </w:r>
    </w:p>
  </w:footnote>
  <w:footnote w:id="3">
    <w:p w14:paraId="671BE7C8" w14:textId="77777777" w:rsidR="00FC1924" w:rsidRDefault="00FC1924" w:rsidP="0029104E">
      <w:pPr>
        <w:pStyle w:val="FootnoteText"/>
      </w:pPr>
      <w:r>
        <w:rPr>
          <w:rStyle w:val="FootnoteReference"/>
        </w:rPr>
        <w:footnoteRef/>
      </w:r>
      <w:r>
        <w:t xml:space="preserve"> The </w:t>
      </w:r>
      <w:r w:rsidRPr="00106351">
        <w:rPr>
          <w:b/>
        </w:rPr>
        <w:t>Manufacturer</w:t>
      </w:r>
      <w:r>
        <w:t xml:space="preserve"> may restrict the rating of the </w:t>
      </w:r>
      <w:r w:rsidRPr="00DA47C6">
        <w:rPr>
          <w:b/>
        </w:rPr>
        <w:t>Micro-generator</w:t>
      </w:r>
      <w:r>
        <w:t xml:space="preserve"> by applying software settings provided these settings are not accessible to the </w:t>
      </w:r>
      <w:r w:rsidRPr="00DA47C6">
        <w:rPr>
          <w:b/>
        </w:rPr>
        <w:t>Customer</w:t>
      </w:r>
      <w:r>
        <w:t xml:space="preserve"> </w:t>
      </w:r>
    </w:p>
  </w:footnote>
  <w:footnote w:id="4">
    <w:p w14:paraId="3497D6D2" w14:textId="77777777" w:rsidR="00FC1924" w:rsidRDefault="00FC1924" w:rsidP="0029104E">
      <w:pPr>
        <w:pStyle w:val="FootnoteText"/>
      </w:pPr>
      <w:r>
        <w:rPr>
          <w:rStyle w:val="FootnoteReference"/>
        </w:rPr>
        <w:footnoteRef/>
      </w:r>
      <w:r>
        <w:t xml:space="preserve"> As footnote 1</w:t>
      </w:r>
    </w:p>
  </w:footnote>
  <w:footnote w:id="5">
    <w:p w14:paraId="40191719" w14:textId="77777777" w:rsidR="00FC1924" w:rsidRDefault="00FC1924" w:rsidP="0029104E">
      <w:pPr>
        <w:pStyle w:val="FootnoteText"/>
      </w:pPr>
      <w:r>
        <w:rPr>
          <w:rStyle w:val="FootnoteReference"/>
        </w:rPr>
        <w:footnoteRef/>
      </w:r>
      <w:r>
        <w:t xml:space="preserve"> </w:t>
      </w:r>
      <w:r w:rsidRPr="00186390">
        <w:t xml:space="preserve">For voltages greater than 230V +19% which are present for periods of &lt;0.5s the </w:t>
      </w:r>
      <w:r w:rsidRPr="001102DF">
        <w:rPr>
          <w:b/>
        </w:rPr>
        <w:t>Micro- generator</w:t>
      </w:r>
      <w:r w:rsidRPr="00827538">
        <w:rPr>
          <w:b/>
        </w:rPr>
        <w:t xml:space="preserve"> </w:t>
      </w:r>
      <w:r w:rsidRPr="00186390">
        <w:t>is permitted to reduce/cease exporting</w:t>
      </w:r>
      <w:r>
        <w:t xml:space="preserve"> </w:t>
      </w:r>
      <w:proofErr w:type="gramStart"/>
      <w:r>
        <w:t>in order to</w:t>
      </w:r>
      <w:proofErr w:type="gramEnd"/>
      <w:r>
        <w:t xml:space="preserve"> protect the equipment.</w:t>
      </w:r>
    </w:p>
  </w:footnote>
  <w:footnote w:id="6">
    <w:p w14:paraId="1D97E7A3" w14:textId="77777777" w:rsidR="00FC1924" w:rsidRDefault="00FC1924" w:rsidP="0029104E">
      <w:pPr>
        <w:pStyle w:val="FootnoteText"/>
      </w:pPr>
      <w:r>
        <w:rPr>
          <w:rStyle w:val="FootnoteReference"/>
        </w:rPr>
        <w:footnoteRef/>
      </w:r>
      <w:r>
        <w:t xml:space="preserve"> </w:t>
      </w:r>
      <w:hyperlink r:id="rId1" w:history="1">
        <w:r w:rsidRPr="00936EFF">
          <w:rPr>
            <w:rStyle w:val="Hyperlink"/>
          </w:rPr>
          <w:t>http://www.energynetworks.org/electricity/engineering/distributed-generation/dg-connection-guides.html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78867" w14:textId="4022E858" w:rsidR="00FC1924" w:rsidRDefault="00FC1924" w:rsidP="00BC6E37">
    <w:pPr>
      <w:pStyle w:val="Header"/>
      <w:jc w:val="right"/>
    </w:pPr>
    <w:r>
      <w:t>ENA Engineering Recommendation G69/1</w:t>
    </w:r>
  </w:p>
  <w:p w14:paraId="59C8A0C6" w14:textId="77777777" w:rsidR="00FC1924" w:rsidRDefault="00FC1924" w:rsidP="00BC6E37">
    <w:pPr>
      <w:pStyle w:val="Header"/>
      <w:jc w:val="right"/>
    </w:pPr>
    <w:r>
      <w:t>Issue 2 2011</w:t>
    </w:r>
  </w:p>
  <w:p w14:paraId="00CC9F1B" w14:textId="77777777" w:rsidR="00FC1924" w:rsidRDefault="00FC1924" w:rsidP="00BC6E37">
    <w:pPr>
      <w:pStyle w:val="Header"/>
      <w:jc w:val="right"/>
    </w:pPr>
    <w:r>
      <w:t>Page 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6CB96" w14:textId="5D7A1DAB" w:rsidR="00FC1924" w:rsidRPr="00BE6624" w:rsidRDefault="00FC1924" w:rsidP="000A6A63">
    <w:pPr>
      <w:pStyle w:val="Header"/>
    </w:pPr>
    <w:r w:rsidRPr="00BE6624">
      <w:t xml:space="preserve">ENA Engineering Recommendation </w:t>
    </w:r>
    <w:r>
      <w:t>G98</w:t>
    </w:r>
  </w:p>
  <w:p w14:paraId="3A2D343A" w14:textId="5518D2C4" w:rsidR="00FC1924" w:rsidRPr="00BE6624" w:rsidRDefault="00FC1924" w:rsidP="000A6A63">
    <w:pPr>
      <w:pStyle w:val="Header"/>
    </w:pPr>
    <w:r w:rsidRPr="00BE6624">
      <w:t xml:space="preserve">Issue </w:t>
    </w:r>
    <w:r>
      <w:t>1 2018</w:t>
    </w:r>
  </w:p>
  <w:p w14:paraId="73395CEC" w14:textId="7535C861" w:rsidR="00FC1924" w:rsidRPr="00BE6624" w:rsidRDefault="00FC1924" w:rsidP="000A6A63">
    <w:pPr>
      <w:pStyle w:val="Header"/>
    </w:pPr>
    <w:r w:rsidRPr="00BE6624">
      <w:t xml:space="preserve">Page </w:t>
    </w:r>
    <w:r>
      <w:fldChar w:fldCharType="begin"/>
    </w:r>
    <w:r>
      <w:instrText xml:space="preserve"> PAGE   \* MERGEFORMAT </w:instrText>
    </w:r>
    <w:r>
      <w:fldChar w:fldCharType="separate"/>
    </w:r>
    <w:r>
      <w:rPr>
        <w:noProof/>
      </w:rPr>
      <w:t>10</w:t>
    </w:r>
    <w:r>
      <w:rPr>
        <w:noProof/>
      </w:rPr>
      <w:fldChar w:fldCharType="end"/>
    </w:r>
  </w:p>
  <w:p w14:paraId="7AAED15A" w14:textId="77777777" w:rsidR="00FC1924" w:rsidRDefault="00FC1924" w:rsidP="000A6A63">
    <w:pPr>
      <w:pStyle w:val="Header"/>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6E7FC" w14:textId="03F808E6" w:rsidR="00FC1924" w:rsidRDefault="00FC192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94E16" w14:textId="60C122A1" w:rsidR="00FC1924" w:rsidRDefault="00FC19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55548" w14:textId="16384E97" w:rsidR="00FC1924" w:rsidRDefault="00FC1924" w:rsidP="00E918E0">
    <w:pPr>
      <w:pStyle w:val="Header"/>
      <w:jc w:val="right"/>
    </w:pPr>
    <w:r>
      <w:t>ENA Engineering Recommendation G69/1</w:t>
    </w:r>
  </w:p>
  <w:p w14:paraId="738589DD" w14:textId="77777777" w:rsidR="00FC1924" w:rsidRDefault="00FC1924" w:rsidP="00E918E0">
    <w:pPr>
      <w:pStyle w:val="Header"/>
      <w:jc w:val="right"/>
    </w:pPr>
    <w:r>
      <w:t>Issue 2 2011</w:t>
    </w:r>
  </w:p>
  <w:p w14:paraId="6506D3E7" w14:textId="77777777" w:rsidR="00FC1924" w:rsidRDefault="00FC1924" w:rsidP="00E918E0">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p w14:paraId="51FC1F0E" w14:textId="77777777" w:rsidR="00FC1924" w:rsidRPr="00365A3C" w:rsidRDefault="00FC1924" w:rsidP="00365A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CA9D1" w14:textId="2BD25C12" w:rsidR="00FC1924" w:rsidRPr="00C45B60" w:rsidRDefault="00FC1924" w:rsidP="00BC6E37">
    <w:pPr>
      <w:pStyle w:val="Header"/>
      <w:jc w:val="center"/>
    </w:pPr>
    <w:r w:rsidRPr="00C45B60">
      <w:t>PRODUCED BY THE OPERATIONS DIRECTORATE OF ENERGY NETWORKS ASSOCIATION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FAF11" w14:textId="6B0FD21A" w:rsidR="00FC1924" w:rsidRPr="00BE6624" w:rsidRDefault="00FC1924" w:rsidP="002801DA">
    <w:pPr>
      <w:pStyle w:val="Header"/>
      <w:jc w:val="center"/>
    </w:pPr>
    <w:r w:rsidRPr="00BE6624">
      <w:t>PUBLISHING AND COPYRIGHT INFORMATION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05755" w14:textId="58FC13EC" w:rsidR="00FC1924" w:rsidRPr="00673421" w:rsidRDefault="00FC1924" w:rsidP="00673421">
    <w:pPr>
      <w:pStyle w:val="Header"/>
      <w:jc w:val="right"/>
    </w:pPr>
    <w:r w:rsidRPr="00673421">
      <w:t>ENA Engineering Recommendation G</w:t>
    </w:r>
    <w:r>
      <w:t>98</w:t>
    </w:r>
  </w:p>
  <w:p w14:paraId="00632595" w14:textId="0098F676" w:rsidR="00FC1924" w:rsidRPr="00673421" w:rsidRDefault="00FC1924" w:rsidP="00673421">
    <w:pPr>
      <w:pStyle w:val="Header"/>
      <w:jc w:val="right"/>
    </w:pPr>
    <w:r w:rsidRPr="00673421">
      <w:t xml:space="preserve">Issue </w:t>
    </w:r>
    <w:r>
      <w:t>1 2018</w:t>
    </w:r>
  </w:p>
  <w:p w14:paraId="76A58677" w14:textId="75F95FFF" w:rsidR="00FC1924" w:rsidRPr="00673421" w:rsidRDefault="00FC1924" w:rsidP="00673421">
    <w:pPr>
      <w:pStyle w:val="Header"/>
      <w:jc w:val="right"/>
    </w:pPr>
    <w:r w:rsidRPr="00673421">
      <w:t xml:space="preserve">Page </w:t>
    </w:r>
    <w:r w:rsidRPr="00673421">
      <w:fldChar w:fldCharType="begin"/>
    </w:r>
    <w:r w:rsidRPr="00673421">
      <w:instrText xml:space="preserve"> PAGE   \* MERGEFORMAT </w:instrText>
    </w:r>
    <w:r w:rsidRPr="00673421">
      <w:fldChar w:fldCharType="separate"/>
    </w:r>
    <w:r>
      <w:rPr>
        <w:noProof/>
      </w:rPr>
      <w:t>5</w:t>
    </w:r>
    <w:r w:rsidRPr="00673421">
      <w:fldChar w:fldCharType="end"/>
    </w:r>
  </w:p>
  <w:p w14:paraId="47246C0E" w14:textId="77777777" w:rsidR="00FC1924" w:rsidRPr="00673421" w:rsidRDefault="00FC1924" w:rsidP="0067342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63FA3" w14:textId="092BA970" w:rsidR="00FC1924" w:rsidRDefault="00FC192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74166" w14:textId="4C1B5889" w:rsidR="00FC1924" w:rsidRPr="00BE6624" w:rsidRDefault="00FC1924" w:rsidP="00393F8B">
    <w:pPr>
      <w:pStyle w:val="Header"/>
    </w:pPr>
    <w:r w:rsidRPr="00BE6624">
      <w:t>ENA Engineering Recommendation G</w:t>
    </w:r>
    <w:r>
      <w:t>98</w:t>
    </w:r>
  </w:p>
  <w:p w14:paraId="51C4DA0B" w14:textId="78ACB2D4" w:rsidR="00FC1924" w:rsidRPr="00BE6624" w:rsidRDefault="00FC1924" w:rsidP="00393F8B">
    <w:pPr>
      <w:pStyle w:val="Header"/>
    </w:pPr>
    <w:r w:rsidRPr="00BE6624">
      <w:t xml:space="preserve">Issue </w:t>
    </w:r>
    <w:r>
      <w:t>1 2018</w:t>
    </w:r>
  </w:p>
  <w:p w14:paraId="07EDB8BB" w14:textId="454411B4" w:rsidR="00FC1924" w:rsidRPr="00BE6624" w:rsidRDefault="00FC1924" w:rsidP="00393F8B">
    <w:pPr>
      <w:pStyle w:val="Header"/>
    </w:pPr>
    <w:r w:rsidRPr="00BE6624">
      <w:t xml:space="preserve">Page </w:t>
    </w:r>
    <w:r w:rsidRPr="00BE6624">
      <w:fldChar w:fldCharType="begin"/>
    </w:r>
    <w:r w:rsidRPr="00BE6624">
      <w:instrText xml:space="preserve"> PAGE   \* MERGEFORMAT </w:instrText>
    </w:r>
    <w:r w:rsidRPr="00BE6624">
      <w:fldChar w:fldCharType="separate"/>
    </w:r>
    <w:r>
      <w:rPr>
        <w:noProof/>
      </w:rPr>
      <w:t>4</w:t>
    </w:r>
    <w:r w:rsidRPr="00BE6624">
      <w:fldChar w:fldCharType="end"/>
    </w:r>
  </w:p>
  <w:p w14:paraId="45D4A484" w14:textId="77777777" w:rsidR="00FC1924" w:rsidRPr="00BE6624" w:rsidRDefault="00FC1924" w:rsidP="00393F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F1C97" w14:textId="77777777" w:rsidR="00FC1924" w:rsidRPr="00BE6624" w:rsidRDefault="00FC1924" w:rsidP="00D3533A">
    <w:pPr>
      <w:pStyle w:val="Header"/>
      <w:jc w:val="right"/>
    </w:pPr>
    <w:r w:rsidRPr="00BE6624">
      <w:t>ENA Engineering Recommendation G</w:t>
    </w:r>
    <w:r>
      <w:t>98</w:t>
    </w:r>
  </w:p>
  <w:p w14:paraId="1958AB6B" w14:textId="77777777" w:rsidR="00FC1924" w:rsidRPr="00BE6624" w:rsidRDefault="00FC1924" w:rsidP="00D3533A">
    <w:pPr>
      <w:pStyle w:val="Header"/>
      <w:jc w:val="right"/>
    </w:pPr>
    <w:r w:rsidRPr="00BE6624">
      <w:t xml:space="preserve">Issue </w:t>
    </w:r>
    <w:r>
      <w:t>1 2018</w:t>
    </w:r>
  </w:p>
  <w:p w14:paraId="79B4E42F" w14:textId="4539895A" w:rsidR="00FC1924" w:rsidRPr="00BE6624" w:rsidRDefault="00FC1924" w:rsidP="00D3533A">
    <w:pPr>
      <w:pStyle w:val="Header"/>
      <w:jc w:val="right"/>
    </w:pPr>
    <w:r w:rsidRPr="00BE6624">
      <w:t xml:space="preserve">Page </w:t>
    </w:r>
    <w:r w:rsidRPr="00BE6624">
      <w:fldChar w:fldCharType="begin"/>
    </w:r>
    <w:r w:rsidRPr="00BE6624">
      <w:instrText xml:space="preserve"> PAGE   \* MERGEFORMAT </w:instrText>
    </w:r>
    <w:r w:rsidRPr="00BE6624">
      <w:fldChar w:fldCharType="separate"/>
    </w:r>
    <w:r>
      <w:rPr>
        <w:noProof/>
      </w:rPr>
      <w:t>9</w:t>
    </w:r>
    <w:r w:rsidRPr="00BE6624">
      <w:fldChar w:fldCharType="end"/>
    </w:r>
  </w:p>
  <w:p w14:paraId="7B6F5C71" w14:textId="502058B5" w:rsidR="00FC1924" w:rsidRDefault="00FC1924" w:rsidP="00D3533A">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8F46E" w14:textId="599534E7" w:rsidR="00FC1924" w:rsidRDefault="00FC19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9CC9AD8"/>
    <w:lvl w:ilvl="0">
      <w:start w:val="1"/>
      <w:numFmt w:val="decimal"/>
      <w:pStyle w:val="Heading1"/>
      <w:lvlText w:val="%1"/>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0" w:firstLine="0"/>
      </w:pPr>
      <w:rPr>
        <w:rFonts w:hint="default"/>
        <w:b w:val="0"/>
        <w:bCs w:val="0"/>
        <w:i w:val="0"/>
        <w:iCs w:val="0"/>
        <w:caps w:val="0"/>
        <w:smallCaps w:val="0"/>
        <w:strike w:val="0"/>
        <w:dstrike w:val="0"/>
        <w:noProof w:val="0"/>
        <w:vanish w:val="0"/>
        <w:color w:val="00000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01E8468A"/>
    <w:multiLevelType w:val="hybridMultilevel"/>
    <w:tmpl w:val="AD08B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3" w15:restartNumberingAfterBreak="0">
    <w:nsid w:val="040740B8"/>
    <w:multiLevelType w:val="multilevel"/>
    <w:tmpl w:val="02A270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F474E98"/>
    <w:multiLevelType w:val="hybridMultilevel"/>
    <w:tmpl w:val="35FA2FA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11314306"/>
    <w:multiLevelType w:val="multilevel"/>
    <w:tmpl w:val="023AC0C0"/>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635CB4"/>
    <w:multiLevelType w:val="multilevel"/>
    <w:tmpl w:val="538C75F2"/>
    <w:lvl w:ilvl="0">
      <w:start w:val="5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E3F1E"/>
    <w:multiLevelType w:val="multilevel"/>
    <w:tmpl w:val="6C7E81F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426267"/>
    <w:multiLevelType w:val="hybridMultilevel"/>
    <w:tmpl w:val="459C0364"/>
    <w:lvl w:ilvl="0" w:tplc="5C0CC0B0">
      <w:start w:val="1"/>
      <w:numFmt w:val="lowerRoman"/>
      <w:pStyle w:val="LISTITEMIndent"/>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6165D8"/>
    <w:multiLevelType w:val="multilevel"/>
    <w:tmpl w:val="BFD614E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rPr>
    </w:lvl>
    <w:lvl w:ilvl="2">
      <w:start w:val="1"/>
      <w:numFmt w:val="lowerLetter"/>
      <w:lvlText w:val="%3)"/>
      <w:lvlJc w:val="left"/>
      <w:pPr>
        <w:ind w:left="782"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3" w15:restartNumberingAfterBreak="0">
    <w:nsid w:val="1B3C78B8"/>
    <w:multiLevelType w:val="multilevel"/>
    <w:tmpl w:val="C346DDEA"/>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4" w15:restartNumberingAfterBreak="0">
    <w:nsid w:val="2129546B"/>
    <w:multiLevelType w:val="hybridMultilevel"/>
    <w:tmpl w:val="882443AA"/>
    <w:lvl w:ilvl="0" w:tplc="08090011">
      <w:start w:val="1"/>
      <w:numFmt w:val="decimal"/>
      <w:lvlText w:val="%1)"/>
      <w:lvlJc w:val="left"/>
      <w:pPr>
        <w:ind w:left="1440" w:hanging="360"/>
      </w:p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15:restartNumberingAfterBreak="0">
    <w:nsid w:val="22E44180"/>
    <w:multiLevelType w:val="multilevel"/>
    <w:tmpl w:val="4A96ADF4"/>
    <w:name w:val="NumPar"/>
    <w:lvl w:ilvl="0">
      <w:start w:val="1"/>
      <w:numFmt w:val="decimal"/>
      <w:lvlRestart w:val="0"/>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7" w15:restartNumberingAfterBreak="0">
    <w:nsid w:val="2CD94121"/>
    <w:multiLevelType w:val="hybridMultilevel"/>
    <w:tmpl w:val="FFBA466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2D8804F5"/>
    <w:multiLevelType w:val="hybridMultilevel"/>
    <w:tmpl w:val="AA8A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20" w15:restartNumberingAfterBreak="0">
    <w:nsid w:val="333652AF"/>
    <w:multiLevelType w:val="multilevel"/>
    <w:tmpl w:val="723E2F6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FF1519"/>
    <w:multiLevelType w:val="singleLevel"/>
    <w:tmpl w:val="2138DF0E"/>
    <w:lvl w:ilvl="0">
      <w:start w:val="1"/>
      <w:numFmt w:val="lowerLetter"/>
      <w:pStyle w:val="ListNumber"/>
      <w:lvlText w:val="%1)"/>
      <w:lvlJc w:val="left"/>
      <w:pPr>
        <w:tabs>
          <w:tab w:val="num" w:pos="360"/>
        </w:tabs>
        <w:ind w:left="360" w:hanging="360"/>
      </w:pPr>
    </w:lvl>
  </w:abstractNum>
  <w:abstractNum w:abstractNumId="22" w15:restartNumberingAfterBreak="0">
    <w:nsid w:val="3C304B7B"/>
    <w:multiLevelType w:val="hybridMultilevel"/>
    <w:tmpl w:val="F3967E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F5E4119"/>
    <w:multiLevelType w:val="multilevel"/>
    <w:tmpl w:val="C98699A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sz w:val="22"/>
      </w:rPr>
    </w:lvl>
    <w:lvl w:ilvl="2">
      <w:start w:val="1"/>
      <w:numFmt w:val="bullet"/>
      <w:lvlText w:val=""/>
      <w:lvlJc w:val="left"/>
      <w:pPr>
        <w:ind w:left="357" w:hanging="357"/>
      </w:pPr>
      <w:rPr>
        <w:rFonts w:ascii="Symbol" w:hAnsi="Symbol"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46EF1205"/>
    <w:multiLevelType w:val="hybridMultilevel"/>
    <w:tmpl w:val="F3AC9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265F90"/>
    <w:multiLevelType w:val="hybridMultilevel"/>
    <w:tmpl w:val="A478FE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7"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40FD"/>
    <w:multiLevelType w:val="hybridMultilevel"/>
    <w:tmpl w:val="6994F024"/>
    <w:lvl w:ilvl="0" w:tplc="505C440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742959"/>
    <w:multiLevelType w:val="hybridMultilevel"/>
    <w:tmpl w:val="D3D2BDE2"/>
    <w:lvl w:ilvl="0" w:tplc="08090017">
      <w:start w:val="1"/>
      <w:numFmt w:val="lowerLetter"/>
      <w:lvlText w:val="%1)"/>
      <w:lvlJc w:val="left"/>
      <w:pPr>
        <w:ind w:left="1440" w:hanging="360"/>
      </w:pPr>
      <w:rPr>
        <w:rFonts w:cs="Times New Roman"/>
      </w:r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0"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1" w15:restartNumberingAfterBreak="0">
    <w:nsid w:val="5FED424E"/>
    <w:multiLevelType w:val="hybridMultilevel"/>
    <w:tmpl w:val="C2ACD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3" w15:restartNumberingAfterBreak="0">
    <w:nsid w:val="63D51ED2"/>
    <w:multiLevelType w:val="hybridMultilevel"/>
    <w:tmpl w:val="3B12A84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45A1D5C"/>
    <w:multiLevelType w:val="hybridMultilevel"/>
    <w:tmpl w:val="0C849DA6"/>
    <w:lvl w:ilvl="0" w:tplc="728834E0">
      <w:start w:val="1"/>
      <w:numFmt w:val="lowerLetter"/>
      <w:lvlText w:val="%1)"/>
      <w:lvlJc w:val="left"/>
      <w:pPr>
        <w:ind w:left="1440" w:hanging="360"/>
      </w:pPr>
      <w:rPr>
        <w:rFonts w:cs="Times New Roman" w:hint="default"/>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ABC7F08"/>
    <w:multiLevelType w:val="multilevel"/>
    <w:tmpl w:val="2FFE9CB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49255DD"/>
    <w:multiLevelType w:val="hybridMultilevel"/>
    <w:tmpl w:val="6CE283BC"/>
    <w:lvl w:ilvl="0" w:tplc="08090017">
      <w:start w:val="1"/>
      <w:numFmt w:val="lowerLetter"/>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8" w15:restartNumberingAfterBreak="0">
    <w:nsid w:val="77A37BE2"/>
    <w:multiLevelType w:val="hybridMultilevel"/>
    <w:tmpl w:val="F56E20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79906472"/>
    <w:multiLevelType w:val="hybridMultilevel"/>
    <w:tmpl w:val="862A799E"/>
    <w:lvl w:ilvl="0" w:tplc="7EE22C7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9DF28D2"/>
    <w:multiLevelType w:val="hybridMultilevel"/>
    <w:tmpl w:val="77B02E58"/>
    <w:lvl w:ilvl="0" w:tplc="728834E0">
      <w:start w:val="1"/>
      <w:numFmt w:val="lowerLetter"/>
      <w:lvlText w:val="%1)"/>
      <w:lvlJc w:val="left"/>
      <w:pPr>
        <w:ind w:left="144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06426F"/>
    <w:multiLevelType w:val="hybridMultilevel"/>
    <w:tmpl w:val="B4F6E9F4"/>
    <w:lvl w:ilvl="0" w:tplc="1618157C">
      <w:start w:val="1"/>
      <w:numFmt w:val="lowerLetter"/>
      <w:lvlText w:val="%1)"/>
      <w:lvlJc w:val="left"/>
      <w:pPr>
        <w:ind w:left="930" w:hanging="57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C727C03"/>
    <w:multiLevelType w:val="hybridMultilevel"/>
    <w:tmpl w:val="C1FA4B18"/>
    <w:lvl w:ilvl="0" w:tplc="08090001">
      <w:start w:val="1"/>
      <w:numFmt w:val="bullet"/>
      <w:lvlText w:val=""/>
      <w:lvlJc w:val="left"/>
      <w:pPr>
        <w:ind w:left="1912" w:hanging="360"/>
      </w:pPr>
      <w:rPr>
        <w:rFonts w:ascii="Symbol" w:hAnsi="Symbol" w:hint="default"/>
      </w:rPr>
    </w:lvl>
    <w:lvl w:ilvl="1" w:tplc="08090003">
      <w:start w:val="1"/>
      <w:numFmt w:val="bullet"/>
      <w:lvlText w:val="o"/>
      <w:lvlJc w:val="left"/>
      <w:pPr>
        <w:ind w:left="2632" w:hanging="360"/>
      </w:pPr>
      <w:rPr>
        <w:rFonts w:ascii="Courier New" w:hAnsi="Courier New" w:cs="Courier New" w:hint="default"/>
      </w:rPr>
    </w:lvl>
    <w:lvl w:ilvl="2" w:tplc="08090005" w:tentative="1">
      <w:start w:val="1"/>
      <w:numFmt w:val="bullet"/>
      <w:lvlText w:val=""/>
      <w:lvlJc w:val="left"/>
      <w:pPr>
        <w:ind w:left="3352" w:hanging="360"/>
      </w:pPr>
      <w:rPr>
        <w:rFonts w:ascii="Wingdings" w:hAnsi="Wingdings" w:hint="default"/>
      </w:rPr>
    </w:lvl>
    <w:lvl w:ilvl="3" w:tplc="08090001" w:tentative="1">
      <w:start w:val="1"/>
      <w:numFmt w:val="bullet"/>
      <w:lvlText w:val=""/>
      <w:lvlJc w:val="left"/>
      <w:pPr>
        <w:ind w:left="4072" w:hanging="360"/>
      </w:pPr>
      <w:rPr>
        <w:rFonts w:ascii="Symbol" w:hAnsi="Symbol" w:hint="default"/>
      </w:rPr>
    </w:lvl>
    <w:lvl w:ilvl="4" w:tplc="08090003" w:tentative="1">
      <w:start w:val="1"/>
      <w:numFmt w:val="bullet"/>
      <w:lvlText w:val="o"/>
      <w:lvlJc w:val="left"/>
      <w:pPr>
        <w:ind w:left="4792" w:hanging="360"/>
      </w:pPr>
      <w:rPr>
        <w:rFonts w:ascii="Courier New" w:hAnsi="Courier New" w:cs="Courier New" w:hint="default"/>
      </w:rPr>
    </w:lvl>
    <w:lvl w:ilvl="5" w:tplc="08090005" w:tentative="1">
      <w:start w:val="1"/>
      <w:numFmt w:val="bullet"/>
      <w:lvlText w:val=""/>
      <w:lvlJc w:val="left"/>
      <w:pPr>
        <w:ind w:left="5512" w:hanging="360"/>
      </w:pPr>
      <w:rPr>
        <w:rFonts w:ascii="Wingdings" w:hAnsi="Wingdings" w:hint="default"/>
      </w:rPr>
    </w:lvl>
    <w:lvl w:ilvl="6" w:tplc="08090001" w:tentative="1">
      <w:start w:val="1"/>
      <w:numFmt w:val="bullet"/>
      <w:lvlText w:val=""/>
      <w:lvlJc w:val="left"/>
      <w:pPr>
        <w:ind w:left="6232" w:hanging="360"/>
      </w:pPr>
      <w:rPr>
        <w:rFonts w:ascii="Symbol" w:hAnsi="Symbol" w:hint="default"/>
      </w:rPr>
    </w:lvl>
    <w:lvl w:ilvl="7" w:tplc="08090003" w:tentative="1">
      <w:start w:val="1"/>
      <w:numFmt w:val="bullet"/>
      <w:lvlText w:val="o"/>
      <w:lvlJc w:val="left"/>
      <w:pPr>
        <w:ind w:left="6952" w:hanging="360"/>
      </w:pPr>
      <w:rPr>
        <w:rFonts w:ascii="Courier New" w:hAnsi="Courier New" w:cs="Courier New" w:hint="default"/>
      </w:rPr>
    </w:lvl>
    <w:lvl w:ilvl="8" w:tplc="08090005" w:tentative="1">
      <w:start w:val="1"/>
      <w:numFmt w:val="bullet"/>
      <w:lvlText w:val=""/>
      <w:lvlJc w:val="left"/>
      <w:pPr>
        <w:ind w:left="7672" w:hanging="360"/>
      </w:pPr>
      <w:rPr>
        <w:rFonts w:ascii="Wingdings" w:hAnsi="Wingdings" w:hint="default"/>
      </w:rPr>
    </w:lvl>
  </w:abstractNum>
  <w:abstractNum w:abstractNumId="43" w15:restartNumberingAfterBreak="0">
    <w:nsid w:val="7C981A51"/>
    <w:multiLevelType w:val="hybridMultilevel"/>
    <w:tmpl w:val="BA643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2"/>
  </w:num>
  <w:num w:numId="4">
    <w:abstractNumId w:val="26"/>
  </w:num>
  <w:num w:numId="5">
    <w:abstractNumId w:val="4"/>
  </w:num>
  <w:num w:numId="6">
    <w:abstractNumId w:val="12"/>
  </w:num>
  <w:num w:numId="7">
    <w:abstractNumId w:val="37"/>
  </w:num>
  <w:num w:numId="8">
    <w:abstractNumId w:val="10"/>
  </w:num>
  <w:num w:numId="9">
    <w:abstractNumId w:val="0"/>
  </w:num>
  <w:num w:numId="10">
    <w:abstractNumId w:val="27"/>
  </w:num>
  <w:num w:numId="11">
    <w:abstractNumId w:val="21"/>
  </w:num>
  <w:num w:numId="12">
    <w:abstractNumId w:val="32"/>
  </w:num>
  <w:num w:numId="13">
    <w:abstractNumId w:val="30"/>
  </w:num>
  <w:num w:numId="14">
    <w:abstractNumId w:val="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3"/>
  </w:num>
  <w:num w:numId="18">
    <w:abstractNumId w:val="39"/>
  </w:num>
  <w:num w:numId="19">
    <w:abstractNumId w:val="25"/>
  </w:num>
  <w:num w:numId="20">
    <w:abstractNumId w:val="11"/>
  </w:num>
  <w:num w:numId="21">
    <w:abstractNumId w:val="38"/>
  </w:num>
  <w:num w:numId="22">
    <w:abstractNumId w:val="5"/>
  </w:num>
  <w:num w:numId="23">
    <w:abstractNumId w:val="36"/>
  </w:num>
  <w:num w:numId="24">
    <w:abstractNumId w:val="18"/>
  </w:num>
  <w:num w:numId="25">
    <w:abstractNumId w:val="42"/>
  </w:num>
  <w:num w:numId="26">
    <w:abstractNumId w:val="7"/>
  </w:num>
  <w:num w:numId="27">
    <w:abstractNumId w:val="3"/>
  </w:num>
  <w:num w:numId="28">
    <w:abstractNumId w:val="6"/>
  </w:num>
  <w:num w:numId="29">
    <w:abstractNumId w:val="24"/>
  </w:num>
  <w:num w:numId="30">
    <w:abstractNumId w:val="8"/>
  </w:num>
  <w:num w:numId="31">
    <w:abstractNumId w:val="20"/>
  </w:num>
  <w:num w:numId="3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40"/>
  </w:num>
  <w:num w:numId="35">
    <w:abstractNumId w:val="28"/>
  </w:num>
  <w:num w:numId="36">
    <w:abstractNumId w:val="41"/>
  </w:num>
  <w:num w:numId="37">
    <w:abstractNumId w:val="43"/>
  </w:num>
  <w:num w:numId="38">
    <w:abstractNumId w:val="33"/>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14"/>
  </w:num>
  <w:num w:numId="42">
    <w:abstractNumId w:val="31"/>
  </w:num>
  <w:num w:numId="43">
    <w:abstractNumId w:val="34"/>
  </w:num>
  <w:num w:numId="44">
    <w:abstractNumId w:val="22"/>
  </w:num>
  <w:num w:numId="45">
    <w:abstractNumId w:val="17"/>
  </w:num>
  <w:num w:numId="46">
    <w:abstractNumId w:val="1"/>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trackRevisions/>
  <w:defaultTabStop w:val="567"/>
  <w:evenAndOddHeaders/>
  <w:drawingGridHorizontalSpacing w:val="104"/>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1BB1"/>
    <w:rsid w:val="00000BFF"/>
    <w:rsid w:val="00001BE7"/>
    <w:rsid w:val="00002CC3"/>
    <w:rsid w:val="00010FD0"/>
    <w:rsid w:val="000111B1"/>
    <w:rsid w:val="00011668"/>
    <w:rsid w:val="00023838"/>
    <w:rsid w:val="00025365"/>
    <w:rsid w:val="0002540D"/>
    <w:rsid w:val="000256F7"/>
    <w:rsid w:val="00034D38"/>
    <w:rsid w:val="000359E3"/>
    <w:rsid w:val="000401BD"/>
    <w:rsid w:val="0004155A"/>
    <w:rsid w:val="00054536"/>
    <w:rsid w:val="00055059"/>
    <w:rsid w:val="000609D2"/>
    <w:rsid w:val="0006601D"/>
    <w:rsid w:val="00070933"/>
    <w:rsid w:val="00070A90"/>
    <w:rsid w:val="00081DF8"/>
    <w:rsid w:val="00083AF7"/>
    <w:rsid w:val="00084315"/>
    <w:rsid w:val="000901A2"/>
    <w:rsid w:val="000912F3"/>
    <w:rsid w:val="00091F35"/>
    <w:rsid w:val="000948DA"/>
    <w:rsid w:val="00095520"/>
    <w:rsid w:val="00096A54"/>
    <w:rsid w:val="000A0765"/>
    <w:rsid w:val="000A51B6"/>
    <w:rsid w:val="000A551F"/>
    <w:rsid w:val="000A55C3"/>
    <w:rsid w:val="000A6A63"/>
    <w:rsid w:val="000B02AC"/>
    <w:rsid w:val="000B07A8"/>
    <w:rsid w:val="000B2BC3"/>
    <w:rsid w:val="000B601B"/>
    <w:rsid w:val="000C0873"/>
    <w:rsid w:val="000E1B29"/>
    <w:rsid w:val="000E44DE"/>
    <w:rsid w:val="000E5499"/>
    <w:rsid w:val="000F0150"/>
    <w:rsid w:val="000F0EAE"/>
    <w:rsid w:val="000F2E18"/>
    <w:rsid w:val="000F3F47"/>
    <w:rsid w:val="000F5550"/>
    <w:rsid w:val="000F7417"/>
    <w:rsid w:val="00111D39"/>
    <w:rsid w:val="001156DD"/>
    <w:rsid w:val="0011744F"/>
    <w:rsid w:val="00120AAF"/>
    <w:rsid w:val="00122906"/>
    <w:rsid w:val="00137ABB"/>
    <w:rsid w:val="0014152E"/>
    <w:rsid w:val="00141BB9"/>
    <w:rsid w:val="00145AC6"/>
    <w:rsid w:val="00146097"/>
    <w:rsid w:val="001463C4"/>
    <w:rsid w:val="00152222"/>
    <w:rsid w:val="00153C87"/>
    <w:rsid w:val="00156615"/>
    <w:rsid w:val="001576FC"/>
    <w:rsid w:val="0016241B"/>
    <w:rsid w:val="0016324A"/>
    <w:rsid w:val="00164568"/>
    <w:rsid w:val="001661CD"/>
    <w:rsid w:val="001662E9"/>
    <w:rsid w:val="00167124"/>
    <w:rsid w:val="00170D7A"/>
    <w:rsid w:val="00171919"/>
    <w:rsid w:val="00171C6B"/>
    <w:rsid w:val="0017454B"/>
    <w:rsid w:val="001800F0"/>
    <w:rsid w:val="00181854"/>
    <w:rsid w:val="00181900"/>
    <w:rsid w:val="00183741"/>
    <w:rsid w:val="00183EB3"/>
    <w:rsid w:val="00184ABA"/>
    <w:rsid w:val="001866D4"/>
    <w:rsid w:val="001966FE"/>
    <w:rsid w:val="001A0CFF"/>
    <w:rsid w:val="001A119A"/>
    <w:rsid w:val="001A36C5"/>
    <w:rsid w:val="001A6CED"/>
    <w:rsid w:val="001B17A4"/>
    <w:rsid w:val="001B408F"/>
    <w:rsid w:val="001B6CF7"/>
    <w:rsid w:val="001C139F"/>
    <w:rsid w:val="001C1723"/>
    <w:rsid w:val="001C2330"/>
    <w:rsid w:val="001C237E"/>
    <w:rsid w:val="001C49E0"/>
    <w:rsid w:val="001D0E67"/>
    <w:rsid w:val="001E0625"/>
    <w:rsid w:val="001E6D5A"/>
    <w:rsid w:val="001E78EA"/>
    <w:rsid w:val="001E7EC4"/>
    <w:rsid w:val="001F19AF"/>
    <w:rsid w:val="001F1F8A"/>
    <w:rsid w:val="001F30F7"/>
    <w:rsid w:val="001F64E7"/>
    <w:rsid w:val="001F6916"/>
    <w:rsid w:val="001F6FB2"/>
    <w:rsid w:val="0020096E"/>
    <w:rsid w:val="00203D3B"/>
    <w:rsid w:val="002114F0"/>
    <w:rsid w:val="00211B3E"/>
    <w:rsid w:val="0021557E"/>
    <w:rsid w:val="00216979"/>
    <w:rsid w:val="00217CE0"/>
    <w:rsid w:val="00222457"/>
    <w:rsid w:val="002237E8"/>
    <w:rsid w:val="00224DD9"/>
    <w:rsid w:val="00227F8C"/>
    <w:rsid w:val="0023118A"/>
    <w:rsid w:val="002335B2"/>
    <w:rsid w:val="00233D1B"/>
    <w:rsid w:val="0023641A"/>
    <w:rsid w:val="00245FD2"/>
    <w:rsid w:val="00247E65"/>
    <w:rsid w:val="0025429E"/>
    <w:rsid w:val="00254B06"/>
    <w:rsid w:val="00254F8B"/>
    <w:rsid w:val="00260023"/>
    <w:rsid w:val="0026175B"/>
    <w:rsid w:val="002801DA"/>
    <w:rsid w:val="002812D3"/>
    <w:rsid w:val="00287082"/>
    <w:rsid w:val="0029104E"/>
    <w:rsid w:val="002921C0"/>
    <w:rsid w:val="0029320A"/>
    <w:rsid w:val="002932D7"/>
    <w:rsid w:val="00294741"/>
    <w:rsid w:val="002A529C"/>
    <w:rsid w:val="002A79CA"/>
    <w:rsid w:val="002A7D6F"/>
    <w:rsid w:val="002B04CF"/>
    <w:rsid w:val="002B0EE1"/>
    <w:rsid w:val="002B34B2"/>
    <w:rsid w:val="002B480D"/>
    <w:rsid w:val="002B6DE4"/>
    <w:rsid w:val="002B72BF"/>
    <w:rsid w:val="002C1106"/>
    <w:rsid w:val="002C2340"/>
    <w:rsid w:val="002C25AA"/>
    <w:rsid w:val="002C3EE7"/>
    <w:rsid w:val="002C69ED"/>
    <w:rsid w:val="002D1A81"/>
    <w:rsid w:val="002D29A0"/>
    <w:rsid w:val="002D36D5"/>
    <w:rsid w:val="002D3EBB"/>
    <w:rsid w:val="002E10B3"/>
    <w:rsid w:val="002E4007"/>
    <w:rsid w:val="002E6377"/>
    <w:rsid w:val="002E7ED0"/>
    <w:rsid w:val="002F0DCD"/>
    <w:rsid w:val="002F3B6B"/>
    <w:rsid w:val="002F58B1"/>
    <w:rsid w:val="002F6BE9"/>
    <w:rsid w:val="002F71AD"/>
    <w:rsid w:val="002F759A"/>
    <w:rsid w:val="003019B3"/>
    <w:rsid w:val="00303420"/>
    <w:rsid w:val="00305213"/>
    <w:rsid w:val="00310C6D"/>
    <w:rsid w:val="00312E34"/>
    <w:rsid w:val="00314FF0"/>
    <w:rsid w:val="00326FA3"/>
    <w:rsid w:val="003271C5"/>
    <w:rsid w:val="003275B9"/>
    <w:rsid w:val="00335F78"/>
    <w:rsid w:val="0033727F"/>
    <w:rsid w:val="0033730F"/>
    <w:rsid w:val="00346ADB"/>
    <w:rsid w:val="003510E1"/>
    <w:rsid w:val="00351872"/>
    <w:rsid w:val="003528D6"/>
    <w:rsid w:val="00357FA4"/>
    <w:rsid w:val="00363329"/>
    <w:rsid w:val="003649DA"/>
    <w:rsid w:val="00364DAC"/>
    <w:rsid w:val="00365A3C"/>
    <w:rsid w:val="00366953"/>
    <w:rsid w:val="00375E9B"/>
    <w:rsid w:val="003760BA"/>
    <w:rsid w:val="00377ED0"/>
    <w:rsid w:val="003803E2"/>
    <w:rsid w:val="00382344"/>
    <w:rsid w:val="00382C4C"/>
    <w:rsid w:val="00390B98"/>
    <w:rsid w:val="0039221B"/>
    <w:rsid w:val="00392222"/>
    <w:rsid w:val="00393F8B"/>
    <w:rsid w:val="00394C42"/>
    <w:rsid w:val="003951F8"/>
    <w:rsid w:val="00395E3D"/>
    <w:rsid w:val="00395E81"/>
    <w:rsid w:val="00397B47"/>
    <w:rsid w:val="003A343C"/>
    <w:rsid w:val="003A4053"/>
    <w:rsid w:val="003A48B7"/>
    <w:rsid w:val="003A5D1A"/>
    <w:rsid w:val="003B2076"/>
    <w:rsid w:val="003B79E5"/>
    <w:rsid w:val="003B7C17"/>
    <w:rsid w:val="003C1CBD"/>
    <w:rsid w:val="003C5801"/>
    <w:rsid w:val="003C6DD7"/>
    <w:rsid w:val="003C7CD6"/>
    <w:rsid w:val="003D03EE"/>
    <w:rsid w:val="003D0EE1"/>
    <w:rsid w:val="003D341C"/>
    <w:rsid w:val="003D5257"/>
    <w:rsid w:val="003D7C94"/>
    <w:rsid w:val="003E26E8"/>
    <w:rsid w:val="003E4264"/>
    <w:rsid w:val="003E5995"/>
    <w:rsid w:val="003E605B"/>
    <w:rsid w:val="003F1822"/>
    <w:rsid w:val="003F2E52"/>
    <w:rsid w:val="003F3C32"/>
    <w:rsid w:val="003F3CC5"/>
    <w:rsid w:val="0040098B"/>
    <w:rsid w:val="00401004"/>
    <w:rsid w:val="00401C00"/>
    <w:rsid w:val="00401F18"/>
    <w:rsid w:val="00405728"/>
    <w:rsid w:val="0041055D"/>
    <w:rsid w:val="00410A30"/>
    <w:rsid w:val="004168B0"/>
    <w:rsid w:val="00417AD9"/>
    <w:rsid w:val="0042094F"/>
    <w:rsid w:val="00420C09"/>
    <w:rsid w:val="00422529"/>
    <w:rsid w:val="004311F8"/>
    <w:rsid w:val="004314BC"/>
    <w:rsid w:val="0043224B"/>
    <w:rsid w:val="0043227E"/>
    <w:rsid w:val="0043477D"/>
    <w:rsid w:val="00434E7D"/>
    <w:rsid w:val="0043542C"/>
    <w:rsid w:val="00440B8A"/>
    <w:rsid w:val="004423C2"/>
    <w:rsid w:val="004437FF"/>
    <w:rsid w:val="004447DA"/>
    <w:rsid w:val="00445B29"/>
    <w:rsid w:val="0044678B"/>
    <w:rsid w:val="00446836"/>
    <w:rsid w:val="00450599"/>
    <w:rsid w:val="00452091"/>
    <w:rsid w:val="00457FBD"/>
    <w:rsid w:val="00464654"/>
    <w:rsid w:val="0046627B"/>
    <w:rsid w:val="004712E9"/>
    <w:rsid w:val="00471DD5"/>
    <w:rsid w:val="00474EAC"/>
    <w:rsid w:val="004803A3"/>
    <w:rsid w:val="004816CA"/>
    <w:rsid w:val="004820F0"/>
    <w:rsid w:val="00486657"/>
    <w:rsid w:val="004872E7"/>
    <w:rsid w:val="004909B3"/>
    <w:rsid w:val="00490CE6"/>
    <w:rsid w:val="004960AE"/>
    <w:rsid w:val="004A2207"/>
    <w:rsid w:val="004A31F4"/>
    <w:rsid w:val="004A55D4"/>
    <w:rsid w:val="004A5C7A"/>
    <w:rsid w:val="004B02F0"/>
    <w:rsid w:val="004B2A82"/>
    <w:rsid w:val="004B3390"/>
    <w:rsid w:val="004B38D5"/>
    <w:rsid w:val="004B3A22"/>
    <w:rsid w:val="004B439A"/>
    <w:rsid w:val="004B5255"/>
    <w:rsid w:val="004C045D"/>
    <w:rsid w:val="004C16FF"/>
    <w:rsid w:val="004C2B8F"/>
    <w:rsid w:val="004C3E3B"/>
    <w:rsid w:val="004C5E1A"/>
    <w:rsid w:val="004D2414"/>
    <w:rsid w:val="004D31E5"/>
    <w:rsid w:val="004D569E"/>
    <w:rsid w:val="004D6221"/>
    <w:rsid w:val="004E184A"/>
    <w:rsid w:val="004E51FB"/>
    <w:rsid w:val="004F27CC"/>
    <w:rsid w:val="005076DF"/>
    <w:rsid w:val="00507A8B"/>
    <w:rsid w:val="0051348F"/>
    <w:rsid w:val="0051361E"/>
    <w:rsid w:val="005156B5"/>
    <w:rsid w:val="00516465"/>
    <w:rsid w:val="00516514"/>
    <w:rsid w:val="00522560"/>
    <w:rsid w:val="00522C33"/>
    <w:rsid w:val="005248F0"/>
    <w:rsid w:val="00526F78"/>
    <w:rsid w:val="00527DC5"/>
    <w:rsid w:val="0053317C"/>
    <w:rsid w:val="00534B45"/>
    <w:rsid w:val="00542EF4"/>
    <w:rsid w:val="0054526A"/>
    <w:rsid w:val="0054602B"/>
    <w:rsid w:val="0054708D"/>
    <w:rsid w:val="005560FC"/>
    <w:rsid w:val="00557317"/>
    <w:rsid w:val="00563CF8"/>
    <w:rsid w:val="005660C8"/>
    <w:rsid w:val="00573B45"/>
    <w:rsid w:val="0057523D"/>
    <w:rsid w:val="0057585F"/>
    <w:rsid w:val="00576686"/>
    <w:rsid w:val="005773E1"/>
    <w:rsid w:val="00577A28"/>
    <w:rsid w:val="00577BFB"/>
    <w:rsid w:val="00577C33"/>
    <w:rsid w:val="00581D3D"/>
    <w:rsid w:val="0058503C"/>
    <w:rsid w:val="00591EAB"/>
    <w:rsid w:val="00592668"/>
    <w:rsid w:val="00592D46"/>
    <w:rsid w:val="00592EA0"/>
    <w:rsid w:val="005943A4"/>
    <w:rsid w:val="00594DD5"/>
    <w:rsid w:val="00595655"/>
    <w:rsid w:val="005A2DD4"/>
    <w:rsid w:val="005A4CA6"/>
    <w:rsid w:val="005A5BBA"/>
    <w:rsid w:val="005A5F12"/>
    <w:rsid w:val="005B11A3"/>
    <w:rsid w:val="005B35A1"/>
    <w:rsid w:val="005B4348"/>
    <w:rsid w:val="005B6BC3"/>
    <w:rsid w:val="005C0D16"/>
    <w:rsid w:val="005C1ABA"/>
    <w:rsid w:val="005D0C9C"/>
    <w:rsid w:val="005D2782"/>
    <w:rsid w:val="005D463A"/>
    <w:rsid w:val="005E2CFF"/>
    <w:rsid w:val="005E47AF"/>
    <w:rsid w:val="005E537E"/>
    <w:rsid w:val="005E7173"/>
    <w:rsid w:val="005F3228"/>
    <w:rsid w:val="005F46D9"/>
    <w:rsid w:val="005F474C"/>
    <w:rsid w:val="00601B6E"/>
    <w:rsid w:val="0060242A"/>
    <w:rsid w:val="00603C76"/>
    <w:rsid w:val="00610C23"/>
    <w:rsid w:val="006137BC"/>
    <w:rsid w:val="00615158"/>
    <w:rsid w:val="00615800"/>
    <w:rsid w:val="00617AD7"/>
    <w:rsid w:val="00626BCC"/>
    <w:rsid w:val="006304F5"/>
    <w:rsid w:val="00630915"/>
    <w:rsid w:val="00632FA6"/>
    <w:rsid w:val="00632FE6"/>
    <w:rsid w:val="006379CC"/>
    <w:rsid w:val="00640267"/>
    <w:rsid w:val="00640721"/>
    <w:rsid w:val="0064515B"/>
    <w:rsid w:val="00651920"/>
    <w:rsid w:val="006636E4"/>
    <w:rsid w:val="00664FDB"/>
    <w:rsid w:val="00673421"/>
    <w:rsid w:val="00675AD9"/>
    <w:rsid w:val="00675B93"/>
    <w:rsid w:val="0068167D"/>
    <w:rsid w:val="0068496E"/>
    <w:rsid w:val="00685BBA"/>
    <w:rsid w:val="00687BDF"/>
    <w:rsid w:val="00687CE2"/>
    <w:rsid w:val="006922E4"/>
    <w:rsid w:val="006936C2"/>
    <w:rsid w:val="00695A26"/>
    <w:rsid w:val="006A13FF"/>
    <w:rsid w:val="006A211D"/>
    <w:rsid w:val="006A216D"/>
    <w:rsid w:val="006A2CBA"/>
    <w:rsid w:val="006A3E56"/>
    <w:rsid w:val="006A6B4F"/>
    <w:rsid w:val="006B3F64"/>
    <w:rsid w:val="006B440E"/>
    <w:rsid w:val="006B455C"/>
    <w:rsid w:val="006B52DE"/>
    <w:rsid w:val="006B5407"/>
    <w:rsid w:val="006B6E27"/>
    <w:rsid w:val="006C4C03"/>
    <w:rsid w:val="006C63D9"/>
    <w:rsid w:val="006C683A"/>
    <w:rsid w:val="006D1399"/>
    <w:rsid w:val="006D2AAA"/>
    <w:rsid w:val="006E57C6"/>
    <w:rsid w:val="006F0B6A"/>
    <w:rsid w:val="006F1C91"/>
    <w:rsid w:val="006F33C3"/>
    <w:rsid w:val="007027CB"/>
    <w:rsid w:val="00702E56"/>
    <w:rsid w:val="00705FF7"/>
    <w:rsid w:val="00712272"/>
    <w:rsid w:val="00713D1F"/>
    <w:rsid w:val="007201E6"/>
    <w:rsid w:val="00721BB1"/>
    <w:rsid w:val="00722077"/>
    <w:rsid w:val="00733B43"/>
    <w:rsid w:val="007349EA"/>
    <w:rsid w:val="007354D7"/>
    <w:rsid w:val="00735B83"/>
    <w:rsid w:val="0073661D"/>
    <w:rsid w:val="007448BE"/>
    <w:rsid w:val="00751077"/>
    <w:rsid w:val="00751401"/>
    <w:rsid w:val="00752498"/>
    <w:rsid w:val="00753B13"/>
    <w:rsid w:val="00761A0F"/>
    <w:rsid w:val="00762CDF"/>
    <w:rsid w:val="007658EA"/>
    <w:rsid w:val="00770590"/>
    <w:rsid w:val="00780F1C"/>
    <w:rsid w:val="007810EB"/>
    <w:rsid w:val="00782D86"/>
    <w:rsid w:val="007852DA"/>
    <w:rsid w:val="00785CF6"/>
    <w:rsid w:val="0078613B"/>
    <w:rsid w:val="00792029"/>
    <w:rsid w:val="007962C9"/>
    <w:rsid w:val="0079742E"/>
    <w:rsid w:val="007A0532"/>
    <w:rsid w:val="007A233C"/>
    <w:rsid w:val="007B0852"/>
    <w:rsid w:val="007B4C64"/>
    <w:rsid w:val="007B6BC8"/>
    <w:rsid w:val="007C2F3C"/>
    <w:rsid w:val="007C3820"/>
    <w:rsid w:val="007C4441"/>
    <w:rsid w:val="007C773C"/>
    <w:rsid w:val="007C7D77"/>
    <w:rsid w:val="007D0001"/>
    <w:rsid w:val="007D0A28"/>
    <w:rsid w:val="007D531B"/>
    <w:rsid w:val="007D652D"/>
    <w:rsid w:val="007D7B31"/>
    <w:rsid w:val="007E0B92"/>
    <w:rsid w:val="007E53B5"/>
    <w:rsid w:val="007E613B"/>
    <w:rsid w:val="007E67B4"/>
    <w:rsid w:val="007E67CC"/>
    <w:rsid w:val="007F0571"/>
    <w:rsid w:val="007F25D8"/>
    <w:rsid w:val="007F51EE"/>
    <w:rsid w:val="00802D94"/>
    <w:rsid w:val="00803602"/>
    <w:rsid w:val="0080401A"/>
    <w:rsid w:val="0080452B"/>
    <w:rsid w:val="0080639C"/>
    <w:rsid w:val="00806B60"/>
    <w:rsid w:val="008070FC"/>
    <w:rsid w:val="0081273D"/>
    <w:rsid w:val="00812C13"/>
    <w:rsid w:val="00814FA9"/>
    <w:rsid w:val="00821E65"/>
    <w:rsid w:val="0082228E"/>
    <w:rsid w:val="00825DCD"/>
    <w:rsid w:val="00840F7E"/>
    <w:rsid w:val="00841D3D"/>
    <w:rsid w:val="0084213B"/>
    <w:rsid w:val="00842DD8"/>
    <w:rsid w:val="00874C71"/>
    <w:rsid w:val="00875806"/>
    <w:rsid w:val="00876A38"/>
    <w:rsid w:val="00881916"/>
    <w:rsid w:val="008837B4"/>
    <w:rsid w:val="008859F8"/>
    <w:rsid w:val="00891536"/>
    <w:rsid w:val="00893876"/>
    <w:rsid w:val="0089479D"/>
    <w:rsid w:val="00897528"/>
    <w:rsid w:val="008A6404"/>
    <w:rsid w:val="008A7D5F"/>
    <w:rsid w:val="008B36B0"/>
    <w:rsid w:val="008B374D"/>
    <w:rsid w:val="008B4278"/>
    <w:rsid w:val="008B5372"/>
    <w:rsid w:val="008C04C4"/>
    <w:rsid w:val="008C3275"/>
    <w:rsid w:val="008D110A"/>
    <w:rsid w:val="008D1A8A"/>
    <w:rsid w:val="008E2828"/>
    <w:rsid w:val="008E45E3"/>
    <w:rsid w:val="008E483E"/>
    <w:rsid w:val="008E58FD"/>
    <w:rsid w:val="008E5D45"/>
    <w:rsid w:val="008E67E5"/>
    <w:rsid w:val="008E7FD3"/>
    <w:rsid w:val="008F0AE6"/>
    <w:rsid w:val="008F3898"/>
    <w:rsid w:val="008F4D2F"/>
    <w:rsid w:val="008F7411"/>
    <w:rsid w:val="00900F2C"/>
    <w:rsid w:val="00901ED5"/>
    <w:rsid w:val="00902E59"/>
    <w:rsid w:val="0090406D"/>
    <w:rsid w:val="00904A49"/>
    <w:rsid w:val="00905206"/>
    <w:rsid w:val="009062C1"/>
    <w:rsid w:val="009116C5"/>
    <w:rsid w:val="00913828"/>
    <w:rsid w:val="00913E02"/>
    <w:rsid w:val="00915E3F"/>
    <w:rsid w:val="00921C4C"/>
    <w:rsid w:val="009347A9"/>
    <w:rsid w:val="00935DAA"/>
    <w:rsid w:val="0094171E"/>
    <w:rsid w:val="009438BE"/>
    <w:rsid w:val="00945C52"/>
    <w:rsid w:val="00947C2A"/>
    <w:rsid w:val="009535AE"/>
    <w:rsid w:val="00963DC2"/>
    <w:rsid w:val="00964AE1"/>
    <w:rsid w:val="0096663B"/>
    <w:rsid w:val="009669F1"/>
    <w:rsid w:val="00966EFB"/>
    <w:rsid w:val="00967FCB"/>
    <w:rsid w:val="0097102F"/>
    <w:rsid w:val="00972F93"/>
    <w:rsid w:val="009849B2"/>
    <w:rsid w:val="00985A04"/>
    <w:rsid w:val="009914D9"/>
    <w:rsid w:val="00991748"/>
    <w:rsid w:val="00996277"/>
    <w:rsid w:val="0099723E"/>
    <w:rsid w:val="00997BF0"/>
    <w:rsid w:val="009A1D22"/>
    <w:rsid w:val="009A272A"/>
    <w:rsid w:val="009B34EF"/>
    <w:rsid w:val="009C10FC"/>
    <w:rsid w:val="009C203D"/>
    <w:rsid w:val="009C2DAC"/>
    <w:rsid w:val="009D23CC"/>
    <w:rsid w:val="009D2C03"/>
    <w:rsid w:val="009D3322"/>
    <w:rsid w:val="009D712C"/>
    <w:rsid w:val="009D7821"/>
    <w:rsid w:val="009E2679"/>
    <w:rsid w:val="009E268C"/>
    <w:rsid w:val="009E2857"/>
    <w:rsid w:val="009E3F4B"/>
    <w:rsid w:val="009E41D4"/>
    <w:rsid w:val="009E4CC3"/>
    <w:rsid w:val="009E4E2C"/>
    <w:rsid w:val="009E6CD2"/>
    <w:rsid w:val="009F1880"/>
    <w:rsid w:val="009F1D2B"/>
    <w:rsid w:val="009F2EBC"/>
    <w:rsid w:val="009F6C14"/>
    <w:rsid w:val="009F73E2"/>
    <w:rsid w:val="00A00460"/>
    <w:rsid w:val="00A00C3A"/>
    <w:rsid w:val="00A02806"/>
    <w:rsid w:val="00A068B0"/>
    <w:rsid w:val="00A123C9"/>
    <w:rsid w:val="00A17C8F"/>
    <w:rsid w:val="00A2588D"/>
    <w:rsid w:val="00A265DC"/>
    <w:rsid w:val="00A30019"/>
    <w:rsid w:val="00A300E1"/>
    <w:rsid w:val="00A328B1"/>
    <w:rsid w:val="00A36661"/>
    <w:rsid w:val="00A36F32"/>
    <w:rsid w:val="00A37312"/>
    <w:rsid w:val="00A37DD8"/>
    <w:rsid w:val="00A37F37"/>
    <w:rsid w:val="00A40975"/>
    <w:rsid w:val="00A40E08"/>
    <w:rsid w:val="00A41124"/>
    <w:rsid w:val="00A41AD4"/>
    <w:rsid w:val="00A454C9"/>
    <w:rsid w:val="00A46EEA"/>
    <w:rsid w:val="00A4725B"/>
    <w:rsid w:val="00A47BEB"/>
    <w:rsid w:val="00A56B36"/>
    <w:rsid w:val="00A62341"/>
    <w:rsid w:val="00A63308"/>
    <w:rsid w:val="00A64087"/>
    <w:rsid w:val="00A675BB"/>
    <w:rsid w:val="00A703CD"/>
    <w:rsid w:val="00A71536"/>
    <w:rsid w:val="00A72BF0"/>
    <w:rsid w:val="00A73793"/>
    <w:rsid w:val="00A74C81"/>
    <w:rsid w:val="00A768E0"/>
    <w:rsid w:val="00A76A57"/>
    <w:rsid w:val="00A800FA"/>
    <w:rsid w:val="00A810B9"/>
    <w:rsid w:val="00A839BF"/>
    <w:rsid w:val="00A852D0"/>
    <w:rsid w:val="00A85508"/>
    <w:rsid w:val="00A86F48"/>
    <w:rsid w:val="00A86F80"/>
    <w:rsid w:val="00A90118"/>
    <w:rsid w:val="00A94531"/>
    <w:rsid w:val="00A94AE1"/>
    <w:rsid w:val="00A9680A"/>
    <w:rsid w:val="00A97AC6"/>
    <w:rsid w:val="00AA02A8"/>
    <w:rsid w:val="00AA29A8"/>
    <w:rsid w:val="00AA3E95"/>
    <w:rsid w:val="00AA43E8"/>
    <w:rsid w:val="00AA4BE8"/>
    <w:rsid w:val="00AA4FCF"/>
    <w:rsid w:val="00AA5954"/>
    <w:rsid w:val="00AA59F7"/>
    <w:rsid w:val="00AA59FE"/>
    <w:rsid w:val="00AA5EFC"/>
    <w:rsid w:val="00AA61AD"/>
    <w:rsid w:val="00AA658E"/>
    <w:rsid w:val="00AB2679"/>
    <w:rsid w:val="00AB2C96"/>
    <w:rsid w:val="00AB39CC"/>
    <w:rsid w:val="00AB750C"/>
    <w:rsid w:val="00AC2F08"/>
    <w:rsid w:val="00AC44B2"/>
    <w:rsid w:val="00AC5152"/>
    <w:rsid w:val="00AE042D"/>
    <w:rsid w:val="00AE2A0B"/>
    <w:rsid w:val="00AE30ED"/>
    <w:rsid w:val="00AE509E"/>
    <w:rsid w:val="00AF21D0"/>
    <w:rsid w:val="00AF5CF8"/>
    <w:rsid w:val="00AF66CD"/>
    <w:rsid w:val="00B202A5"/>
    <w:rsid w:val="00B22C3D"/>
    <w:rsid w:val="00B23AD9"/>
    <w:rsid w:val="00B24151"/>
    <w:rsid w:val="00B24665"/>
    <w:rsid w:val="00B24B16"/>
    <w:rsid w:val="00B312AD"/>
    <w:rsid w:val="00B32238"/>
    <w:rsid w:val="00B33C15"/>
    <w:rsid w:val="00B36AF0"/>
    <w:rsid w:val="00B37907"/>
    <w:rsid w:val="00B4005B"/>
    <w:rsid w:val="00B41F6D"/>
    <w:rsid w:val="00B452CC"/>
    <w:rsid w:val="00B55155"/>
    <w:rsid w:val="00B57CE9"/>
    <w:rsid w:val="00B672C3"/>
    <w:rsid w:val="00B67876"/>
    <w:rsid w:val="00B721FE"/>
    <w:rsid w:val="00B756E4"/>
    <w:rsid w:val="00B77449"/>
    <w:rsid w:val="00B83C15"/>
    <w:rsid w:val="00B85E9A"/>
    <w:rsid w:val="00B936AE"/>
    <w:rsid w:val="00B9637A"/>
    <w:rsid w:val="00BA26D3"/>
    <w:rsid w:val="00BA3493"/>
    <w:rsid w:val="00BB0F1A"/>
    <w:rsid w:val="00BB2049"/>
    <w:rsid w:val="00BB44F5"/>
    <w:rsid w:val="00BB4DAA"/>
    <w:rsid w:val="00BB7D9E"/>
    <w:rsid w:val="00BC08D3"/>
    <w:rsid w:val="00BC0CE3"/>
    <w:rsid w:val="00BC1B53"/>
    <w:rsid w:val="00BC4596"/>
    <w:rsid w:val="00BC6E37"/>
    <w:rsid w:val="00BD114F"/>
    <w:rsid w:val="00BD35BB"/>
    <w:rsid w:val="00BD6013"/>
    <w:rsid w:val="00BE6624"/>
    <w:rsid w:val="00BF0618"/>
    <w:rsid w:val="00BF140E"/>
    <w:rsid w:val="00BF43D3"/>
    <w:rsid w:val="00BF4610"/>
    <w:rsid w:val="00C01AEB"/>
    <w:rsid w:val="00C069C4"/>
    <w:rsid w:val="00C06DC1"/>
    <w:rsid w:val="00C07FA6"/>
    <w:rsid w:val="00C1145B"/>
    <w:rsid w:val="00C13F9B"/>
    <w:rsid w:val="00C159CC"/>
    <w:rsid w:val="00C22463"/>
    <w:rsid w:val="00C22E09"/>
    <w:rsid w:val="00C245A1"/>
    <w:rsid w:val="00C30529"/>
    <w:rsid w:val="00C3060A"/>
    <w:rsid w:val="00C358EB"/>
    <w:rsid w:val="00C36B6B"/>
    <w:rsid w:val="00C437F1"/>
    <w:rsid w:val="00C44100"/>
    <w:rsid w:val="00C45B60"/>
    <w:rsid w:val="00C50308"/>
    <w:rsid w:val="00C512EA"/>
    <w:rsid w:val="00C52A0F"/>
    <w:rsid w:val="00C52C92"/>
    <w:rsid w:val="00C61CA0"/>
    <w:rsid w:val="00C64191"/>
    <w:rsid w:val="00C70040"/>
    <w:rsid w:val="00C73D7E"/>
    <w:rsid w:val="00C75EB7"/>
    <w:rsid w:val="00C7609D"/>
    <w:rsid w:val="00C767C7"/>
    <w:rsid w:val="00C77BD3"/>
    <w:rsid w:val="00C81347"/>
    <w:rsid w:val="00C841D0"/>
    <w:rsid w:val="00C86D64"/>
    <w:rsid w:val="00C968FD"/>
    <w:rsid w:val="00CA454E"/>
    <w:rsid w:val="00CA726A"/>
    <w:rsid w:val="00CA785F"/>
    <w:rsid w:val="00CA7A4E"/>
    <w:rsid w:val="00CB0287"/>
    <w:rsid w:val="00CB37A7"/>
    <w:rsid w:val="00CB6F49"/>
    <w:rsid w:val="00CC13C6"/>
    <w:rsid w:val="00CC2126"/>
    <w:rsid w:val="00CC4697"/>
    <w:rsid w:val="00CC4CFC"/>
    <w:rsid w:val="00CC5383"/>
    <w:rsid w:val="00CC6C33"/>
    <w:rsid w:val="00CD7E79"/>
    <w:rsid w:val="00CE0634"/>
    <w:rsid w:val="00CE3689"/>
    <w:rsid w:val="00CF1284"/>
    <w:rsid w:val="00CF3674"/>
    <w:rsid w:val="00CF3F80"/>
    <w:rsid w:val="00CF5E50"/>
    <w:rsid w:val="00D05550"/>
    <w:rsid w:val="00D05BA0"/>
    <w:rsid w:val="00D06195"/>
    <w:rsid w:val="00D06992"/>
    <w:rsid w:val="00D07DE4"/>
    <w:rsid w:val="00D10F35"/>
    <w:rsid w:val="00D22790"/>
    <w:rsid w:val="00D23CC1"/>
    <w:rsid w:val="00D240D8"/>
    <w:rsid w:val="00D31EAB"/>
    <w:rsid w:val="00D34B00"/>
    <w:rsid w:val="00D34FD9"/>
    <w:rsid w:val="00D3533A"/>
    <w:rsid w:val="00D36B53"/>
    <w:rsid w:val="00D405E7"/>
    <w:rsid w:val="00D41438"/>
    <w:rsid w:val="00D4246A"/>
    <w:rsid w:val="00D560EB"/>
    <w:rsid w:val="00D564F9"/>
    <w:rsid w:val="00D62590"/>
    <w:rsid w:val="00D6268D"/>
    <w:rsid w:val="00D62A0B"/>
    <w:rsid w:val="00D6379C"/>
    <w:rsid w:val="00D64236"/>
    <w:rsid w:val="00D749A2"/>
    <w:rsid w:val="00D76804"/>
    <w:rsid w:val="00D83F11"/>
    <w:rsid w:val="00D9251F"/>
    <w:rsid w:val="00D97B7B"/>
    <w:rsid w:val="00DA2341"/>
    <w:rsid w:val="00DA23CD"/>
    <w:rsid w:val="00DA412C"/>
    <w:rsid w:val="00DA53EA"/>
    <w:rsid w:val="00DB3288"/>
    <w:rsid w:val="00DC0343"/>
    <w:rsid w:val="00DC09FE"/>
    <w:rsid w:val="00DC6119"/>
    <w:rsid w:val="00DD25C0"/>
    <w:rsid w:val="00DD447A"/>
    <w:rsid w:val="00DD745D"/>
    <w:rsid w:val="00DE0CB0"/>
    <w:rsid w:val="00DE2637"/>
    <w:rsid w:val="00DE276A"/>
    <w:rsid w:val="00DE28B3"/>
    <w:rsid w:val="00DE292C"/>
    <w:rsid w:val="00DE3170"/>
    <w:rsid w:val="00DE742A"/>
    <w:rsid w:val="00DF1B1B"/>
    <w:rsid w:val="00DF1D2C"/>
    <w:rsid w:val="00DF5E25"/>
    <w:rsid w:val="00DF659F"/>
    <w:rsid w:val="00E012FA"/>
    <w:rsid w:val="00E04D69"/>
    <w:rsid w:val="00E05410"/>
    <w:rsid w:val="00E11193"/>
    <w:rsid w:val="00E11398"/>
    <w:rsid w:val="00E14887"/>
    <w:rsid w:val="00E152F2"/>
    <w:rsid w:val="00E17D8E"/>
    <w:rsid w:val="00E221D4"/>
    <w:rsid w:val="00E22770"/>
    <w:rsid w:val="00E25BA7"/>
    <w:rsid w:val="00E3123D"/>
    <w:rsid w:val="00E338E7"/>
    <w:rsid w:val="00E35829"/>
    <w:rsid w:val="00E37C21"/>
    <w:rsid w:val="00E43FB2"/>
    <w:rsid w:val="00E470CF"/>
    <w:rsid w:val="00E51640"/>
    <w:rsid w:val="00E5384A"/>
    <w:rsid w:val="00E540D5"/>
    <w:rsid w:val="00E61BB6"/>
    <w:rsid w:val="00E6597D"/>
    <w:rsid w:val="00E66472"/>
    <w:rsid w:val="00E66DC6"/>
    <w:rsid w:val="00E67FF8"/>
    <w:rsid w:val="00E70E09"/>
    <w:rsid w:val="00E77B97"/>
    <w:rsid w:val="00E84281"/>
    <w:rsid w:val="00E848AA"/>
    <w:rsid w:val="00E85233"/>
    <w:rsid w:val="00E918E0"/>
    <w:rsid w:val="00E93358"/>
    <w:rsid w:val="00E93444"/>
    <w:rsid w:val="00E944DD"/>
    <w:rsid w:val="00E94B25"/>
    <w:rsid w:val="00E94E24"/>
    <w:rsid w:val="00E96362"/>
    <w:rsid w:val="00E97AF6"/>
    <w:rsid w:val="00E97F92"/>
    <w:rsid w:val="00EB164F"/>
    <w:rsid w:val="00EB6B12"/>
    <w:rsid w:val="00EC5039"/>
    <w:rsid w:val="00ED3CF2"/>
    <w:rsid w:val="00ED4F1B"/>
    <w:rsid w:val="00ED7795"/>
    <w:rsid w:val="00EE6FAC"/>
    <w:rsid w:val="00EE7973"/>
    <w:rsid w:val="00EF15B9"/>
    <w:rsid w:val="00EF4095"/>
    <w:rsid w:val="00EF4B90"/>
    <w:rsid w:val="00F011FB"/>
    <w:rsid w:val="00F07E83"/>
    <w:rsid w:val="00F10A23"/>
    <w:rsid w:val="00F11B39"/>
    <w:rsid w:val="00F1693D"/>
    <w:rsid w:val="00F20B84"/>
    <w:rsid w:val="00F24FD3"/>
    <w:rsid w:val="00F25D84"/>
    <w:rsid w:val="00F2621E"/>
    <w:rsid w:val="00F268AD"/>
    <w:rsid w:val="00F316C3"/>
    <w:rsid w:val="00F34F3A"/>
    <w:rsid w:val="00F35D11"/>
    <w:rsid w:val="00F36CEB"/>
    <w:rsid w:val="00F378B2"/>
    <w:rsid w:val="00F4323E"/>
    <w:rsid w:val="00F43904"/>
    <w:rsid w:val="00F6538A"/>
    <w:rsid w:val="00F66135"/>
    <w:rsid w:val="00F72101"/>
    <w:rsid w:val="00F77FDD"/>
    <w:rsid w:val="00F8260E"/>
    <w:rsid w:val="00F82D06"/>
    <w:rsid w:val="00F83CB6"/>
    <w:rsid w:val="00F868D9"/>
    <w:rsid w:val="00F86FC5"/>
    <w:rsid w:val="00F94B34"/>
    <w:rsid w:val="00F97875"/>
    <w:rsid w:val="00FA1716"/>
    <w:rsid w:val="00FA2339"/>
    <w:rsid w:val="00FB0A16"/>
    <w:rsid w:val="00FB2A4B"/>
    <w:rsid w:val="00FB4204"/>
    <w:rsid w:val="00FB4470"/>
    <w:rsid w:val="00FB4F06"/>
    <w:rsid w:val="00FB56FF"/>
    <w:rsid w:val="00FB68DF"/>
    <w:rsid w:val="00FC1924"/>
    <w:rsid w:val="00FC659E"/>
    <w:rsid w:val="00FD01D6"/>
    <w:rsid w:val="00FD34FD"/>
    <w:rsid w:val="00FD7CCA"/>
    <w:rsid w:val="00FE12B6"/>
    <w:rsid w:val="00FE355D"/>
    <w:rsid w:val="00FE438A"/>
    <w:rsid w:val="00FE5DFD"/>
    <w:rsid w:val="00FE60FF"/>
    <w:rsid w:val="00FE7F08"/>
    <w:rsid w:val="00FF09DF"/>
    <w:rsid w:val="00FF42C3"/>
    <w:rsid w:val="00FF4E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D85C9"/>
  <w15:docId w15:val="{5F3B9E5B-531A-4045-8FAB-B9452591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5520"/>
    <w:pPr>
      <w:jc w:val="both"/>
    </w:pPr>
    <w:rPr>
      <w:rFonts w:ascii="Arial" w:hAnsi="Arial" w:cs="Arial"/>
      <w:spacing w:val="8"/>
      <w:sz w:val="22"/>
      <w:lang w:eastAsia="zh-CN"/>
    </w:rPr>
  </w:style>
  <w:style w:type="paragraph" w:styleId="Heading1">
    <w:name w:val="heading 1"/>
    <w:basedOn w:val="PARAGRAPH"/>
    <w:next w:val="PARAGRAPH"/>
    <w:link w:val="Heading1Char"/>
    <w:qFormat/>
    <w:rsid w:val="00AA02A8"/>
    <w:pPr>
      <w:keepNext/>
      <w:numPr>
        <w:numId w:val="9"/>
      </w:numPr>
      <w:suppressAutoHyphens/>
      <w:spacing w:before="200"/>
      <w:outlineLvl w:val="0"/>
    </w:pPr>
    <w:rPr>
      <w:b/>
      <w:bCs/>
      <w:sz w:val="24"/>
      <w:szCs w:val="22"/>
    </w:rPr>
  </w:style>
  <w:style w:type="paragraph" w:styleId="Heading2">
    <w:name w:val="heading 2"/>
    <w:basedOn w:val="Heading1"/>
    <w:next w:val="PARAGRAPH"/>
    <w:link w:val="Heading2Char"/>
    <w:qFormat/>
    <w:rsid w:val="00AA02A8"/>
    <w:pPr>
      <w:numPr>
        <w:ilvl w:val="1"/>
      </w:numPr>
      <w:spacing w:before="100" w:after="100"/>
      <w:outlineLvl w:val="1"/>
    </w:pPr>
    <w:rPr>
      <w:sz w:val="22"/>
      <w:szCs w:val="20"/>
    </w:rPr>
  </w:style>
  <w:style w:type="paragraph" w:styleId="Heading3">
    <w:name w:val="heading 3"/>
    <w:basedOn w:val="Heading2"/>
    <w:next w:val="PARAGRAPH"/>
    <w:link w:val="Heading3Char"/>
    <w:qFormat/>
    <w:rsid w:val="00AA02A8"/>
    <w:pPr>
      <w:numPr>
        <w:ilvl w:val="2"/>
      </w:numPr>
      <w:outlineLvl w:val="2"/>
    </w:pPr>
  </w:style>
  <w:style w:type="paragraph" w:styleId="Heading4">
    <w:name w:val="heading 4"/>
    <w:basedOn w:val="Heading3"/>
    <w:next w:val="PARAGRAPH"/>
    <w:link w:val="Heading4Char"/>
    <w:qFormat/>
    <w:rsid w:val="00AA02A8"/>
    <w:pPr>
      <w:numPr>
        <w:ilvl w:val="3"/>
      </w:numPr>
      <w:outlineLvl w:val="3"/>
    </w:pPr>
  </w:style>
  <w:style w:type="paragraph" w:styleId="Heading5">
    <w:name w:val="heading 5"/>
    <w:basedOn w:val="Heading4"/>
    <w:next w:val="Normal"/>
    <w:link w:val="Heading5Char"/>
    <w:qFormat/>
    <w:rsid w:val="00AA02A8"/>
    <w:pPr>
      <w:numPr>
        <w:ilvl w:val="4"/>
      </w:numPr>
      <w:outlineLvl w:val="4"/>
    </w:pPr>
  </w:style>
  <w:style w:type="paragraph" w:styleId="Heading6">
    <w:name w:val="heading 6"/>
    <w:basedOn w:val="Heading5"/>
    <w:next w:val="Normal"/>
    <w:link w:val="Heading6Char"/>
    <w:qFormat/>
    <w:rsid w:val="00AA02A8"/>
    <w:pPr>
      <w:numPr>
        <w:ilvl w:val="5"/>
      </w:numPr>
      <w:outlineLvl w:val="5"/>
    </w:pPr>
  </w:style>
  <w:style w:type="paragraph" w:styleId="Heading7">
    <w:name w:val="heading 7"/>
    <w:basedOn w:val="Heading6"/>
    <w:next w:val="Normal"/>
    <w:link w:val="Heading7Char"/>
    <w:qFormat/>
    <w:rsid w:val="00AA02A8"/>
    <w:pPr>
      <w:numPr>
        <w:ilvl w:val="6"/>
      </w:numPr>
      <w:outlineLvl w:val="6"/>
    </w:pPr>
  </w:style>
  <w:style w:type="paragraph" w:styleId="Heading8">
    <w:name w:val="heading 8"/>
    <w:basedOn w:val="Heading7"/>
    <w:next w:val="Normal"/>
    <w:link w:val="Heading8Char"/>
    <w:qFormat/>
    <w:rsid w:val="00AA02A8"/>
    <w:pPr>
      <w:numPr>
        <w:ilvl w:val="7"/>
      </w:numPr>
      <w:outlineLvl w:val="7"/>
    </w:pPr>
  </w:style>
  <w:style w:type="paragraph" w:styleId="Heading9">
    <w:name w:val="heading 9"/>
    <w:basedOn w:val="Heading8"/>
    <w:next w:val="Normal"/>
    <w:link w:val="Heading9Char"/>
    <w:qFormat/>
    <w:rsid w:val="00AA02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0B601B"/>
    <w:pPr>
      <w:snapToGrid w:val="0"/>
      <w:spacing w:before="100" w:after="200"/>
      <w:jc w:val="both"/>
    </w:pPr>
    <w:rPr>
      <w:rFonts w:ascii="Arial" w:hAnsi="Arial"/>
      <w:sz w:val="22"/>
      <w:lang w:eastAsia="zh-CN"/>
    </w:rPr>
  </w:style>
  <w:style w:type="paragraph" w:customStyle="1" w:styleId="FIGURE-title">
    <w:name w:val="FIGURE-title"/>
    <w:basedOn w:val="PARAGRAPH"/>
    <w:next w:val="PARAGRAPH"/>
    <w:qFormat/>
    <w:rsid w:val="00AA02A8"/>
    <w:pPr>
      <w:jc w:val="center"/>
    </w:pPr>
    <w:rPr>
      <w:b/>
      <w:bCs/>
    </w:rPr>
  </w:style>
  <w:style w:type="paragraph" w:styleId="Header">
    <w:name w:val="header"/>
    <w:basedOn w:val="PARAGRAPH"/>
    <w:link w:val="HeaderChar"/>
    <w:qFormat/>
    <w:rsid w:val="00673421"/>
    <w:pPr>
      <w:tabs>
        <w:tab w:val="center" w:pos="4536"/>
        <w:tab w:val="right" w:pos="9072"/>
      </w:tabs>
      <w:spacing w:before="0" w:after="0"/>
    </w:pPr>
    <w:rPr>
      <w:sz w:val="20"/>
    </w:rPr>
  </w:style>
  <w:style w:type="paragraph" w:customStyle="1" w:styleId="NOTE">
    <w:name w:val="NOTE"/>
    <w:basedOn w:val="PARAGRAPH"/>
    <w:link w:val="NOTEChar"/>
    <w:qFormat/>
    <w:rsid w:val="00AA02A8"/>
    <w:pPr>
      <w:spacing w:after="100"/>
    </w:pPr>
    <w:rPr>
      <w:sz w:val="18"/>
      <w:szCs w:val="16"/>
    </w:rPr>
  </w:style>
  <w:style w:type="paragraph" w:styleId="Footer">
    <w:name w:val="footer"/>
    <w:basedOn w:val="Header"/>
    <w:link w:val="FooterChar"/>
    <w:uiPriority w:val="99"/>
    <w:rsid w:val="004712E9"/>
  </w:style>
  <w:style w:type="paragraph" w:styleId="List">
    <w:name w:val="List"/>
    <w:basedOn w:val="PARAGRAPH"/>
    <w:link w:val="ListChar"/>
    <w:qFormat/>
    <w:rsid w:val="00AA02A8"/>
    <w:pPr>
      <w:tabs>
        <w:tab w:val="left" w:pos="340"/>
      </w:tabs>
      <w:spacing w:after="100"/>
      <w:ind w:left="340" w:hanging="340"/>
    </w:pPr>
  </w:style>
  <w:style w:type="character" w:styleId="PageNumber">
    <w:name w:val="page number"/>
    <w:rsid w:val="004712E9"/>
    <w:rPr>
      <w:rFonts w:ascii="Arial" w:hAnsi="Arial"/>
      <w:sz w:val="20"/>
      <w:szCs w:val="20"/>
    </w:rPr>
  </w:style>
  <w:style w:type="paragraph" w:customStyle="1" w:styleId="TABLE-title">
    <w:name w:val="TABLE-title"/>
    <w:basedOn w:val="PARAGRAPH"/>
    <w:qFormat/>
    <w:rsid w:val="00AA02A8"/>
    <w:pPr>
      <w:keepNext/>
      <w:jc w:val="center"/>
    </w:pPr>
    <w:rPr>
      <w:b/>
      <w:bCs/>
    </w:rPr>
  </w:style>
  <w:style w:type="paragraph" w:styleId="FootnoteText">
    <w:name w:val="footnote text"/>
    <w:basedOn w:val="PARAGRAPH"/>
    <w:link w:val="FootnoteTextChar"/>
    <w:semiHidden/>
    <w:qFormat/>
    <w:rsid w:val="00AA02A8"/>
    <w:pPr>
      <w:spacing w:after="100"/>
      <w:ind w:left="284" w:hanging="284"/>
    </w:pPr>
    <w:rPr>
      <w:sz w:val="18"/>
      <w:szCs w:val="16"/>
    </w:rPr>
  </w:style>
  <w:style w:type="character" w:styleId="FootnoteReference">
    <w:name w:val="footnote reference"/>
    <w:uiPriority w:val="99"/>
    <w:semiHidden/>
    <w:qFormat/>
    <w:rsid w:val="004712E9"/>
    <w:rPr>
      <w:rFonts w:ascii="Arial" w:hAnsi="Arial"/>
      <w:position w:val="4"/>
      <w:sz w:val="16"/>
      <w:szCs w:val="16"/>
      <w:vertAlign w:val="baseline"/>
    </w:rPr>
  </w:style>
  <w:style w:type="paragraph" w:styleId="TOC1">
    <w:name w:val="toc 1"/>
    <w:basedOn w:val="PARAGRAPH"/>
    <w:uiPriority w:val="39"/>
    <w:rsid w:val="004712E9"/>
    <w:pPr>
      <w:tabs>
        <w:tab w:val="left" w:pos="395"/>
        <w:tab w:val="right" w:leader="dot" w:pos="9070"/>
      </w:tabs>
      <w:suppressAutoHyphens/>
      <w:spacing w:before="0" w:after="100"/>
      <w:ind w:left="397" w:right="680" w:hanging="397"/>
    </w:pPr>
  </w:style>
  <w:style w:type="paragraph" w:styleId="TOC2">
    <w:name w:val="toc 2"/>
    <w:basedOn w:val="TOC1"/>
    <w:uiPriority w:val="39"/>
    <w:rsid w:val="004712E9"/>
    <w:pPr>
      <w:tabs>
        <w:tab w:val="clear" w:pos="395"/>
        <w:tab w:val="left" w:pos="964"/>
      </w:tabs>
      <w:spacing w:after="60"/>
      <w:ind w:left="964" w:hanging="567"/>
    </w:pPr>
  </w:style>
  <w:style w:type="paragraph" w:styleId="TOC3">
    <w:name w:val="toc 3"/>
    <w:basedOn w:val="TOC2"/>
    <w:uiPriority w:val="39"/>
    <w:rsid w:val="004712E9"/>
    <w:pPr>
      <w:tabs>
        <w:tab w:val="clear" w:pos="964"/>
        <w:tab w:val="left" w:pos="1701"/>
      </w:tabs>
      <w:ind w:left="1701" w:hanging="737"/>
    </w:pPr>
  </w:style>
  <w:style w:type="paragraph" w:styleId="TOC4">
    <w:name w:val="toc 4"/>
    <w:basedOn w:val="TOC3"/>
    <w:uiPriority w:val="39"/>
    <w:rsid w:val="004712E9"/>
    <w:pPr>
      <w:tabs>
        <w:tab w:val="clear" w:pos="1701"/>
        <w:tab w:val="left" w:pos="2608"/>
      </w:tabs>
      <w:ind w:left="2608" w:hanging="907"/>
    </w:pPr>
  </w:style>
  <w:style w:type="paragraph" w:styleId="TOC5">
    <w:name w:val="toc 5"/>
    <w:basedOn w:val="TOC4"/>
    <w:uiPriority w:val="39"/>
    <w:rsid w:val="004712E9"/>
    <w:pPr>
      <w:tabs>
        <w:tab w:val="clear" w:pos="2608"/>
        <w:tab w:val="left" w:pos="3686"/>
      </w:tabs>
      <w:ind w:left="3685" w:hanging="1077"/>
    </w:pPr>
  </w:style>
  <w:style w:type="paragraph" w:styleId="TOC6">
    <w:name w:val="toc 6"/>
    <w:basedOn w:val="TOC5"/>
    <w:uiPriority w:val="39"/>
    <w:rsid w:val="004712E9"/>
    <w:pPr>
      <w:tabs>
        <w:tab w:val="clear" w:pos="3686"/>
        <w:tab w:val="left" w:pos="4933"/>
      </w:tabs>
      <w:ind w:left="4933" w:hanging="1247"/>
    </w:pPr>
  </w:style>
  <w:style w:type="paragraph" w:styleId="TOC7">
    <w:name w:val="toc 7"/>
    <w:basedOn w:val="TOC1"/>
    <w:uiPriority w:val="39"/>
    <w:rsid w:val="004712E9"/>
    <w:pPr>
      <w:tabs>
        <w:tab w:val="right" w:pos="9070"/>
      </w:tabs>
    </w:pPr>
  </w:style>
  <w:style w:type="paragraph" w:styleId="TOC8">
    <w:name w:val="toc 8"/>
    <w:basedOn w:val="TOC1"/>
    <w:uiPriority w:val="39"/>
    <w:rsid w:val="004712E9"/>
    <w:pPr>
      <w:ind w:left="720" w:hanging="720"/>
    </w:pPr>
  </w:style>
  <w:style w:type="paragraph" w:styleId="TOC9">
    <w:name w:val="toc 9"/>
    <w:basedOn w:val="TOC1"/>
    <w:uiPriority w:val="39"/>
    <w:rsid w:val="004712E9"/>
    <w:pPr>
      <w:ind w:left="720" w:hanging="720"/>
    </w:pPr>
  </w:style>
  <w:style w:type="paragraph" w:styleId="List4">
    <w:name w:val="List 4"/>
    <w:basedOn w:val="List3"/>
    <w:rsid w:val="004712E9"/>
    <w:pPr>
      <w:tabs>
        <w:tab w:val="clear" w:pos="1021"/>
        <w:tab w:val="left" w:pos="1361"/>
      </w:tabs>
      <w:ind w:left="1361"/>
    </w:pPr>
  </w:style>
  <w:style w:type="paragraph" w:customStyle="1" w:styleId="TABLE-col-heading">
    <w:name w:val="TABLE-col-heading"/>
    <w:basedOn w:val="PARAGRAPH"/>
    <w:qFormat/>
    <w:rsid w:val="00AA02A8"/>
    <w:pPr>
      <w:spacing w:before="60" w:after="60"/>
      <w:jc w:val="center"/>
    </w:pPr>
    <w:rPr>
      <w:b/>
      <w:bCs/>
      <w:sz w:val="20"/>
      <w:szCs w:val="16"/>
    </w:rPr>
  </w:style>
  <w:style w:type="paragraph" w:customStyle="1" w:styleId="ANNEXtitle">
    <w:name w:val="ANNEX_title"/>
    <w:basedOn w:val="PARAGRAPH"/>
    <w:next w:val="PARAGRAPH"/>
    <w:qFormat/>
    <w:rsid w:val="00AA02A8"/>
    <w:pPr>
      <w:pageBreakBefore/>
      <w:numPr>
        <w:numId w:val="12"/>
      </w:numPr>
      <w:jc w:val="center"/>
      <w:outlineLvl w:val="0"/>
    </w:pPr>
    <w:rPr>
      <w:b/>
      <w:bCs/>
      <w:sz w:val="24"/>
      <w:szCs w:val="24"/>
    </w:rPr>
  </w:style>
  <w:style w:type="paragraph" w:customStyle="1" w:styleId="TERM">
    <w:name w:val="TERM"/>
    <w:basedOn w:val="PARAGRAPH"/>
    <w:next w:val="TERM-definition"/>
    <w:qFormat/>
    <w:rsid w:val="00AA02A8"/>
    <w:pPr>
      <w:keepNext/>
      <w:spacing w:before="0" w:after="0"/>
    </w:pPr>
    <w:rPr>
      <w:b/>
      <w:bCs/>
    </w:rPr>
  </w:style>
  <w:style w:type="paragraph" w:customStyle="1" w:styleId="TERM-definition">
    <w:name w:val="TERM-definition"/>
    <w:basedOn w:val="PARAGRAPH"/>
    <w:next w:val="Normal"/>
    <w:qFormat/>
    <w:rsid w:val="00AA02A8"/>
    <w:pPr>
      <w:spacing w:before="0"/>
    </w:pPr>
  </w:style>
  <w:style w:type="character" w:styleId="LineNumber">
    <w:name w:val="line number"/>
    <w:basedOn w:val="DefaultParagraphFont"/>
    <w:rsid w:val="004712E9"/>
  </w:style>
  <w:style w:type="paragraph" w:styleId="ListNumber3">
    <w:name w:val="List Number 3"/>
    <w:basedOn w:val="List3"/>
    <w:rsid w:val="004712E9"/>
    <w:pPr>
      <w:numPr>
        <w:numId w:val="2"/>
      </w:numPr>
      <w:tabs>
        <w:tab w:val="clear" w:pos="720"/>
      </w:tabs>
      <w:ind w:left="1020" w:hanging="340"/>
    </w:pPr>
  </w:style>
  <w:style w:type="paragraph" w:styleId="List3">
    <w:name w:val="List 3"/>
    <w:basedOn w:val="List2"/>
    <w:rsid w:val="004712E9"/>
    <w:pPr>
      <w:tabs>
        <w:tab w:val="clear" w:pos="680"/>
        <w:tab w:val="left" w:pos="1021"/>
      </w:tabs>
      <w:ind w:left="1020"/>
    </w:pPr>
  </w:style>
  <w:style w:type="paragraph" w:styleId="ListBullet5">
    <w:name w:val="List Bullet 5"/>
    <w:basedOn w:val="ListBullet4"/>
    <w:rsid w:val="004712E9"/>
    <w:pPr>
      <w:tabs>
        <w:tab w:val="clear" w:pos="1361"/>
        <w:tab w:val="left" w:pos="1701"/>
      </w:tabs>
      <w:ind w:left="1701"/>
    </w:pPr>
  </w:style>
  <w:style w:type="paragraph" w:customStyle="1" w:styleId="TABFIGfootnote">
    <w:name w:val="TAB_FIG_footnote"/>
    <w:basedOn w:val="FootnoteText"/>
    <w:qFormat/>
    <w:rsid w:val="004712E9"/>
    <w:pPr>
      <w:tabs>
        <w:tab w:val="left" w:pos="284"/>
      </w:tabs>
      <w:spacing w:before="60" w:after="60"/>
    </w:pPr>
  </w:style>
  <w:style w:type="character" w:customStyle="1" w:styleId="Reference">
    <w:name w:val="Reference"/>
    <w:rsid w:val="004712E9"/>
    <w:rPr>
      <w:rFonts w:ascii="Arial" w:hAnsi="Arial"/>
      <w:noProof/>
      <w:sz w:val="20"/>
      <w:szCs w:val="20"/>
    </w:rPr>
  </w:style>
  <w:style w:type="paragraph" w:customStyle="1" w:styleId="TABLE-cell">
    <w:name w:val="TABLE-cell"/>
    <w:basedOn w:val="TABLE-col-heading"/>
    <w:qFormat/>
    <w:rsid w:val="00AA02A8"/>
    <w:pPr>
      <w:jc w:val="left"/>
    </w:pPr>
    <w:rPr>
      <w:b w:val="0"/>
      <w:bCs w:val="0"/>
    </w:rPr>
  </w:style>
  <w:style w:type="paragraph" w:styleId="List2">
    <w:name w:val="List 2"/>
    <w:basedOn w:val="List"/>
    <w:rsid w:val="004712E9"/>
    <w:pPr>
      <w:tabs>
        <w:tab w:val="clear" w:pos="340"/>
        <w:tab w:val="left" w:pos="680"/>
      </w:tabs>
      <w:ind w:left="680"/>
    </w:pPr>
  </w:style>
  <w:style w:type="paragraph" w:styleId="ListBullet">
    <w:name w:val="List Bullet"/>
    <w:basedOn w:val="List"/>
    <w:qFormat/>
    <w:rsid w:val="00C01AEB"/>
    <w:pPr>
      <w:numPr>
        <w:numId w:val="10"/>
      </w:numPr>
      <w:ind w:left="357" w:hanging="357"/>
      <w:jc w:val="left"/>
    </w:pPr>
  </w:style>
  <w:style w:type="paragraph" w:styleId="ListBullet2">
    <w:name w:val="List Bullet 2"/>
    <w:basedOn w:val="ListBullet"/>
    <w:rsid w:val="004712E9"/>
    <w:pPr>
      <w:numPr>
        <w:numId w:val="5"/>
      </w:numPr>
      <w:tabs>
        <w:tab w:val="clear" w:pos="700"/>
      </w:tabs>
      <w:ind w:left="680" w:hanging="340"/>
    </w:pPr>
  </w:style>
  <w:style w:type="paragraph" w:styleId="ListBullet3">
    <w:name w:val="List Bullet 3"/>
    <w:basedOn w:val="ListBullet2"/>
    <w:rsid w:val="004712E9"/>
    <w:pPr>
      <w:tabs>
        <w:tab w:val="clear" w:pos="340"/>
        <w:tab w:val="left" w:pos="1021"/>
      </w:tabs>
      <w:ind w:left="1020"/>
    </w:pPr>
  </w:style>
  <w:style w:type="paragraph" w:styleId="ListBullet4">
    <w:name w:val="List Bullet 4"/>
    <w:basedOn w:val="ListBullet3"/>
    <w:rsid w:val="004712E9"/>
    <w:pPr>
      <w:tabs>
        <w:tab w:val="clear" w:pos="1021"/>
        <w:tab w:val="left" w:pos="1361"/>
      </w:tabs>
      <w:ind w:left="1361"/>
    </w:pPr>
  </w:style>
  <w:style w:type="paragraph" w:styleId="ListContinue">
    <w:name w:val="List Continue"/>
    <w:basedOn w:val="PARAGRAPH"/>
    <w:rsid w:val="004712E9"/>
    <w:pPr>
      <w:spacing w:before="0" w:after="100"/>
      <w:ind w:left="340"/>
    </w:pPr>
  </w:style>
  <w:style w:type="paragraph" w:styleId="ListContinue2">
    <w:name w:val="List Continue 2"/>
    <w:basedOn w:val="ListContinue"/>
    <w:rsid w:val="004712E9"/>
    <w:pPr>
      <w:ind w:left="680"/>
    </w:pPr>
  </w:style>
  <w:style w:type="paragraph" w:styleId="ListContinue3">
    <w:name w:val="List Continue 3"/>
    <w:basedOn w:val="ListContinue2"/>
    <w:uiPriority w:val="99"/>
    <w:rsid w:val="004712E9"/>
    <w:pPr>
      <w:ind w:left="1021"/>
    </w:pPr>
  </w:style>
  <w:style w:type="paragraph" w:styleId="ListContinue4">
    <w:name w:val="List Continue 4"/>
    <w:basedOn w:val="ListContinue3"/>
    <w:rsid w:val="004712E9"/>
    <w:pPr>
      <w:ind w:left="1361"/>
    </w:pPr>
  </w:style>
  <w:style w:type="paragraph" w:styleId="ListContinue5">
    <w:name w:val="List Continue 5"/>
    <w:basedOn w:val="ListContinue4"/>
    <w:rsid w:val="004712E9"/>
    <w:pPr>
      <w:ind w:left="1701"/>
    </w:pPr>
  </w:style>
  <w:style w:type="paragraph" w:styleId="List5">
    <w:name w:val="List 5"/>
    <w:basedOn w:val="List4"/>
    <w:rsid w:val="004712E9"/>
    <w:pPr>
      <w:tabs>
        <w:tab w:val="clear" w:pos="1361"/>
        <w:tab w:val="left" w:pos="1701"/>
      </w:tabs>
      <w:ind w:left="1701"/>
    </w:pPr>
  </w:style>
  <w:style w:type="paragraph" w:customStyle="1" w:styleId="TERM-number">
    <w:name w:val="TERM-number"/>
    <w:basedOn w:val="Heading2"/>
    <w:next w:val="TERM"/>
    <w:qFormat/>
    <w:rsid w:val="00AA02A8"/>
    <w:pPr>
      <w:numPr>
        <w:ilvl w:val="0"/>
        <w:numId w:val="0"/>
      </w:numPr>
      <w:spacing w:after="0"/>
      <w:outlineLvl w:val="9"/>
    </w:pPr>
  </w:style>
  <w:style w:type="character" w:customStyle="1" w:styleId="VARIABLE">
    <w:name w:val="VARIABLE"/>
    <w:rsid w:val="004712E9"/>
    <w:rPr>
      <w:rFonts w:ascii="Times New Roman" w:hAnsi="Times New Roman"/>
      <w:i/>
      <w:iCs/>
    </w:rPr>
  </w:style>
  <w:style w:type="character" w:styleId="Hyperlink">
    <w:name w:val="Hyperlink"/>
    <w:uiPriority w:val="99"/>
    <w:rsid w:val="004712E9"/>
    <w:rPr>
      <w:color w:val="0000FF"/>
      <w:u w:val="none"/>
    </w:rPr>
  </w:style>
  <w:style w:type="paragraph" w:styleId="ListNumber">
    <w:name w:val="List Number"/>
    <w:basedOn w:val="List"/>
    <w:link w:val="ListNumberChar"/>
    <w:qFormat/>
    <w:rsid w:val="00AA02A8"/>
    <w:pPr>
      <w:numPr>
        <w:numId w:val="11"/>
      </w:numPr>
    </w:pPr>
  </w:style>
  <w:style w:type="paragraph" w:styleId="ListNumber2">
    <w:name w:val="List Number 2"/>
    <w:basedOn w:val="List2"/>
    <w:rsid w:val="004712E9"/>
    <w:pPr>
      <w:numPr>
        <w:numId w:val="1"/>
      </w:numPr>
      <w:tabs>
        <w:tab w:val="clear" w:pos="360"/>
      </w:tabs>
      <w:ind w:left="680" w:hanging="340"/>
    </w:pPr>
  </w:style>
  <w:style w:type="character" w:styleId="FollowedHyperlink">
    <w:name w:val="FollowedHyperlink"/>
    <w:basedOn w:val="Hyperlink"/>
    <w:uiPriority w:val="99"/>
    <w:rsid w:val="004712E9"/>
    <w:rPr>
      <w:color w:val="0000FF"/>
      <w:u w:val="none"/>
    </w:rPr>
  </w:style>
  <w:style w:type="paragraph" w:customStyle="1" w:styleId="TABLE-centered">
    <w:name w:val="TABLE-centered"/>
    <w:basedOn w:val="TABLE-col-heading"/>
    <w:rsid w:val="004712E9"/>
    <w:rPr>
      <w:b w:val="0"/>
      <w:bCs w:val="0"/>
    </w:rPr>
  </w:style>
  <w:style w:type="paragraph" w:styleId="ListNumber4">
    <w:name w:val="List Number 4"/>
    <w:basedOn w:val="List4"/>
    <w:rsid w:val="004712E9"/>
    <w:pPr>
      <w:numPr>
        <w:numId w:val="3"/>
      </w:numPr>
      <w:tabs>
        <w:tab w:val="clear" w:pos="360"/>
      </w:tabs>
      <w:ind w:left="1361" w:hanging="340"/>
    </w:pPr>
  </w:style>
  <w:style w:type="paragraph" w:styleId="ListNumber5">
    <w:name w:val="List Number 5"/>
    <w:basedOn w:val="List5"/>
    <w:rsid w:val="004712E9"/>
    <w:pPr>
      <w:numPr>
        <w:numId w:val="4"/>
      </w:numPr>
      <w:tabs>
        <w:tab w:val="clear" w:pos="360"/>
      </w:tabs>
      <w:ind w:left="1701" w:hanging="340"/>
    </w:pPr>
  </w:style>
  <w:style w:type="paragraph" w:styleId="TableofFigures">
    <w:name w:val="table of figures"/>
    <w:basedOn w:val="TOC1"/>
    <w:uiPriority w:val="99"/>
    <w:rsid w:val="005D0C9C"/>
    <w:pPr>
      <w:ind w:left="1560" w:hanging="1560"/>
    </w:pPr>
  </w:style>
  <w:style w:type="paragraph" w:styleId="Title">
    <w:name w:val="Title"/>
    <w:basedOn w:val="Normal"/>
    <w:link w:val="TitleChar"/>
    <w:qFormat/>
    <w:rsid w:val="00AA02A8"/>
    <w:pPr>
      <w:snapToGrid w:val="0"/>
      <w:jc w:val="center"/>
    </w:pPr>
    <w:rPr>
      <w:rFonts w:cs="Times New Roman"/>
      <w:b/>
      <w:bCs/>
      <w:kern w:val="28"/>
      <w:sz w:val="24"/>
      <w:szCs w:val="24"/>
    </w:rPr>
  </w:style>
  <w:style w:type="paragraph" w:customStyle="1" w:styleId="AMD-Heading1">
    <w:name w:val="AMD-Heading1"/>
    <w:basedOn w:val="Heading1"/>
    <w:next w:val="PARAGRAPH"/>
    <w:rsid w:val="004712E9"/>
    <w:pPr>
      <w:outlineLvl w:val="9"/>
    </w:pPr>
  </w:style>
  <w:style w:type="paragraph" w:customStyle="1" w:styleId="AMD-Heading2">
    <w:name w:val="AMD-Heading2..."/>
    <w:basedOn w:val="Heading2"/>
    <w:next w:val="PARAGRAPH"/>
    <w:rsid w:val="004712E9"/>
    <w:pPr>
      <w:outlineLvl w:val="9"/>
    </w:pPr>
  </w:style>
  <w:style w:type="paragraph" w:customStyle="1" w:styleId="ANNEX-heading1">
    <w:name w:val="ANNEX-heading1"/>
    <w:basedOn w:val="Heading1"/>
    <w:next w:val="PARAGRAPH"/>
    <w:qFormat/>
    <w:rsid w:val="00AA02A8"/>
    <w:pPr>
      <w:numPr>
        <w:ilvl w:val="1"/>
        <w:numId w:val="12"/>
      </w:numPr>
      <w:outlineLvl w:val="1"/>
    </w:pPr>
  </w:style>
  <w:style w:type="paragraph" w:customStyle="1" w:styleId="ANNEX-heading2">
    <w:name w:val="ANNEX-heading2"/>
    <w:basedOn w:val="Heading2"/>
    <w:next w:val="PARAGRAPH"/>
    <w:qFormat/>
    <w:rsid w:val="00AA02A8"/>
    <w:pPr>
      <w:numPr>
        <w:ilvl w:val="2"/>
        <w:numId w:val="12"/>
      </w:numPr>
      <w:outlineLvl w:val="2"/>
    </w:pPr>
  </w:style>
  <w:style w:type="paragraph" w:customStyle="1" w:styleId="ANNEX-heading3">
    <w:name w:val="ANNEX-heading3"/>
    <w:basedOn w:val="Heading3"/>
    <w:next w:val="PARAGRAPH"/>
    <w:rsid w:val="004712E9"/>
    <w:pPr>
      <w:numPr>
        <w:ilvl w:val="0"/>
        <w:numId w:val="0"/>
      </w:numPr>
      <w:outlineLvl w:val="3"/>
    </w:pPr>
  </w:style>
  <w:style w:type="paragraph" w:customStyle="1" w:styleId="ANNEX-heading4">
    <w:name w:val="ANNEX-heading4"/>
    <w:basedOn w:val="Heading4"/>
    <w:next w:val="PARAGRAPH"/>
    <w:rsid w:val="004712E9"/>
    <w:pPr>
      <w:numPr>
        <w:ilvl w:val="0"/>
        <w:numId w:val="0"/>
      </w:numPr>
      <w:outlineLvl w:val="4"/>
    </w:pPr>
  </w:style>
  <w:style w:type="paragraph" w:customStyle="1" w:styleId="ANNEX-heading5">
    <w:name w:val="ANNEX-heading5"/>
    <w:basedOn w:val="Heading5"/>
    <w:next w:val="PARAGRAPH"/>
    <w:rsid w:val="004712E9"/>
    <w:pPr>
      <w:numPr>
        <w:ilvl w:val="0"/>
        <w:numId w:val="0"/>
      </w:numPr>
      <w:outlineLvl w:val="5"/>
    </w:pPr>
  </w:style>
  <w:style w:type="character" w:customStyle="1" w:styleId="SUPerscript">
    <w:name w:val="SUPerscript"/>
    <w:rsid w:val="004712E9"/>
    <w:rPr>
      <w:kern w:val="0"/>
      <w:position w:val="6"/>
      <w:sz w:val="16"/>
      <w:szCs w:val="16"/>
    </w:rPr>
  </w:style>
  <w:style w:type="character" w:customStyle="1" w:styleId="SUBscript">
    <w:name w:val="SUBscript"/>
    <w:rsid w:val="004712E9"/>
    <w:rPr>
      <w:kern w:val="0"/>
      <w:position w:val="-6"/>
      <w:sz w:val="16"/>
      <w:szCs w:val="16"/>
    </w:rPr>
  </w:style>
  <w:style w:type="paragraph" w:customStyle="1" w:styleId="ListDash">
    <w:name w:val="List Dash"/>
    <w:basedOn w:val="ListBullet"/>
    <w:qFormat/>
    <w:rsid w:val="00AA02A8"/>
    <w:pPr>
      <w:numPr>
        <w:numId w:val="13"/>
      </w:numPr>
    </w:pPr>
  </w:style>
  <w:style w:type="paragraph" w:customStyle="1" w:styleId="TERM-number3">
    <w:name w:val="TERM-number 3"/>
    <w:basedOn w:val="Heading3"/>
    <w:next w:val="TERM"/>
    <w:rsid w:val="004712E9"/>
    <w:pPr>
      <w:spacing w:after="0"/>
    </w:pPr>
  </w:style>
  <w:style w:type="character" w:customStyle="1" w:styleId="SMALLCAPS">
    <w:name w:val="SMALL CAPS"/>
    <w:rsid w:val="004712E9"/>
    <w:rPr>
      <w:smallCaps/>
      <w:dstrike w:val="0"/>
      <w:vertAlign w:val="baseline"/>
    </w:rPr>
  </w:style>
  <w:style w:type="paragraph" w:customStyle="1" w:styleId="NumberedPARAlevel3">
    <w:name w:val="Numbered PARA (level 3)"/>
    <w:basedOn w:val="Heading3"/>
    <w:rsid w:val="004712E9"/>
    <w:pPr>
      <w:spacing w:after="200"/>
    </w:pPr>
    <w:rPr>
      <w:b w:val="0"/>
    </w:rPr>
  </w:style>
  <w:style w:type="paragraph" w:customStyle="1" w:styleId="ListDash2">
    <w:name w:val="List Dash 2"/>
    <w:basedOn w:val="ListBullet2"/>
    <w:rsid w:val="004712E9"/>
    <w:pPr>
      <w:numPr>
        <w:numId w:val="6"/>
      </w:numPr>
      <w:tabs>
        <w:tab w:val="clear" w:pos="340"/>
      </w:tabs>
    </w:pPr>
  </w:style>
  <w:style w:type="paragraph" w:customStyle="1" w:styleId="NumberedPARAlevel2">
    <w:name w:val="Numbered PARA (level 2)"/>
    <w:basedOn w:val="Heading2"/>
    <w:rsid w:val="004712E9"/>
    <w:pPr>
      <w:spacing w:after="200"/>
    </w:pPr>
    <w:rPr>
      <w:b w:val="0"/>
    </w:rPr>
  </w:style>
  <w:style w:type="paragraph" w:customStyle="1" w:styleId="ListDash3">
    <w:name w:val="List Dash 3"/>
    <w:basedOn w:val="Normal"/>
    <w:rsid w:val="004712E9"/>
    <w:pPr>
      <w:numPr>
        <w:numId w:val="8"/>
      </w:numPr>
      <w:tabs>
        <w:tab w:val="clear" w:pos="340"/>
        <w:tab w:val="left" w:pos="1021"/>
      </w:tabs>
      <w:snapToGrid w:val="0"/>
      <w:spacing w:after="100"/>
      <w:ind w:left="1020"/>
    </w:pPr>
  </w:style>
  <w:style w:type="paragraph" w:customStyle="1" w:styleId="ListDash4">
    <w:name w:val="List Dash 4"/>
    <w:basedOn w:val="Normal"/>
    <w:rsid w:val="004712E9"/>
    <w:pPr>
      <w:numPr>
        <w:numId w:val="7"/>
      </w:numPr>
      <w:snapToGrid w:val="0"/>
      <w:spacing w:after="100"/>
    </w:pPr>
  </w:style>
  <w:style w:type="character" w:customStyle="1" w:styleId="PARAGRAPHChar">
    <w:name w:val="PARAGRAPH Char"/>
    <w:link w:val="PARAGRAPH"/>
    <w:rsid w:val="000B601B"/>
    <w:rPr>
      <w:rFonts w:ascii="Arial" w:hAnsi="Arial"/>
      <w:sz w:val="22"/>
      <w:lang w:eastAsia="zh-CN" w:bidi="ar-SA"/>
    </w:rPr>
  </w:style>
  <w:style w:type="paragraph" w:styleId="NoSpacing">
    <w:name w:val="No Spacing"/>
    <w:qFormat/>
    <w:rsid w:val="00AA02A8"/>
    <w:pPr>
      <w:jc w:val="both"/>
    </w:pPr>
    <w:rPr>
      <w:rFonts w:ascii="Arial" w:hAnsi="Arial" w:cs="Arial"/>
      <w:spacing w:val="8"/>
      <w:lang w:eastAsia="zh-CN"/>
    </w:rPr>
  </w:style>
  <w:style w:type="paragraph" w:styleId="Subtitle">
    <w:name w:val="Subtitle"/>
    <w:basedOn w:val="Normal"/>
    <w:next w:val="Normal"/>
    <w:link w:val="SubtitleChar"/>
    <w:uiPriority w:val="11"/>
    <w:qFormat/>
    <w:rsid w:val="00AA02A8"/>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AA02A8"/>
    <w:rPr>
      <w:rFonts w:ascii="Cambria" w:eastAsia="Times New Roman" w:hAnsi="Cambria" w:cs="Times New Roman"/>
      <w:spacing w:val="8"/>
      <w:sz w:val="24"/>
      <w:szCs w:val="24"/>
      <w:lang w:eastAsia="zh-CN"/>
    </w:rPr>
  </w:style>
  <w:style w:type="character" w:styleId="SubtleEmphasis">
    <w:name w:val="Subtle Emphasis"/>
    <w:basedOn w:val="DefaultParagraphFont"/>
    <w:uiPriority w:val="19"/>
    <w:qFormat/>
    <w:rsid w:val="00AA02A8"/>
    <w:rPr>
      <w:i/>
      <w:iCs/>
      <w:color w:val="808080"/>
    </w:rPr>
  </w:style>
  <w:style w:type="character" w:styleId="Strong">
    <w:name w:val="Strong"/>
    <w:basedOn w:val="DefaultParagraphFont"/>
    <w:uiPriority w:val="22"/>
    <w:qFormat/>
    <w:rsid w:val="00AA02A8"/>
    <w:rPr>
      <w:b/>
      <w:bCs/>
    </w:rPr>
  </w:style>
  <w:style w:type="paragraph" w:styleId="Quote">
    <w:name w:val="Quote"/>
    <w:basedOn w:val="PARAGRAPH"/>
    <w:next w:val="PARAGRAPH"/>
    <w:link w:val="QuoteChar"/>
    <w:uiPriority w:val="29"/>
    <w:qFormat/>
    <w:rsid w:val="00AA02A8"/>
    <w:rPr>
      <w:i/>
      <w:iCs/>
      <w:color w:val="000000"/>
    </w:rPr>
  </w:style>
  <w:style w:type="character" w:customStyle="1" w:styleId="QuoteChar">
    <w:name w:val="Quote Char"/>
    <w:basedOn w:val="DefaultParagraphFont"/>
    <w:link w:val="Quote"/>
    <w:uiPriority w:val="29"/>
    <w:rsid w:val="001C2330"/>
    <w:rPr>
      <w:rFonts w:ascii="Arial" w:hAnsi="Arial"/>
      <w:i/>
      <w:iCs/>
      <w:color w:val="000000"/>
      <w:spacing w:val="8"/>
      <w:sz w:val="22"/>
      <w:lang w:eastAsia="zh-CN"/>
    </w:rPr>
  </w:style>
  <w:style w:type="paragraph" w:customStyle="1" w:styleId="HEADING-nonumber">
    <w:name w:val="HEADING - no number"/>
    <w:basedOn w:val="Heading1"/>
    <w:next w:val="PARAGRAPH"/>
    <w:link w:val="HEADING-nonumberChar"/>
    <w:qFormat/>
    <w:rsid w:val="00AA02A8"/>
    <w:pPr>
      <w:numPr>
        <w:numId w:val="0"/>
      </w:numPr>
    </w:pPr>
  </w:style>
  <w:style w:type="character" w:customStyle="1" w:styleId="Heading1Char">
    <w:name w:val="Heading 1 Char"/>
    <w:basedOn w:val="DefaultParagraphFont"/>
    <w:link w:val="Heading1"/>
    <w:rsid w:val="002237E8"/>
    <w:rPr>
      <w:rFonts w:ascii="Arial" w:hAnsi="Arial"/>
      <w:b/>
      <w:bCs/>
      <w:sz w:val="24"/>
      <w:szCs w:val="22"/>
      <w:lang w:eastAsia="zh-CN"/>
    </w:rPr>
  </w:style>
  <w:style w:type="character" w:customStyle="1" w:styleId="HEADING-nonumberChar">
    <w:name w:val="HEADING - no number Char"/>
    <w:basedOn w:val="Heading1Char"/>
    <w:link w:val="HEADING-nonumber"/>
    <w:rsid w:val="00AA02A8"/>
    <w:rPr>
      <w:rFonts w:ascii="Arial" w:hAnsi="Arial"/>
      <w:b/>
      <w:bCs/>
      <w:spacing w:val="8"/>
      <w:sz w:val="24"/>
      <w:szCs w:val="22"/>
      <w:lang w:eastAsia="zh-CN"/>
    </w:rPr>
  </w:style>
  <w:style w:type="paragraph" w:styleId="DocumentMap">
    <w:name w:val="Document Map"/>
    <w:basedOn w:val="Normal"/>
    <w:link w:val="DocumentMapChar"/>
    <w:uiPriority w:val="99"/>
    <w:semiHidden/>
    <w:unhideWhenUsed/>
    <w:rsid w:val="00096A54"/>
    <w:rPr>
      <w:rFonts w:ascii="Tahoma" w:hAnsi="Tahoma" w:cs="Tahoma"/>
      <w:sz w:val="16"/>
      <w:szCs w:val="16"/>
    </w:rPr>
  </w:style>
  <w:style w:type="character" w:customStyle="1" w:styleId="DocumentMapChar">
    <w:name w:val="Document Map Char"/>
    <w:basedOn w:val="DefaultParagraphFont"/>
    <w:link w:val="DocumentMap"/>
    <w:uiPriority w:val="99"/>
    <w:semiHidden/>
    <w:rsid w:val="00096A54"/>
    <w:rPr>
      <w:rFonts w:ascii="Tahoma" w:hAnsi="Tahoma" w:cs="Tahoma"/>
      <w:spacing w:val="8"/>
      <w:sz w:val="16"/>
      <w:szCs w:val="16"/>
      <w:lang w:eastAsia="zh-CN"/>
    </w:rPr>
  </w:style>
  <w:style w:type="table" w:styleId="TableGrid">
    <w:name w:val="Table Grid"/>
    <w:basedOn w:val="TableNormal"/>
    <w:rsid w:val="006D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2A8"/>
    <w:pPr>
      <w:spacing w:after="200" w:line="276" w:lineRule="auto"/>
      <w:ind w:left="720"/>
      <w:contextualSpacing/>
      <w:jc w:val="left"/>
    </w:pPr>
    <w:rPr>
      <w:rFonts w:ascii="Calibri" w:eastAsia="Calibri" w:hAnsi="Calibri" w:cs="Times New Roman"/>
      <w:spacing w:val="0"/>
      <w:szCs w:val="22"/>
      <w:lang w:eastAsia="en-US"/>
    </w:rPr>
  </w:style>
  <w:style w:type="paragraph" w:customStyle="1" w:styleId="EXAMPLE">
    <w:name w:val="EXAMPLE"/>
    <w:basedOn w:val="NOTE"/>
    <w:link w:val="EXAMPLEChar"/>
    <w:qFormat/>
    <w:rsid w:val="00AA02A8"/>
    <w:pPr>
      <w:ind w:left="567"/>
    </w:pPr>
    <w:rPr>
      <w:rFonts w:eastAsia="Calibri"/>
    </w:rPr>
  </w:style>
  <w:style w:type="character" w:customStyle="1" w:styleId="NOTEChar">
    <w:name w:val="NOTE Char"/>
    <w:basedOn w:val="PARAGRAPHChar"/>
    <w:link w:val="NOTE"/>
    <w:rsid w:val="00AA02A8"/>
    <w:rPr>
      <w:rFonts w:ascii="Arial" w:hAnsi="Arial"/>
      <w:sz w:val="18"/>
      <w:szCs w:val="16"/>
      <w:lang w:eastAsia="zh-CN" w:bidi="ar-SA"/>
    </w:rPr>
  </w:style>
  <w:style w:type="character" w:customStyle="1" w:styleId="EXAMPLEChar">
    <w:name w:val="EXAMPLE Char"/>
    <w:basedOn w:val="NOTEChar"/>
    <w:link w:val="EXAMPLE"/>
    <w:rsid w:val="00AA02A8"/>
    <w:rPr>
      <w:rFonts w:ascii="Arial" w:eastAsia="Calibri" w:hAnsi="Arial"/>
      <w:sz w:val="18"/>
      <w:szCs w:val="16"/>
      <w:lang w:eastAsia="zh-CN" w:bidi="ar-SA"/>
    </w:rPr>
  </w:style>
  <w:style w:type="character" w:customStyle="1" w:styleId="Heading2Char">
    <w:name w:val="Heading 2 Char"/>
    <w:basedOn w:val="DefaultParagraphFont"/>
    <w:link w:val="Heading2"/>
    <w:rsid w:val="00AA02A8"/>
    <w:rPr>
      <w:rFonts w:ascii="Arial" w:hAnsi="Arial"/>
      <w:b/>
      <w:bCs/>
      <w:sz w:val="22"/>
      <w:lang w:eastAsia="zh-CN"/>
    </w:rPr>
  </w:style>
  <w:style w:type="character" w:customStyle="1" w:styleId="Heading3Char">
    <w:name w:val="Heading 3 Char"/>
    <w:basedOn w:val="DefaultParagraphFont"/>
    <w:link w:val="Heading3"/>
    <w:rsid w:val="00AA02A8"/>
    <w:rPr>
      <w:rFonts w:ascii="Arial" w:hAnsi="Arial"/>
      <w:b/>
      <w:bCs/>
      <w:sz w:val="22"/>
      <w:lang w:eastAsia="zh-CN"/>
    </w:rPr>
  </w:style>
  <w:style w:type="character" w:customStyle="1" w:styleId="Heading4Char">
    <w:name w:val="Heading 4 Char"/>
    <w:basedOn w:val="DefaultParagraphFont"/>
    <w:link w:val="Heading4"/>
    <w:rsid w:val="00AA02A8"/>
    <w:rPr>
      <w:rFonts w:ascii="Arial" w:hAnsi="Arial"/>
      <w:b/>
      <w:bCs/>
      <w:sz w:val="22"/>
      <w:lang w:eastAsia="zh-CN"/>
    </w:rPr>
  </w:style>
  <w:style w:type="character" w:customStyle="1" w:styleId="Heading5Char">
    <w:name w:val="Heading 5 Char"/>
    <w:basedOn w:val="DefaultParagraphFont"/>
    <w:link w:val="Heading5"/>
    <w:rsid w:val="00AA02A8"/>
    <w:rPr>
      <w:rFonts w:ascii="Arial" w:hAnsi="Arial"/>
      <w:b/>
      <w:bCs/>
      <w:sz w:val="22"/>
      <w:lang w:eastAsia="zh-CN"/>
    </w:rPr>
  </w:style>
  <w:style w:type="character" w:customStyle="1" w:styleId="Heading6Char">
    <w:name w:val="Heading 6 Char"/>
    <w:basedOn w:val="DefaultParagraphFont"/>
    <w:link w:val="Heading6"/>
    <w:rsid w:val="00AA02A8"/>
    <w:rPr>
      <w:rFonts w:ascii="Arial" w:hAnsi="Arial"/>
      <w:b/>
      <w:bCs/>
      <w:sz w:val="22"/>
      <w:lang w:eastAsia="zh-CN"/>
    </w:rPr>
  </w:style>
  <w:style w:type="character" w:customStyle="1" w:styleId="Heading7Char">
    <w:name w:val="Heading 7 Char"/>
    <w:basedOn w:val="DefaultParagraphFont"/>
    <w:link w:val="Heading7"/>
    <w:rsid w:val="00AA02A8"/>
    <w:rPr>
      <w:rFonts w:ascii="Arial" w:hAnsi="Arial"/>
      <w:b/>
      <w:bCs/>
      <w:sz w:val="22"/>
      <w:lang w:eastAsia="zh-CN"/>
    </w:rPr>
  </w:style>
  <w:style w:type="character" w:customStyle="1" w:styleId="Heading8Char">
    <w:name w:val="Heading 8 Char"/>
    <w:basedOn w:val="DefaultParagraphFont"/>
    <w:link w:val="Heading8"/>
    <w:rsid w:val="00AA02A8"/>
    <w:rPr>
      <w:rFonts w:ascii="Arial" w:hAnsi="Arial"/>
      <w:b/>
      <w:bCs/>
      <w:sz w:val="22"/>
      <w:lang w:eastAsia="zh-CN"/>
    </w:rPr>
  </w:style>
  <w:style w:type="character" w:customStyle="1" w:styleId="Heading9Char">
    <w:name w:val="Heading 9 Char"/>
    <w:basedOn w:val="DefaultParagraphFont"/>
    <w:link w:val="Heading9"/>
    <w:rsid w:val="00AA02A8"/>
    <w:rPr>
      <w:rFonts w:ascii="Arial" w:hAnsi="Arial"/>
      <w:b/>
      <w:bCs/>
      <w:sz w:val="22"/>
      <w:lang w:eastAsia="zh-CN"/>
    </w:rPr>
  </w:style>
  <w:style w:type="character" w:customStyle="1" w:styleId="FootnoteTextChar">
    <w:name w:val="Footnote Text Char"/>
    <w:basedOn w:val="DefaultParagraphFont"/>
    <w:link w:val="FootnoteText"/>
    <w:semiHidden/>
    <w:rsid w:val="00390B98"/>
    <w:rPr>
      <w:rFonts w:ascii="Arial" w:hAnsi="Arial"/>
      <w:spacing w:val="8"/>
      <w:sz w:val="18"/>
      <w:szCs w:val="16"/>
      <w:lang w:eastAsia="zh-CN"/>
    </w:rPr>
  </w:style>
  <w:style w:type="character" w:customStyle="1" w:styleId="TitleChar">
    <w:name w:val="Title Char"/>
    <w:basedOn w:val="DefaultParagraphFont"/>
    <w:link w:val="Title"/>
    <w:rsid w:val="00AA02A8"/>
    <w:rPr>
      <w:rFonts w:ascii="Arial" w:hAnsi="Arial"/>
      <w:b/>
      <w:bCs/>
      <w:spacing w:val="8"/>
      <w:kern w:val="28"/>
      <w:sz w:val="24"/>
      <w:szCs w:val="24"/>
      <w:lang w:eastAsia="zh-CN"/>
    </w:rPr>
  </w:style>
  <w:style w:type="paragraph" w:customStyle="1" w:styleId="COVERtitle">
    <w:name w:val="COVER_title"/>
    <w:basedOn w:val="PARAGRAPH"/>
    <w:link w:val="COVERtitleChar"/>
    <w:qFormat/>
    <w:rsid w:val="00346ADB"/>
    <w:rPr>
      <w:sz w:val="40"/>
      <w:szCs w:val="40"/>
    </w:rPr>
  </w:style>
  <w:style w:type="character" w:customStyle="1" w:styleId="COVERtitleChar">
    <w:name w:val="COVER_title Char"/>
    <w:basedOn w:val="PARAGRAPHChar"/>
    <w:link w:val="COVERtitle"/>
    <w:rsid w:val="00346ADB"/>
    <w:rPr>
      <w:rFonts w:ascii="Arial" w:hAnsi="Arial"/>
      <w:sz w:val="40"/>
      <w:szCs w:val="40"/>
      <w:lang w:eastAsia="zh-CN" w:bidi="ar-SA"/>
    </w:rPr>
  </w:style>
  <w:style w:type="paragraph" w:customStyle="1" w:styleId="CONTENTStitle">
    <w:name w:val="CONTENTS_title"/>
    <w:basedOn w:val="PARAGRAPH"/>
    <w:link w:val="CONTENTStitleChar"/>
    <w:qFormat/>
    <w:rsid w:val="00673421"/>
    <w:rPr>
      <w:b/>
      <w:sz w:val="24"/>
      <w:szCs w:val="24"/>
    </w:rPr>
  </w:style>
  <w:style w:type="character" w:customStyle="1" w:styleId="CONTENTStitleChar">
    <w:name w:val="CONTENTS_title Char"/>
    <w:basedOn w:val="PARAGRAPHChar"/>
    <w:link w:val="CONTENTStitle"/>
    <w:rsid w:val="00673421"/>
    <w:rPr>
      <w:rFonts w:ascii="Arial" w:hAnsi="Arial"/>
      <w:b/>
      <w:sz w:val="24"/>
      <w:szCs w:val="24"/>
      <w:lang w:eastAsia="zh-CN" w:bidi="ar-SA"/>
    </w:rPr>
  </w:style>
  <w:style w:type="paragraph" w:customStyle="1" w:styleId="LISTITEMIndent">
    <w:name w:val="LIST ITEM_Indent"/>
    <w:basedOn w:val="ListNumber"/>
    <w:link w:val="LISTITEMIndentChar"/>
    <w:autoRedefine/>
    <w:qFormat/>
    <w:rsid w:val="00615158"/>
    <w:pPr>
      <w:numPr>
        <w:numId w:val="14"/>
      </w:numPr>
      <w:tabs>
        <w:tab w:val="left" w:pos="567"/>
      </w:tabs>
      <w:ind w:left="567" w:hanging="141"/>
    </w:pPr>
  </w:style>
  <w:style w:type="paragraph" w:customStyle="1" w:styleId="CONFORMSTATEMENT">
    <w:name w:val="CONFORM STATEMENT"/>
    <w:basedOn w:val="PARAGRAPH"/>
    <w:link w:val="CONFORMSTATEMENTChar"/>
    <w:qFormat/>
    <w:rsid w:val="00F378B2"/>
    <w:rPr>
      <w:sz w:val="20"/>
    </w:rPr>
  </w:style>
  <w:style w:type="character" w:customStyle="1" w:styleId="ListChar">
    <w:name w:val="List Char"/>
    <w:basedOn w:val="PARAGRAPHChar"/>
    <w:link w:val="List"/>
    <w:rsid w:val="00615158"/>
    <w:rPr>
      <w:rFonts w:ascii="Arial" w:hAnsi="Arial"/>
      <w:sz w:val="22"/>
      <w:lang w:eastAsia="zh-CN" w:bidi="ar-SA"/>
    </w:rPr>
  </w:style>
  <w:style w:type="character" w:customStyle="1" w:styleId="ListNumberChar">
    <w:name w:val="List Number Char"/>
    <w:basedOn w:val="ListChar"/>
    <w:link w:val="ListNumber"/>
    <w:rsid w:val="00615158"/>
    <w:rPr>
      <w:rFonts w:ascii="Arial" w:hAnsi="Arial"/>
      <w:sz w:val="22"/>
      <w:lang w:eastAsia="zh-CN" w:bidi="ar-SA"/>
    </w:rPr>
  </w:style>
  <w:style w:type="character" w:customStyle="1" w:styleId="LISTITEMIndentChar">
    <w:name w:val="LIST ITEM_Indent Char"/>
    <w:basedOn w:val="ListNumberChar"/>
    <w:link w:val="LISTITEMIndent"/>
    <w:rsid w:val="00615158"/>
    <w:rPr>
      <w:rFonts w:ascii="Arial" w:hAnsi="Arial"/>
      <w:sz w:val="22"/>
      <w:lang w:eastAsia="zh-CN" w:bidi="ar-SA"/>
    </w:rPr>
  </w:style>
  <w:style w:type="character" w:customStyle="1" w:styleId="CONFORMSTATEMENTChar">
    <w:name w:val="CONFORM STATEMENT Char"/>
    <w:basedOn w:val="PARAGRAPHChar"/>
    <w:link w:val="CONFORMSTATEMENT"/>
    <w:rsid w:val="00F378B2"/>
    <w:rPr>
      <w:rFonts w:ascii="Arial" w:hAnsi="Arial"/>
      <w:sz w:val="22"/>
      <w:lang w:eastAsia="zh-CN" w:bidi="ar-SA"/>
    </w:rPr>
  </w:style>
  <w:style w:type="paragraph" w:styleId="BalloonText">
    <w:name w:val="Balloon Text"/>
    <w:basedOn w:val="Normal"/>
    <w:link w:val="BalloonTextChar"/>
    <w:uiPriority w:val="99"/>
    <w:semiHidden/>
    <w:unhideWhenUsed/>
    <w:rsid w:val="009438BE"/>
    <w:rPr>
      <w:rFonts w:ascii="Tahoma" w:hAnsi="Tahoma" w:cs="Tahoma"/>
      <w:sz w:val="16"/>
      <w:szCs w:val="16"/>
    </w:rPr>
  </w:style>
  <w:style w:type="character" w:customStyle="1" w:styleId="BalloonTextChar">
    <w:name w:val="Balloon Text Char"/>
    <w:basedOn w:val="DefaultParagraphFont"/>
    <w:link w:val="BalloonText"/>
    <w:uiPriority w:val="99"/>
    <w:semiHidden/>
    <w:rsid w:val="009438BE"/>
    <w:rPr>
      <w:rFonts w:ascii="Tahoma" w:hAnsi="Tahoma" w:cs="Tahoma"/>
      <w:spacing w:val="8"/>
      <w:sz w:val="16"/>
      <w:szCs w:val="16"/>
      <w:lang w:eastAsia="zh-CN"/>
    </w:rPr>
  </w:style>
  <w:style w:type="character" w:styleId="CommentReference">
    <w:name w:val="annotation reference"/>
    <w:unhideWhenUsed/>
    <w:rsid w:val="0029104E"/>
    <w:rPr>
      <w:sz w:val="16"/>
      <w:szCs w:val="16"/>
    </w:rPr>
  </w:style>
  <w:style w:type="paragraph" w:styleId="CommentText">
    <w:name w:val="annotation text"/>
    <w:basedOn w:val="Normal"/>
    <w:link w:val="CommentTextChar"/>
    <w:unhideWhenUsed/>
    <w:rsid w:val="0029104E"/>
    <w:pPr>
      <w:spacing w:after="160" w:line="259" w:lineRule="auto"/>
      <w:jc w:val="left"/>
    </w:pPr>
    <w:rPr>
      <w:rFonts w:ascii="Calibri" w:eastAsia="Calibri" w:hAnsi="Calibri" w:cs="Times New Roman"/>
      <w:spacing w:val="0"/>
      <w:sz w:val="20"/>
      <w:lang w:val="x-none" w:eastAsia="en-US"/>
    </w:rPr>
  </w:style>
  <w:style w:type="character" w:customStyle="1" w:styleId="CommentTextChar">
    <w:name w:val="Comment Text Char"/>
    <w:basedOn w:val="DefaultParagraphFont"/>
    <w:link w:val="CommentText"/>
    <w:rsid w:val="0029104E"/>
    <w:rPr>
      <w:rFonts w:ascii="Calibri" w:eastAsia="Calibri" w:hAnsi="Calibri"/>
      <w:lang w:val="x-none" w:eastAsia="en-US"/>
    </w:rPr>
  </w:style>
  <w:style w:type="character" w:customStyle="1" w:styleId="HeaderChar">
    <w:name w:val="Header Char"/>
    <w:link w:val="Header"/>
    <w:rsid w:val="0029104E"/>
    <w:rPr>
      <w:rFonts w:ascii="Arial" w:hAnsi="Arial"/>
      <w:lang w:eastAsia="zh-CN"/>
    </w:rPr>
  </w:style>
  <w:style w:type="paragraph" w:customStyle="1" w:styleId="Default">
    <w:name w:val="Default"/>
    <w:rsid w:val="0029104E"/>
    <w:pPr>
      <w:autoSpaceDE w:val="0"/>
      <w:autoSpaceDN w:val="0"/>
      <w:adjustRightInd w:val="0"/>
    </w:pPr>
    <w:rPr>
      <w:rFonts w:ascii="TimesNewRomanPS-ItalicMT" w:hAnsi="TimesNewRomanPS-ItalicMT" w:cs="TimesNewRomanPS-ItalicMT"/>
    </w:rPr>
  </w:style>
  <w:style w:type="paragraph" w:customStyle="1" w:styleId="Point0number">
    <w:name w:val="Point 0 (number)"/>
    <w:basedOn w:val="Normal"/>
    <w:rsid w:val="0029104E"/>
    <w:pPr>
      <w:numPr>
        <w:numId w:val="15"/>
      </w:numPr>
      <w:spacing w:before="120" w:after="120"/>
    </w:pPr>
    <w:rPr>
      <w:rFonts w:ascii="Times New Roman" w:eastAsia="Calibri" w:hAnsi="Times New Roman" w:cs="Times New Roman"/>
      <w:spacing w:val="0"/>
      <w:sz w:val="24"/>
      <w:szCs w:val="22"/>
      <w:lang w:eastAsia="en-GB"/>
    </w:rPr>
  </w:style>
  <w:style w:type="paragraph" w:customStyle="1" w:styleId="Point1number">
    <w:name w:val="Point 1 (number)"/>
    <w:basedOn w:val="Normal"/>
    <w:rsid w:val="0029104E"/>
    <w:pPr>
      <w:numPr>
        <w:ilvl w:val="2"/>
        <w:numId w:val="15"/>
      </w:numPr>
      <w:spacing w:before="120" w:after="120"/>
    </w:pPr>
    <w:rPr>
      <w:rFonts w:ascii="Times New Roman" w:eastAsia="Calibri" w:hAnsi="Times New Roman" w:cs="Times New Roman"/>
      <w:spacing w:val="0"/>
      <w:sz w:val="24"/>
      <w:szCs w:val="22"/>
      <w:lang w:eastAsia="en-GB"/>
    </w:rPr>
  </w:style>
  <w:style w:type="paragraph" w:customStyle="1" w:styleId="Point2number">
    <w:name w:val="Point 2 (number)"/>
    <w:basedOn w:val="Normal"/>
    <w:rsid w:val="0029104E"/>
    <w:pPr>
      <w:numPr>
        <w:ilvl w:val="4"/>
        <w:numId w:val="15"/>
      </w:numPr>
      <w:spacing w:before="120" w:after="120"/>
    </w:pPr>
    <w:rPr>
      <w:rFonts w:ascii="Times New Roman" w:eastAsia="Calibri" w:hAnsi="Times New Roman" w:cs="Times New Roman"/>
      <w:spacing w:val="0"/>
      <w:sz w:val="24"/>
      <w:szCs w:val="22"/>
      <w:lang w:eastAsia="en-GB"/>
    </w:rPr>
  </w:style>
  <w:style w:type="paragraph" w:customStyle="1" w:styleId="Point3number">
    <w:name w:val="Point 3 (number)"/>
    <w:basedOn w:val="Normal"/>
    <w:rsid w:val="0029104E"/>
    <w:pPr>
      <w:numPr>
        <w:ilvl w:val="6"/>
        <w:numId w:val="15"/>
      </w:numPr>
      <w:spacing w:before="120" w:after="120"/>
    </w:pPr>
    <w:rPr>
      <w:rFonts w:ascii="Times New Roman" w:eastAsia="Calibri" w:hAnsi="Times New Roman" w:cs="Times New Roman"/>
      <w:spacing w:val="0"/>
      <w:sz w:val="24"/>
      <w:szCs w:val="22"/>
      <w:lang w:eastAsia="en-GB"/>
    </w:rPr>
  </w:style>
  <w:style w:type="paragraph" w:customStyle="1" w:styleId="Point0letter">
    <w:name w:val="Point 0 (letter)"/>
    <w:basedOn w:val="Normal"/>
    <w:rsid w:val="0029104E"/>
    <w:pPr>
      <w:numPr>
        <w:ilvl w:val="1"/>
        <w:numId w:val="15"/>
      </w:numPr>
      <w:spacing w:before="120" w:after="120"/>
    </w:pPr>
    <w:rPr>
      <w:rFonts w:ascii="Times New Roman" w:eastAsia="Calibri" w:hAnsi="Times New Roman" w:cs="Times New Roman"/>
      <w:spacing w:val="0"/>
      <w:sz w:val="24"/>
      <w:szCs w:val="22"/>
      <w:lang w:eastAsia="en-GB"/>
    </w:rPr>
  </w:style>
  <w:style w:type="paragraph" w:customStyle="1" w:styleId="Point1letter">
    <w:name w:val="Point 1 (letter)"/>
    <w:basedOn w:val="Normal"/>
    <w:rsid w:val="0029104E"/>
    <w:pPr>
      <w:numPr>
        <w:ilvl w:val="3"/>
        <w:numId w:val="15"/>
      </w:numPr>
      <w:spacing w:before="120" w:after="120"/>
    </w:pPr>
    <w:rPr>
      <w:rFonts w:ascii="Times New Roman" w:eastAsia="Calibri" w:hAnsi="Times New Roman" w:cs="Times New Roman"/>
      <w:spacing w:val="0"/>
      <w:sz w:val="24"/>
      <w:szCs w:val="22"/>
      <w:lang w:eastAsia="en-GB"/>
    </w:rPr>
  </w:style>
  <w:style w:type="paragraph" w:customStyle="1" w:styleId="Point2letter">
    <w:name w:val="Point 2 (letter)"/>
    <w:basedOn w:val="Normal"/>
    <w:rsid w:val="0029104E"/>
    <w:pPr>
      <w:numPr>
        <w:ilvl w:val="5"/>
        <w:numId w:val="15"/>
      </w:numPr>
      <w:spacing w:before="120" w:after="120"/>
    </w:pPr>
    <w:rPr>
      <w:rFonts w:ascii="Times New Roman" w:eastAsia="Calibri" w:hAnsi="Times New Roman" w:cs="Times New Roman"/>
      <w:spacing w:val="0"/>
      <w:sz w:val="24"/>
      <w:szCs w:val="22"/>
      <w:lang w:eastAsia="en-GB"/>
    </w:rPr>
  </w:style>
  <w:style w:type="paragraph" w:customStyle="1" w:styleId="Point3letter">
    <w:name w:val="Point 3 (letter)"/>
    <w:basedOn w:val="Normal"/>
    <w:rsid w:val="0029104E"/>
    <w:pPr>
      <w:numPr>
        <w:ilvl w:val="7"/>
        <w:numId w:val="15"/>
      </w:numPr>
      <w:spacing w:before="120" w:after="120"/>
    </w:pPr>
    <w:rPr>
      <w:rFonts w:ascii="Times New Roman" w:eastAsia="Calibri" w:hAnsi="Times New Roman" w:cs="Times New Roman"/>
      <w:spacing w:val="0"/>
      <w:sz w:val="24"/>
      <w:szCs w:val="22"/>
      <w:lang w:eastAsia="en-GB"/>
    </w:rPr>
  </w:style>
  <w:style w:type="paragraph" w:customStyle="1" w:styleId="Point4letter">
    <w:name w:val="Point 4 (letter)"/>
    <w:basedOn w:val="Normal"/>
    <w:rsid w:val="0029104E"/>
    <w:pPr>
      <w:numPr>
        <w:ilvl w:val="8"/>
        <w:numId w:val="15"/>
      </w:numPr>
      <w:spacing w:before="120" w:after="120"/>
    </w:pPr>
    <w:rPr>
      <w:rFonts w:ascii="Times New Roman" w:eastAsia="Calibri" w:hAnsi="Times New Roman" w:cs="Times New Roman"/>
      <w:spacing w:val="0"/>
      <w:sz w:val="24"/>
      <w:szCs w:val="22"/>
      <w:lang w:eastAsia="en-GB"/>
    </w:rPr>
  </w:style>
  <w:style w:type="paragraph" w:customStyle="1" w:styleId="NumPar1">
    <w:name w:val="NumPar 1"/>
    <w:basedOn w:val="Normal"/>
    <w:next w:val="Normal"/>
    <w:rsid w:val="0029104E"/>
    <w:pPr>
      <w:spacing w:before="120" w:after="120"/>
    </w:pPr>
    <w:rPr>
      <w:rFonts w:ascii="Times New Roman" w:eastAsia="Calibri" w:hAnsi="Times New Roman" w:cs="Times New Roman"/>
      <w:spacing w:val="0"/>
      <w:sz w:val="24"/>
      <w:szCs w:val="22"/>
      <w:lang w:eastAsia="en-GB"/>
    </w:rPr>
  </w:style>
  <w:style w:type="paragraph" w:customStyle="1" w:styleId="Point2">
    <w:name w:val="Point 2"/>
    <w:basedOn w:val="Normal"/>
    <w:rsid w:val="0029104E"/>
    <w:pPr>
      <w:spacing w:before="120" w:after="120"/>
      <w:ind w:left="1984" w:hanging="567"/>
    </w:pPr>
    <w:rPr>
      <w:rFonts w:ascii="Times New Roman" w:eastAsia="Calibri" w:hAnsi="Times New Roman" w:cs="Times New Roman"/>
      <w:spacing w:val="0"/>
      <w:sz w:val="24"/>
      <w:szCs w:val="22"/>
      <w:lang w:eastAsia="en-GB"/>
    </w:rPr>
  </w:style>
  <w:style w:type="paragraph" w:customStyle="1" w:styleId="NumPar2">
    <w:name w:val="NumPar 2"/>
    <w:basedOn w:val="Normal"/>
    <w:next w:val="Normal"/>
    <w:uiPriority w:val="99"/>
    <w:rsid w:val="0029104E"/>
    <w:pPr>
      <w:numPr>
        <w:ilvl w:val="1"/>
        <w:numId w:val="16"/>
      </w:numPr>
      <w:spacing w:before="120" w:after="120"/>
    </w:pPr>
    <w:rPr>
      <w:rFonts w:ascii="Times New Roman" w:eastAsia="Calibri" w:hAnsi="Times New Roman" w:cs="Times New Roman"/>
      <w:spacing w:val="0"/>
      <w:sz w:val="24"/>
      <w:szCs w:val="22"/>
      <w:lang w:eastAsia="en-GB"/>
    </w:rPr>
  </w:style>
  <w:style w:type="paragraph" w:customStyle="1" w:styleId="NumPar3">
    <w:name w:val="NumPar 3"/>
    <w:basedOn w:val="Normal"/>
    <w:next w:val="Normal"/>
    <w:uiPriority w:val="99"/>
    <w:rsid w:val="0029104E"/>
    <w:pPr>
      <w:numPr>
        <w:ilvl w:val="2"/>
        <w:numId w:val="16"/>
      </w:numPr>
      <w:spacing w:before="120" w:after="120"/>
    </w:pPr>
    <w:rPr>
      <w:rFonts w:ascii="Times New Roman" w:eastAsia="Calibri" w:hAnsi="Times New Roman" w:cs="Times New Roman"/>
      <w:spacing w:val="0"/>
      <w:sz w:val="24"/>
      <w:szCs w:val="22"/>
      <w:lang w:eastAsia="en-GB"/>
    </w:rPr>
  </w:style>
  <w:style w:type="paragraph" w:customStyle="1" w:styleId="NumPar4">
    <w:name w:val="NumPar 4"/>
    <w:basedOn w:val="Normal"/>
    <w:next w:val="Normal"/>
    <w:uiPriority w:val="99"/>
    <w:rsid w:val="0029104E"/>
    <w:pPr>
      <w:numPr>
        <w:ilvl w:val="3"/>
        <w:numId w:val="16"/>
      </w:numPr>
      <w:spacing w:before="120" w:after="120"/>
    </w:pPr>
    <w:rPr>
      <w:rFonts w:ascii="Times New Roman" w:eastAsia="Calibri" w:hAnsi="Times New Roman" w:cs="Times New Roman"/>
      <w:spacing w:val="0"/>
      <w:sz w:val="24"/>
      <w:szCs w:val="22"/>
      <w:lang w:eastAsia="en-GB"/>
    </w:rPr>
  </w:style>
  <w:style w:type="paragraph" w:customStyle="1" w:styleId="Text1">
    <w:name w:val="Text 1"/>
    <w:basedOn w:val="Normal"/>
    <w:rsid w:val="0029104E"/>
    <w:pPr>
      <w:spacing w:before="120" w:after="120"/>
      <w:ind w:left="850"/>
    </w:pPr>
    <w:rPr>
      <w:rFonts w:ascii="Times New Roman" w:eastAsia="Calibri" w:hAnsi="Times New Roman" w:cs="Times New Roman"/>
      <w:spacing w:val="0"/>
      <w:sz w:val="24"/>
      <w:szCs w:val="22"/>
      <w:lang w:eastAsia="en-GB"/>
    </w:rPr>
  </w:style>
  <w:style w:type="paragraph" w:styleId="CommentSubject">
    <w:name w:val="annotation subject"/>
    <w:basedOn w:val="CommentText"/>
    <w:next w:val="CommentText"/>
    <w:link w:val="CommentSubjectChar"/>
    <w:uiPriority w:val="99"/>
    <w:semiHidden/>
    <w:unhideWhenUsed/>
    <w:rsid w:val="0029104E"/>
    <w:rPr>
      <w:b/>
      <w:bCs/>
    </w:rPr>
  </w:style>
  <w:style w:type="character" w:customStyle="1" w:styleId="CommentSubjectChar">
    <w:name w:val="Comment Subject Char"/>
    <w:basedOn w:val="CommentTextChar"/>
    <w:link w:val="CommentSubject"/>
    <w:uiPriority w:val="99"/>
    <w:semiHidden/>
    <w:rsid w:val="0029104E"/>
    <w:rPr>
      <w:rFonts w:ascii="Calibri" w:eastAsia="Calibri" w:hAnsi="Calibri"/>
      <w:b/>
      <w:bCs/>
      <w:lang w:val="x-none" w:eastAsia="en-US"/>
    </w:rPr>
  </w:style>
  <w:style w:type="paragraph" w:styleId="Revision">
    <w:name w:val="Revision"/>
    <w:hidden/>
    <w:uiPriority w:val="99"/>
    <w:semiHidden/>
    <w:rsid w:val="0029104E"/>
    <w:rPr>
      <w:rFonts w:ascii="Calibri" w:eastAsia="Calibri" w:hAnsi="Calibri"/>
      <w:sz w:val="22"/>
      <w:szCs w:val="22"/>
      <w:lang w:eastAsia="en-US"/>
    </w:rPr>
  </w:style>
  <w:style w:type="paragraph" w:customStyle="1" w:styleId="CM38">
    <w:name w:val="CM38"/>
    <w:basedOn w:val="Default"/>
    <w:next w:val="Default"/>
    <w:uiPriority w:val="99"/>
    <w:rsid w:val="0029104E"/>
    <w:pPr>
      <w:widowControl w:val="0"/>
    </w:pPr>
    <w:rPr>
      <w:rFonts w:ascii="Times New Roman" w:hAnsi="Times New Roman" w:cs="Times New Roman"/>
      <w:sz w:val="24"/>
      <w:szCs w:val="24"/>
    </w:rPr>
  </w:style>
  <w:style w:type="paragraph" w:customStyle="1" w:styleId="CM7">
    <w:name w:val="CM7"/>
    <w:basedOn w:val="Default"/>
    <w:next w:val="Default"/>
    <w:uiPriority w:val="99"/>
    <w:rsid w:val="0029104E"/>
    <w:pPr>
      <w:widowControl w:val="0"/>
    </w:pPr>
    <w:rPr>
      <w:rFonts w:ascii="Times New Roman" w:hAnsi="Times New Roman" w:cs="Times New Roman"/>
      <w:sz w:val="24"/>
      <w:szCs w:val="24"/>
    </w:rPr>
  </w:style>
  <w:style w:type="paragraph" w:customStyle="1" w:styleId="CM44">
    <w:name w:val="CM44"/>
    <w:basedOn w:val="Default"/>
    <w:next w:val="Default"/>
    <w:uiPriority w:val="99"/>
    <w:rsid w:val="0029104E"/>
    <w:pPr>
      <w:widowControl w:val="0"/>
    </w:pPr>
    <w:rPr>
      <w:rFonts w:ascii="Times New Roman" w:hAnsi="Times New Roman" w:cs="Times New Roman"/>
      <w:sz w:val="24"/>
      <w:szCs w:val="24"/>
    </w:rPr>
  </w:style>
  <w:style w:type="paragraph" w:customStyle="1" w:styleId="CM36">
    <w:name w:val="CM36"/>
    <w:basedOn w:val="Default"/>
    <w:next w:val="Default"/>
    <w:uiPriority w:val="99"/>
    <w:rsid w:val="0029104E"/>
    <w:pPr>
      <w:widowControl w:val="0"/>
    </w:pPr>
    <w:rPr>
      <w:rFonts w:ascii="Times New Roman" w:hAnsi="Times New Roman" w:cs="Times New Roman"/>
      <w:sz w:val="24"/>
      <w:szCs w:val="24"/>
    </w:rPr>
  </w:style>
  <w:style w:type="character" w:customStyle="1" w:styleId="FooterChar">
    <w:name w:val="Footer Char"/>
    <w:link w:val="Footer"/>
    <w:uiPriority w:val="99"/>
    <w:rsid w:val="0029104E"/>
    <w:rPr>
      <w:rFonts w:ascii="Arial" w:hAnsi="Arial"/>
      <w:lang w:eastAsia="zh-CN"/>
    </w:rPr>
  </w:style>
  <w:style w:type="paragraph" w:customStyle="1" w:styleId="CM80">
    <w:name w:val="CM80"/>
    <w:basedOn w:val="Default"/>
    <w:next w:val="Default"/>
    <w:uiPriority w:val="99"/>
    <w:rsid w:val="0029104E"/>
    <w:pPr>
      <w:widowControl w:val="0"/>
    </w:pPr>
    <w:rPr>
      <w:rFonts w:ascii="GOUYKP+Tahoma" w:hAnsi="GOUYKP+Tahoma" w:cs="Times New Roman"/>
      <w:sz w:val="24"/>
      <w:szCs w:val="24"/>
    </w:rPr>
  </w:style>
  <w:style w:type="paragraph" w:customStyle="1" w:styleId="CM76">
    <w:name w:val="CM76"/>
    <w:basedOn w:val="Default"/>
    <w:next w:val="Default"/>
    <w:uiPriority w:val="99"/>
    <w:rsid w:val="0029104E"/>
    <w:pPr>
      <w:widowControl w:val="0"/>
    </w:pPr>
    <w:rPr>
      <w:rFonts w:ascii="GOUYKP+Tahoma" w:hAnsi="GOUYKP+Tahoma" w:cs="Times New Roman"/>
      <w:sz w:val="24"/>
      <w:szCs w:val="24"/>
    </w:rPr>
  </w:style>
  <w:style w:type="paragraph" w:customStyle="1" w:styleId="CM45">
    <w:name w:val="CM45"/>
    <w:basedOn w:val="Default"/>
    <w:next w:val="Default"/>
    <w:uiPriority w:val="99"/>
    <w:rsid w:val="0029104E"/>
    <w:pPr>
      <w:widowControl w:val="0"/>
      <w:spacing w:line="233" w:lineRule="atLeast"/>
    </w:pPr>
    <w:rPr>
      <w:rFonts w:ascii="GOUYKP+Tahoma" w:hAnsi="GOUYKP+Tahoma" w:cs="Times New Roman"/>
      <w:sz w:val="24"/>
      <w:szCs w:val="24"/>
    </w:rPr>
  </w:style>
  <w:style w:type="paragraph" w:customStyle="1" w:styleId="CM78">
    <w:name w:val="CM78"/>
    <w:basedOn w:val="Default"/>
    <w:next w:val="Default"/>
    <w:uiPriority w:val="99"/>
    <w:rsid w:val="0029104E"/>
    <w:pPr>
      <w:widowControl w:val="0"/>
    </w:pPr>
    <w:rPr>
      <w:rFonts w:ascii="GOUYKP+Tahoma" w:hAnsi="GOUYKP+Tahoma" w:cs="Times New Roman"/>
      <w:sz w:val="24"/>
      <w:szCs w:val="24"/>
    </w:rPr>
  </w:style>
  <w:style w:type="character" w:styleId="Emphasis">
    <w:name w:val="Emphasis"/>
    <w:uiPriority w:val="20"/>
    <w:qFormat/>
    <w:rsid w:val="0029104E"/>
    <w:rPr>
      <w:i/>
      <w:iCs/>
    </w:rPr>
  </w:style>
  <w:style w:type="paragraph" w:customStyle="1" w:styleId="Paragraph0">
    <w:name w:val="Paragraph"/>
    <w:rsid w:val="0029104E"/>
    <w:pPr>
      <w:jc w:val="both"/>
    </w:pPr>
    <w:rPr>
      <w:noProof/>
      <w:sz w:val="24"/>
    </w:rPr>
  </w:style>
  <w:style w:type="character" w:customStyle="1" w:styleId="CommentTextChar1">
    <w:name w:val="Comment Text Char1"/>
    <w:semiHidden/>
    <w:locked/>
    <w:rsid w:val="0029104E"/>
    <w:rPr>
      <w:rFonts w:ascii="Calibri" w:hAnsi="Calibri" w:cs="Times New Roman"/>
    </w:rPr>
  </w:style>
  <w:style w:type="paragraph" w:styleId="NormalWeb">
    <w:name w:val="Normal (Web)"/>
    <w:basedOn w:val="Normal"/>
    <w:uiPriority w:val="99"/>
    <w:unhideWhenUsed/>
    <w:rsid w:val="0029104E"/>
    <w:pPr>
      <w:spacing w:before="100" w:beforeAutospacing="1" w:after="100" w:afterAutospacing="1"/>
      <w:jc w:val="left"/>
    </w:pPr>
    <w:rPr>
      <w:rFonts w:ascii="Times New Roman" w:eastAsiaTheme="minorEastAsia" w:hAnsi="Times New Roman" w:cs="Times New Roman"/>
      <w:spacing w:val="0"/>
      <w:sz w:val="24"/>
      <w:szCs w:val="24"/>
      <w:lang w:eastAsia="en-GB"/>
    </w:rPr>
  </w:style>
  <w:style w:type="paragraph" w:styleId="EndnoteText">
    <w:name w:val="endnote text"/>
    <w:basedOn w:val="Normal"/>
    <w:link w:val="EndnoteTextChar"/>
    <w:uiPriority w:val="99"/>
    <w:semiHidden/>
    <w:unhideWhenUsed/>
    <w:rsid w:val="001B408F"/>
    <w:rPr>
      <w:sz w:val="20"/>
    </w:rPr>
  </w:style>
  <w:style w:type="character" w:customStyle="1" w:styleId="EndnoteTextChar">
    <w:name w:val="Endnote Text Char"/>
    <w:basedOn w:val="DefaultParagraphFont"/>
    <w:link w:val="EndnoteText"/>
    <w:uiPriority w:val="99"/>
    <w:semiHidden/>
    <w:rsid w:val="001B408F"/>
    <w:rPr>
      <w:rFonts w:ascii="Arial" w:hAnsi="Arial" w:cs="Arial"/>
      <w:spacing w:val="8"/>
      <w:lang w:eastAsia="zh-CN"/>
    </w:rPr>
  </w:style>
  <w:style w:type="character" w:styleId="EndnoteReference">
    <w:name w:val="endnote reference"/>
    <w:basedOn w:val="DefaultParagraphFont"/>
    <w:uiPriority w:val="99"/>
    <w:semiHidden/>
    <w:unhideWhenUsed/>
    <w:rsid w:val="001B40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9723">
      <w:bodyDiv w:val="1"/>
      <w:marLeft w:val="0"/>
      <w:marRight w:val="0"/>
      <w:marTop w:val="107"/>
      <w:marBottom w:val="0"/>
      <w:divBdr>
        <w:top w:val="none" w:sz="0" w:space="0" w:color="auto"/>
        <w:left w:val="none" w:sz="0" w:space="0" w:color="auto"/>
        <w:bottom w:val="none" w:sz="0" w:space="0" w:color="auto"/>
        <w:right w:val="none" w:sz="0" w:space="0" w:color="auto"/>
      </w:divBdr>
      <w:divsChild>
        <w:div w:id="1566598051">
          <w:marLeft w:val="0"/>
          <w:marRight w:val="0"/>
          <w:marTop w:val="0"/>
          <w:marBottom w:val="0"/>
          <w:divBdr>
            <w:top w:val="none" w:sz="0" w:space="0" w:color="auto"/>
            <w:left w:val="none" w:sz="0" w:space="0" w:color="auto"/>
            <w:bottom w:val="none" w:sz="0" w:space="0" w:color="auto"/>
            <w:right w:val="none" w:sz="0" w:space="0" w:color="auto"/>
          </w:divBdr>
          <w:divsChild>
            <w:div w:id="1632396497">
              <w:marLeft w:val="107"/>
              <w:marRight w:val="0"/>
              <w:marTop w:val="0"/>
              <w:marBottom w:val="0"/>
              <w:divBdr>
                <w:top w:val="none" w:sz="0" w:space="0" w:color="auto"/>
                <w:left w:val="none" w:sz="0" w:space="0" w:color="auto"/>
                <w:bottom w:val="none" w:sz="0" w:space="0" w:color="auto"/>
                <w:right w:val="none" w:sz="0" w:space="0" w:color="auto"/>
              </w:divBdr>
              <w:divsChild>
                <w:div w:id="564606388">
                  <w:marLeft w:val="0"/>
                  <w:marRight w:val="0"/>
                  <w:marTop w:val="107"/>
                  <w:marBottom w:val="0"/>
                  <w:divBdr>
                    <w:top w:val="dotted" w:sz="4" w:space="5" w:color="CCCCCC"/>
                    <w:left w:val="dotted" w:sz="4" w:space="5" w:color="CCCCCC"/>
                    <w:bottom w:val="dotted" w:sz="4" w:space="5" w:color="CCCCCC"/>
                    <w:right w:val="dotted" w:sz="4" w:space="5" w:color="CCCCCC"/>
                  </w:divBdr>
                  <w:divsChild>
                    <w:div w:id="1787237625">
                      <w:marLeft w:val="0"/>
                      <w:marRight w:val="0"/>
                      <w:marTop w:val="0"/>
                      <w:marBottom w:val="107"/>
                      <w:divBdr>
                        <w:top w:val="none" w:sz="0" w:space="0" w:color="auto"/>
                        <w:left w:val="none" w:sz="0" w:space="0" w:color="auto"/>
                        <w:bottom w:val="none" w:sz="0" w:space="0" w:color="auto"/>
                        <w:right w:val="none" w:sz="0" w:space="0" w:color="auto"/>
                      </w:divBdr>
                      <w:divsChild>
                        <w:div w:id="2981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693028">
      <w:bodyDiv w:val="1"/>
      <w:marLeft w:val="0"/>
      <w:marRight w:val="0"/>
      <w:marTop w:val="107"/>
      <w:marBottom w:val="0"/>
      <w:divBdr>
        <w:top w:val="none" w:sz="0" w:space="0" w:color="auto"/>
        <w:left w:val="none" w:sz="0" w:space="0" w:color="auto"/>
        <w:bottom w:val="none" w:sz="0" w:space="0" w:color="auto"/>
        <w:right w:val="none" w:sz="0" w:space="0" w:color="auto"/>
      </w:divBdr>
      <w:divsChild>
        <w:div w:id="1513840952">
          <w:marLeft w:val="0"/>
          <w:marRight w:val="0"/>
          <w:marTop w:val="0"/>
          <w:marBottom w:val="0"/>
          <w:divBdr>
            <w:top w:val="none" w:sz="0" w:space="0" w:color="auto"/>
            <w:left w:val="none" w:sz="0" w:space="0" w:color="auto"/>
            <w:bottom w:val="none" w:sz="0" w:space="0" w:color="auto"/>
            <w:right w:val="none" w:sz="0" w:space="0" w:color="auto"/>
          </w:divBdr>
          <w:divsChild>
            <w:div w:id="8991179">
              <w:marLeft w:val="107"/>
              <w:marRight w:val="0"/>
              <w:marTop w:val="0"/>
              <w:marBottom w:val="0"/>
              <w:divBdr>
                <w:top w:val="none" w:sz="0" w:space="0" w:color="auto"/>
                <w:left w:val="none" w:sz="0" w:space="0" w:color="auto"/>
                <w:bottom w:val="none" w:sz="0" w:space="0" w:color="auto"/>
                <w:right w:val="none" w:sz="0" w:space="0" w:color="auto"/>
              </w:divBdr>
              <w:divsChild>
                <w:div w:id="1116483544">
                  <w:marLeft w:val="0"/>
                  <w:marRight w:val="0"/>
                  <w:marTop w:val="107"/>
                  <w:marBottom w:val="0"/>
                  <w:divBdr>
                    <w:top w:val="dotted" w:sz="4" w:space="5" w:color="CCCCCC"/>
                    <w:left w:val="dotted" w:sz="4" w:space="5" w:color="CCCCCC"/>
                    <w:bottom w:val="dotted" w:sz="4" w:space="5" w:color="CCCCCC"/>
                    <w:right w:val="dotted" w:sz="4" w:space="5" w:color="CCCCCC"/>
                  </w:divBdr>
                  <w:divsChild>
                    <w:div w:id="1062145463">
                      <w:marLeft w:val="0"/>
                      <w:marRight w:val="0"/>
                      <w:marTop w:val="0"/>
                      <w:marBottom w:val="107"/>
                      <w:divBdr>
                        <w:top w:val="none" w:sz="0" w:space="0" w:color="auto"/>
                        <w:left w:val="none" w:sz="0" w:space="0" w:color="auto"/>
                        <w:bottom w:val="none" w:sz="0" w:space="0" w:color="auto"/>
                        <w:right w:val="none" w:sz="0" w:space="0" w:color="auto"/>
                      </w:divBdr>
                      <w:divsChild>
                        <w:div w:id="1785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586090">
      <w:bodyDiv w:val="1"/>
      <w:marLeft w:val="0"/>
      <w:marRight w:val="0"/>
      <w:marTop w:val="0"/>
      <w:marBottom w:val="0"/>
      <w:divBdr>
        <w:top w:val="none" w:sz="0" w:space="0" w:color="auto"/>
        <w:left w:val="none" w:sz="0" w:space="0" w:color="auto"/>
        <w:bottom w:val="none" w:sz="0" w:space="0" w:color="auto"/>
        <w:right w:val="none" w:sz="0" w:space="0" w:color="auto"/>
      </w:divBdr>
    </w:div>
    <w:div w:id="1611156758">
      <w:bodyDiv w:val="1"/>
      <w:marLeft w:val="0"/>
      <w:marRight w:val="0"/>
      <w:marTop w:val="0"/>
      <w:marBottom w:val="0"/>
      <w:divBdr>
        <w:top w:val="none" w:sz="0" w:space="0" w:color="auto"/>
        <w:left w:val="none" w:sz="0" w:space="0" w:color="auto"/>
        <w:bottom w:val="none" w:sz="0" w:space="0" w:color="auto"/>
        <w:right w:val="none" w:sz="0" w:space="0" w:color="auto"/>
      </w:divBdr>
    </w:div>
    <w:div w:id="1764060055">
      <w:bodyDiv w:val="1"/>
      <w:marLeft w:val="0"/>
      <w:marRight w:val="0"/>
      <w:marTop w:val="0"/>
      <w:marBottom w:val="0"/>
      <w:divBdr>
        <w:top w:val="none" w:sz="0" w:space="0" w:color="auto"/>
        <w:left w:val="none" w:sz="0" w:space="0" w:color="auto"/>
        <w:bottom w:val="none" w:sz="0" w:space="0" w:color="auto"/>
        <w:right w:val="none" w:sz="0" w:space="0" w:color="auto"/>
      </w:divBdr>
    </w:div>
    <w:div w:id="1871648374">
      <w:bodyDiv w:val="1"/>
      <w:marLeft w:val="0"/>
      <w:marRight w:val="0"/>
      <w:marTop w:val="150"/>
      <w:marBottom w:val="0"/>
      <w:divBdr>
        <w:top w:val="none" w:sz="0" w:space="0" w:color="auto"/>
        <w:left w:val="none" w:sz="0" w:space="0" w:color="auto"/>
        <w:bottom w:val="none" w:sz="0" w:space="0" w:color="auto"/>
        <w:right w:val="none" w:sz="0" w:space="0" w:color="auto"/>
      </w:divBdr>
      <w:divsChild>
        <w:div w:id="1897280725">
          <w:marLeft w:val="0"/>
          <w:marRight w:val="0"/>
          <w:marTop w:val="0"/>
          <w:marBottom w:val="0"/>
          <w:divBdr>
            <w:top w:val="none" w:sz="0" w:space="0" w:color="auto"/>
            <w:left w:val="none" w:sz="0" w:space="0" w:color="auto"/>
            <w:bottom w:val="none" w:sz="0" w:space="0" w:color="auto"/>
            <w:right w:val="none" w:sz="0" w:space="0" w:color="auto"/>
          </w:divBdr>
          <w:divsChild>
            <w:div w:id="1608659778">
              <w:marLeft w:val="150"/>
              <w:marRight w:val="0"/>
              <w:marTop w:val="0"/>
              <w:marBottom w:val="0"/>
              <w:divBdr>
                <w:top w:val="none" w:sz="0" w:space="0" w:color="auto"/>
                <w:left w:val="none" w:sz="0" w:space="0" w:color="auto"/>
                <w:bottom w:val="none" w:sz="0" w:space="0" w:color="auto"/>
                <w:right w:val="none" w:sz="0" w:space="0" w:color="auto"/>
              </w:divBdr>
              <w:divsChild>
                <w:div w:id="1086682466">
                  <w:marLeft w:val="0"/>
                  <w:marRight w:val="0"/>
                  <w:marTop w:val="0"/>
                  <w:marBottom w:val="0"/>
                  <w:divBdr>
                    <w:top w:val="single" w:sz="6" w:space="4" w:color="CCCCCC"/>
                    <w:left w:val="single" w:sz="6" w:space="4" w:color="CCCCCC"/>
                    <w:bottom w:val="single" w:sz="6" w:space="4" w:color="CCCCCC"/>
                    <w:right w:val="single" w:sz="6" w:space="4" w:color="CCCCCC"/>
                  </w:divBdr>
                  <w:divsChild>
                    <w:div w:id="200103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9.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3.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2.emf"/><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hop.bsigroup.com/en/ProductDetail/?pid=000000000030148404"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hop.bsigroup.com/en/ProductDetail/?pid=000000000000178325" TargetMode="External"/><Relationship Id="rId27" Type="http://schemas.openxmlformats.org/officeDocument/2006/relationships/header" Target="header10.xml"/><Relationship Id="rId30" Type="http://schemas.openxmlformats.org/officeDocument/2006/relationships/image" Target="media/image4.emf"/><Relationship Id="rId35" Type="http://schemas.openxmlformats.org/officeDocument/2006/relationships/theme" Target="theme/theme1.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energynetworks.org/electricity/engineering/distributed-generation/dg-connection-gu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CDC9-94C5-4C53-9DEE-9067992A6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68</Pages>
  <Words>17091</Words>
  <Characters>97423</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ENA_EREC_template_v1.0</vt:lpstr>
    </vt:vector>
  </TitlesOfParts>
  <Company>Energy Networks Association</Company>
  <LinksUpToDate>false</LinksUpToDate>
  <CharactersWithSpaces>114286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ENA_EREC_template_v1.0</dc:title>
  <dc:subject>ENA Engineering Document Template</dc:subject>
  <dc:creator>Newton, Claire</dc:creator>
  <dc:description>© 2012 Energy Networks Association
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
Operations Directorate
Energy Networks Association
6th Floor, Dean Bradley House
52 Horseferry Rd
London
SW1P 2AF
This document has been prepared for use by members of the Energy Networks Association to take account of the conditions which apply to them. Advice should be taken from an appropriately qualified engineer on the suitability of this document for any other purpose.</dc:description>
  <cp:lastModifiedBy>Mike Kay</cp:lastModifiedBy>
  <cp:revision>4</cp:revision>
  <cp:lastPrinted>2018-01-08T10:10:00Z</cp:lastPrinted>
  <dcterms:created xsi:type="dcterms:W3CDTF">2018-09-25T11:56:00Z</dcterms:created>
  <dcterms:modified xsi:type="dcterms:W3CDTF">2018-09-25T15:28:00Z</dcterms:modified>
  <cp:contentStatus>v1.0</cp:contentStatus>
</cp:coreProperties>
</file>